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ageBreakBefore w:val="0"/>
        <w:kinsoku/>
        <w:overflowPunct/>
        <w:topLinePunct w:val="0"/>
        <w:bidi w:val="0"/>
        <w:spacing w:line="580" w:lineRule="exact"/>
        <w:ind w:left="0" w:leftChars="0" w:firstLine="0" w:firstLineChars="0"/>
        <w:rPr>
          <w:ins w:id="1" w:author="朱晋莹" w:date="2025-12-01T09:19:11Z"/>
          <w:rFonts w:hint="eastAsia" w:ascii="Times New Roman" w:hAnsi="Times New Roman" w:cs="Times New Roman"/>
          <w:highlight w:val="none"/>
          <w:lang w:val="en-US" w:eastAsia="zh-CN"/>
        </w:rPr>
        <w:pPrChange w:id="0" w:author="朱晋莹" w:date="2025-12-01T09:19:22Z">
          <w:pPr>
            <w:pStyle w:val="3"/>
            <w:pageBreakBefore w:val="0"/>
            <w:kinsoku/>
            <w:overflowPunct/>
            <w:topLinePunct w:val="0"/>
            <w:bidi w:val="0"/>
            <w:spacing w:line="240" w:lineRule="auto"/>
            <w:ind w:left="0" w:leftChars="0" w:firstLine="0" w:firstLineChars="0"/>
          </w:pPr>
        </w:pPrChange>
      </w:pPr>
      <w:bookmarkStart w:id="5" w:name="_GoBack"/>
      <w:r>
        <w:rPr>
          <w:rFonts w:hint="default" w:ascii="Times New Roman" w:hAnsi="Times New Roman" w:cs="Times New Roman"/>
          <w:highlight w:val="none"/>
        </w:rPr>
        <w:t>附件</w:t>
      </w:r>
      <w:r>
        <w:rPr>
          <w:rFonts w:hint="eastAsia" w:ascii="Times New Roman" w:hAnsi="Times New Roman" w:cs="Times New Roman"/>
          <w:highlight w:val="none"/>
          <w:lang w:val="en-US" w:eastAsia="zh-CN"/>
        </w:rPr>
        <w:t>2</w:t>
      </w:r>
    </w:p>
    <w:p>
      <w:pPr>
        <w:spacing w:line="580" w:lineRule="exact"/>
        <w:rPr>
          <w:rFonts w:hint="default"/>
          <w:lang w:val="en-US" w:eastAsia="zh-CN"/>
        </w:rPr>
        <w:pPrChange w:id="2" w:author="朱晋莹" w:date="2025-12-01T09:19:22Z">
          <w:pPr/>
        </w:pPrChange>
      </w:pPr>
    </w:p>
    <w:p>
      <w:pPr>
        <w:pageBreakBefore w:val="0"/>
        <w:kinsoku/>
        <w:overflowPunct/>
        <w:topLinePunct w:val="0"/>
        <w:bidi w:val="0"/>
        <w:spacing w:line="580" w:lineRule="exact"/>
        <w:jc w:val="center"/>
        <w:rPr>
          <w:ins w:id="4" w:author="朱晋莹" w:date="2025-12-01T09:19:27Z"/>
          <w:rFonts w:hint="eastAsia" w:ascii="Times New Roman" w:hAnsi="Times New Roman" w:eastAsia="方正小标宋简体" w:cs="Times New Roman"/>
          <w:sz w:val="44"/>
          <w:szCs w:val="44"/>
          <w:highlight w:val="none"/>
          <w:lang w:val="en-US" w:eastAsia="zh-CN"/>
        </w:rPr>
        <w:pPrChange w:id="3" w:author="朱晋莹" w:date="2025-12-01T09:19:22Z">
          <w:pPr>
            <w:pageBreakBefore w:val="0"/>
            <w:kinsoku/>
            <w:overflowPunct/>
            <w:topLinePunct w:val="0"/>
            <w:bidi w:val="0"/>
            <w:spacing w:line="240" w:lineRule="auto"/>
            <w:jc w:val="center"/>
          </w:pPr>
        </w:pPrChange>
      </w:pPr>
      <w:r>
        <w:rPr>
          <w:rFonts w:hint="default" w:ascii="Times New Roman" w:hAnsi="Times New Roman" w:eastAsia="方正小标宋简体" w:cs="Times New Roman"/>
          <w:sz w:val="44"/>
          <w:szCs w:val="44"/>
          <w:highlight w:val="none"/>
          <w:rPrChange w:id="5" w:author="朱晋莹" w:date="2025-12-01T09:19:01Z">
            <w:rPr>
              <w:rFonts w:hint="default" w:ascii="Times New Roman" w:hAnsi="Times New Roman" w:eastAsia="方正小标宋简体" w:cs="Times New Roman"/>
              <w:sz w:val="36"/>
              <w:szCs w:val="36"/>
              <w:highlight w:val="none"/>
            </w:rPr>
          </w:rPrChange>
        </w:rPr>
        <w:t>202</w:t>
      </w:r>
      <w:r>
        <w:rPr>
          <w:rFonts w:hint="eastAsia" w:ascii="Times New Roman" w:hAnsi="Times New Roman" w:eastAsia="方正小标宋简体" w:cs="Times New Roman"/>
          <w:sz w:val="44"/>
          <w:szCs w:val="44"/>
          <w:highlight w:val="none"/>
          <w:lang w:val="en-US" w:eastAsia="zh-CN"/>
          <w:rPrChange w:id="6" w:author="朱晋莹" w:date="2025-12-01T09:19:01Z">
            <w:rPr>
              <w:rFonts w:hint="eastAsia" w:ascii="Times New Roman" w:hAnsi="Times New Roman" w:eastAsia="方正小标宋简体" w:cs="Times New Roman"/>
              <w:sz w:val="36"/>
              <w:szCs w:val="36"/>
              <w:highlight w:val="none"/>
              <w:lang w:val="en-US" w:eastAsia="zh-CN"/>
            </w:rPr>
          </w:rPrChange>
        </w:rPr>
        <w:t>5</w:t>
      </w:r>
      <w:r>
        <w:rPr>
          <w:rFonts w:hint="default" w:ascii="Times New Roman" w:hAnsi="Times New Roman" w:eastAsia="方正小标宋简体" w:cs="Times New Roman"/>
          <w:sz w:val="44"/>
          <w:szCs w:val="44"/>
          <w:highlight w:val="none"/>
          <w:rPrChange w:id="7" w:author="朱晋莹" w:date="2025-12-01T09:19:01Z">
            <w:rPr>
              <w:rFonts w:hint="default" w:ascii="Times New Roman" w:hAnsi="Times New Roman" w:eastAsia="方正小标宋简体" w:cs="Times New Roman"/>
              <w:sz w:val="36"/>
              <w:szCs w:val="36"/>
              <w:highlight w:val="none"/>
            </w:rPr>
          </w:rPrChange>
        </w:rPr>
        <w:t>年</w:t>
      </w:r>
      <w:r>
        <w:rPr>
          <w:rFonts w:hint="eastAsia" w:ascii="Times New Roman" w:hAnsi="Times New Roman" w:eastAsia="方正小标宋简体" w:cs="Times New Roman"/>
          <w:sz w:val="44"/>
          <w:szCs w:val="44"/>
          <w:highlight w:val="none"/>
          <w:lang w:val="en-US" w:eastAsia="zh-CN"/>
          <w:rPrChange w:id="8" w:author="朱晋莹" w:date="2025-12-01T09:19:01Z">
            <w:rPr>
              <w:rFonts w:hint="eastAsia" w:ascii="Times New Roman" w:hAnsi="Times New Roman" w:eastAsia="方正小标宋简体" w:cs="Times New Roman"/>
              <w:sz w:val="36"/>
              <w:szCs w:val="36"/>
              <w:highlight w:val="none"/>
              <w:lang w:val="en-US" w:eastAsia="zh-CN"/>
            </w:rPr>
          </w:rPrChange>
        </w:rPr>
        <w:t>信息化和工业化深度融合典型案例</w:t>
      </w:r>
    </w:p>
    <w:p>
      <w:pPr>
        <w:pageBreakBefore w:val="0"/>
        <w:kinsoku/>
        <w:overflowPunct/>
        <w:topLinePunct w:val="0"/>
        <w:bidi w:val="0"/>
        <w:spacing w:line="580" w:lineRule="exact"/>
        <w:jc w:val="center"/>
        <w:rPr>
          <w:rFonts w:hint="default" w:ascii="Times New Roman" w:hAnsi="Times New Roman" w:eastAsia="方正小标宋简体" w:cs="Times New Roman"/>
          <w:sz w:val="44"/>
          <w:szCs w:val="44"/>
          <w:highlight w:val="none"/>
          <w:lang w:val="en-US" w:eastAsia="zh-CN"/>
          <w:rPrChange w:id="10" w:author="朱晋莹" w:date="2025-12-01T09:19:01Z">
            <w:rPr>
              <w:rFonts w:hint="default" w:ascii="Times New Roman" w:hAnsi="Times New Roman" w:eastAsia="方正小标宋简体" w:cs="Times New Roman"/>
              <w:sz w:val="36"/>
              <w:szCs w:val="36"/>
              <w:highlight w:val="none"/>
              <w:lang w:val="en-US" w:eastAsia="zh-CN"/>
            </w:rPr>
          </w:rPrChange>
        </w:rPr>
        <w:pPrChange w:id="9" w:author="朱晋莹" w:date="2025-12-01T09:19:22Z">
          <w:pPr>
            <w:pageBreakBefore w:val="0"/>
            <w:kinsoku/>
            <w:overflowPunct/>
            <w:topLinePunct w:val="0"/>
            <w:bidi w:val="0"/>
            <w:spacing w:line="240" w:lineRule="auto"/>
            <w:jc w:val="center"/>
          </w:pPr>
        </w:pPrChange>
      </w:pPr>
      <w:r>
        <w:rPr>
          <w:rFonts w:hint="default" w:ascii="Times New Roman" w:hAnsi="Times New Roman" w:eastAsia="方正小标宋简体" w:cs="Times New Roman"/>
          <w:sz w:val="44"/>
          <w:szCs w:val="44"/>
          <w:highlight w:val="none"/>
          <w:lang w:val="en-US" w:eastAsia="zh-CN"/>
          <w:rPrChange w:id="11" w:author="朱晋莹" w:date="2025-12-01T09:19:01Z">
            <w:rPr>
              <w:rFonts w:hint="default" w:ascii="Times New Roman" w:hAnsi="Times New Roman" w:eastAsia="方正小标宋简体" w:cs="Times New Roman"/>
              <w:sz w:val="36"/>
              <w:szCs w:val="36"/>
              <w:highlight w:val="none"/>
              <w:lang w:val="en-US" w:eastAsia="zh-CN"/>
            </w:rPr>
          </w:rPrChange>
        </w:rPr>
        <w:t>要素条件</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default" w:ascii="Times New Roman" w:hAnsi="Times New Roman" w:eastAsia="方正小标宋简体" w:cs="Times New Roman"/>
          <w:sz w:val="36"/>
          <w:szCs w:val="36"/>
          <w:highlight w:val="none"/>
          <w:lang w:val="en-US" w:eastAsia="zh-CN"/>
        </w:rPr>
        <w:pPrChange w:id="12" w:author="朱晋莹" w:date="2025-12-01T09:19:22Z">
          <w:pPr>
            <w:keepNext w:val="0"/>
            <w:keepLines w:val="0"/>
            <w:pageBreakBefore w:val="0"/>
            <w:kinsoku/>
            <w:wordWrap/>
            <w:overflowPunct/>
            <w:topLinePunct w:val="0"/>
            <w:autoSpaceDE/>
            <w:autoSpaceDN/>
            <w:bidi w:val="0"/>
            <w:adjustRightInd/>
            <w:snapToGrid/>
            <w:spacing w:line="240" w:lineRule="auto"/>
            <w:jc w:val="center"/>
            <w:textAlignment w:val="auto"/>
          </w:pPr>
        </w:pPrChange>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cs="Times New Roman"/>
          <w:color w:val="000000"/>
          <w:highlight w:val="none"/>
          <w:lang w:val="en-US" w:eastAsia="zh-CN"/>
        </w:rPr>
        <w:pPrChange w:id="13" w:author="朱晋莹" w:date="2025-12-01T09:19:51Z">
          <w:pPr>
            <w:keepNext w:val="0"/>
            <w:keepLines w:val="0"/>
            <w:pageBreakBefore w:val="0"/>
            <w:widowControl/>
            <w:kinsoku/>
            <w:wordWrap/>
            <w:overflowPunct/>
            <w:topLinePunct w:val="0"/>
            <w:autoSpaceDE/>
            <w:autoSpaceDN/>
            <w:bidi w:val="0"/>
            <w:adjustRightInd/>
            <w:snapToGrid/>
            <w:spacing w:line="240" w:lineRule="auto"/>
            <w:ind w:firstLine="640" w:firstLineChars="200"/>
            <w:textAlignment w:val="auto"/>
          </w:pPr>
        </w:pPrChange>
      </w:pPr>
      <w:r>
        <w:rPr>
          <w:rFonts w:hint="default" w:ascii="Times New Roman" w:hAnsi="Times New Roman" w:cs="Times New Roman"/>
          <w:color w:val="000000"/>
          <w:highlight w:val="none"/>
          <w:lang w:val="en-US" w:eastAsia="zh-CN"/>
        </w:rPr>
        <w:t>为</w:t>
      </w:r>
      <w:r>
        <w:rPr>
          <w:rFonts w:hint="eastAsia" w:ascii="Times New Roman" w:hAnsi="Times New Roman" w:cs="Times New Roman"/>
          <w:sz w:val="32"/>
          <w:szCs w:val="32"/>
          <w:highlight w:val="none"/>
          <w:lang w:val="en-US" w:eastAsia="zh-CN"/>
        </w:rPr>
        <w:t>持续推进两化</w:t>
      </w:r>
      <w:r>
        <w:rPr>
          <w:rFonts w:hint="default" w:ascii="Times New Roman" w:hAnsi="Times New Roman" w:eastAsia="仿宋_GB2312" w:cs="Times New Roman"/>
          <w:sz w:val="32"/>
          <w:szCs w:val="32"/>
          <w:highlight w:val="none"/>
          <w:lang w:val="en-US" w:eastAsia="zh-CN"/>
        </w:rPr>
        <w:t>融合</w:t>
      </w:r>
      <w:r>
        <w:rPr>
          <w:rFonts w:hint="default" w:ascii="Times New Roman" w:hAnsi="Times New Roman" w:cs="Times New Roman"/>
          <w:sz w:val="32"/>
          <w:szCs w:val="32"/>
          <w:highlight w:val="none"/>
          <w:lang w:val="en-US" w:eastAsia="zh-CN"/>
        </w:rPr>
        <w:t>，以融合促创新、以融合促发展，</w:t>
      </w:r>
      <w:r>
        <w:rPr>
          <w:rFonts w:hint="default" w:ascii="Times New Roman" w:hAnsi="Times New Roman" w:cs="Times New Roman"/>
          <w:color w:val="auto"/>
          <w:kern w:val="0"/>
          <w:sz w:val="32"/>
          <w:szCs w:val="32"/>
          <w:highlight w:val="none"/>
          <w:lang w:val="en-US" w:eastAsia="zh-CN"/>
        </w:rPr>
        <w:t>不断塑造发展新动能新优势</w:t>
      </w:r>
      <w:r>
        <w:rPr>
          <w:rFonts w:hint="default" w:ascii="Times New Roman" w:hAnsi="Times New Roman" w:cs="Times New Roman"/>
          <w:color w:val="000000"/>
          <w:highlight w:val="none"/>
          <w:lang w:val="en-US" w:eastAsia="zh-CN"/>
        </w:rPr>
        <w:t>，</w:t>
      </w:r>
      <w:r>
        <w:rPr>
          <w:rFonts w:hint="eastAsia" w:ascii="Times New Roman" w:hAnsi="Times New Roman" w:cs="Times New Roman"/>
          <w:color w:val="000000"/>
          <w:highlight w:val="none"/>
          <w:lang w:val="en-US" w:eastAsia="zh-CN"/>
        </w:rPr>
        <w:t>拟从</w:t>
      </w:r>
      <w:r>
        <w:rPr>
          <w:rFonts w:hint="default" w:ascii="Times New Roman" w:hAnsi="Times New Roman" w:cs="Times New Roman"/>
          <w:color w:val="000000"/>
          <w:highlight w:val="none"/>
          <w:lang w:val="en-US" w:eastAsia="zh-CN"/>
        </w:rPr>
        <w:t>以下</w:t>
      </w:r>
      <w:r>
        <w:rPr>
          <w:rFonts w:hint="eastAsia" w:ascii="Times New Roman" w:hAnsi="Times New Roman" w:cs="Times New Roman"/>
          <w:color w:val="000000"/>
          <w:highlight w:val="none"/>
          <w:lang w:val="en-US" w:eastAsia="zh-CN"/>
        </w:rPr>
        <w:t>5</w:t>
      </w:r>
      <w:r>
        <w:rPr>
          <w:rFonts w:hint="default" w:ascii="Times New Roman" w:hAnsi="Times New Roman" w:cs="Times New Roman"/>
          <w:color w:val="000000"/>
          <w:highlight w:val="none"/>
          <w:lang w:val="en-US" w:eastAsia="zh-CN"/>
        </w:rPr>
        <w:t>个方向</w:t>
      </w:r>
      <w:r>
        <w:rPr>
          <w:rFonts w:hint="eastAsia" w:ascii="Times New Roman" w:hAnsi="Times New Roman" w:cs="Times New Roman"/>
          <w:color w:val="000000"/>
          <w:highlight w:val="none"/>
          <w:lang w:val="en-US" w:eastAsia="zh-CN"/>
        </w:rPr>
        <w:t>开展案例征集工作</w:t>
      </w:r>
      <w:r>
        <w:rPr>
          <w:rFonts w:hint="default" w:ascii="Times New Roman" w:hAnsi="Times New Roman" w:cs="Times New Roman"/>
          <w:color w:val="000000"/>
          <w:highlight w:val="none"/>
          <w:lang w:val="en-US" w:eastAsia="zh-CN"/>
        </w:rPr>
        <w:t>。</w:t>
      </w:r>
    </w:p>
    <w:p>
      <w:pPr>
        <w:pStyle w:val="3"/>
        <w:pageBreakBefore w:val="0"/>
        <w:kinsoku/>
        <w:overflowPunct/>
        <w:topLinePunct w:val="0"/>
        <w:bidi w:val="0"/>
        <w:spacing w:line="580" w:lineRule="exact"/>
        <w:ind w:firstLineChars="200"/>
        <w:rPr>
          <w:rFonts w:hint="default" w:ascii="Times New Roman" w:hAnsi="Times New Roman" w:cs="Times New Roman"/>
          <w:highlight w:val="none"/>
          <w:lang w:val="en-US" w:eastAsia="zh-CN"/>
        </w:rPr>
        <w:pPrChange w:id="14" w:author="朱晋莹" w:date="2025-12-01T09:19:22Z">
          <w:pPr>
            <w:pStyle w:val="3"/>
            <w:pageBreakBefore w:val="0"/>
            <w:kinsoku/>
            <w:overflowPunct/>
            <w:topLinePunct w:val="0"/>
            <w:bidi w:val="0"/>
            <w:spacing w:line="240" w:lineRule="auto"/>
            <w:ind w:firstLineChars="200"/>
          </w:pPr>
        </w:pPrChange>
      </w:pPr>
      <w:r>
        <w:rPr>
          <w:rFonts w:hint="eastAsia" w:ascii="Times New Roman" w:hAnsi="Times New Roman" w:cs="Times New Roman"/>
          <w:highlight w:val="none"/>
          <w:lang w:val="en-US" w:eastAsia="zh-CN"/>
        </w:rPr>
        <w:t>一</w:t>
      </w:r>
      <w:r>
        <w:rPr>
          <w:rFonts w:hint="default" w:ascii="Times New Roman" w:hAnsi="Times New Roman" w:cs="Times New Roman"/>
          <w:highlight w:val="none"/>
          <w:lang w:val="en-US" w:eastAsia="zh-CN"/>
        </w:rPr>
        <w:t>、数字领航企业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cs="Times New Roman"/>
          <w:szCs w:val="32"/>
          <w:highlight w:val="none"/>
          <w:lang w:val="en-US" w:eastAsia="zh-CN"/>
        </w:rPr>
        <w:pPrChange w:id="15" w:author="朱晋莹" w:date="2025-12-01T09:19:51Z">
          <w:pPr>
            <w:keepNext w:val="0"/>
            <w:keepLines w:val="0"/>
            <w:pageBreakBefore w:val="0"/>
            <w:widowControl/>
            <w:kinsoku/>
            <w:wordWrap/>
            <w:overflowPunct/>
            <w:topLinePunct w:val="0"/>
            <w:autoSpaceDE/>
            <w:autoSpaceDN/>
            <w:bidi w:val="0"/>
            <w:adjustRightInd/>
            <w:snapToGrid/>
            <w:spacing w:line="240" w:lineRule="auto"/>
            <w:ind w:firstLine="640" w:firstLineChars="200"/>
            <w:textAlignment w:val="auto"/>
          </w:pPr>
        </w:pPrChange>
      </w:pPr>
      <w:r>
        <w:rPr>
          <w:rFonts w:hint="default" w:ascii="Times New Roman" w:hAnsi="Times New Roman" w:eastAsia="仿宋_GB2312" w:cs="Times New Roman"/>
          <w:sz w:val="32"/>
          <w:szCs w:val="32"/>
          <w:highlight w:val="none"/>
          <w:lang w:val="en-US" w:eastAsia="zh-CN"/>
        </w:rPr>
        <w:t>面向制造业优质企业，结合当前大模型、数字孪生、人形机器人等前沿技术发展趋势，在大企业和中小企业两个维度，遴选一批在AI融合创新、智能决策优化、数字生态构建等方面表现突出的数字领航企业典型案例。通过打造</w:t>
      </w:r>
      <w:r>
        <w:rPr>
          <w:rFonts w:hint="eastAsia" w:ascii="Times New Roman" w:hAnsi="Times New Roman"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技术引领+场景驱动</w:t>
      </w:r>
      <w:r>
        <w:rPr>
          <w:rFonts w:hint="eastAsia" w:ascii="Times New Roman" w:hAnsi="Times New Roman"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的双轮示范模式，输出可复制的智能化转型方法论和行业解决方案，加速制造业整体数字化跃迁。</w:t>
      </w:r>
    </w:p>
    <w:p>
      <w:pPr>
        <w:keepNext w:val="0"/>
        <w:keepLines w:val="0"/>
        <w:pageBreakBefore w:val="0"/>
        <w:widowControl w:val="0"/>
        <w:kinsoku/>
        <w:overflowPunct/>
        <w:topLinePunct w:val="0"/>
        <w:bidi w:val="0"/>
        <w:spacing w:line="580" w:lineRule="exact"/>
        <w:ind w:firstLine="640" w:firstLineChars="200"/>
        <w:jc w:val="both"/>
        <w:outlineLvl w:val="1"/>
        <w:rPr>
          <w:rFonts w:hint="default" w:ascii="Times New Roman" w:hAnsi="Times New Roman" w:eastAsia="楷体" w:cs="Times New Roman"/>
          <w:kern w:val="2"/>
          <w:sz w:val="32"/>
          <w:szCs w:val="22"/>
          <w:highlight w:val="none"/>
          <w:lang w:val="en-US" w:eastAsia="zh-CN" w:bidi="ar-SA"/>
        </w:rPr>
        <w:pPrChange w:id="16" w:author="朱晋莹" w:date="2025-12-01T09:19:51Z">
          <w:pPr>
            <w:keepNext/>
            <w:keepLines/>
            <w:pageBreakBefore w:val="0"/>
            <w:widowControl w:val="0"/>
            <w:kinsoku/>
            <w:overflowPunct/>
            <w:topLinePunct w:val="0"/>
            <w:bidi w:val="0"/>
            <w:spacing w:line="240" w:lineRule="auto"/>
            <w:ind w:firstLine="640" w:firstLineChars="200"/>
            <w:jc w:val="both"/>
            <w:outlineLvl w:val="1"/>
          </w:pPr>
        </w:pPrChange>
      </w:pPr>
      <w:r>
        <w:rPr>
          <w:rFonts w:hint="default" w:ascii="Times New Roman" w:hAnsi="Times New Roman" w:eastAsia="楷体" w:cs="Times New Roman"/>
          <w:kern w:val="2"/>
          <w:sz w:val="32"/>
          <w:szCs w:val="22"/>
          <w:highlight w:val="none"/>
          <w:lang w:val="en-US" w:eastAsia="zh-CN" w:bidi="ar-SA"/>
        </w:rPr>
        <w:t>（一）数字领航企业（大企业）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cs="Times New Roman"/>
          <w:b w:val="0"/>
          <w:bCs w:val="0"/>
          <w:sz w:val="32"/>
          <w:szCs w:val="20"/>
          <w:highlight w:val="none"/>
          <w:lang w:val="en-US" w:eastAsia="zh-CN"/>
        </w:rPr>
        <w:pPrChange w:id="17" w:author="朱晋莹" w:date="2025-12-01T09:19:51Z">
          <w:pPr>
            <w:keepNext w:val="0"/>
            <w:keepLines w:val="0"/>
            <w:pageBreakBefore w:val="0"/>
            <w:widowControl/>
            <w:kinsoku/>
            <w:wordWrap/>
            <w:overflowPunct/>
            <w:topLinePunct w:val="0"/>
            <w:autoSpaceDE/>
            <w:autoSpaceDN/>
            <w:bidi w:val="0"/>
            <w:adjustRightInd/>
            <w:snapToGrid/>
            <w:spacing w:line="240" w:lineRule="auto"/>
            <w:ind w:firstLine="640" w:firstLineChars="200"/>
            <w:textAlignment w:val="auto"/>
          </w:pPr>
        </w:pPrChange>
      </w:pPr>
      <w:bookmarkStart w:id="0" w:name="OLE_LINK1"/>
      <w:r>
        <w:rPr>
          <w:rFonts w:hint="default" w:ascii="Times New Roman" w:hAnsi="Times New Roman" w:cs="Times New Roman"/>
          <w:b w:val="0"/>
          <w:bCs w:val="0"/>
          <w:sz w:val="32"/>
          <w:szCs w:val="20"/>
          <w:highlight w:val="none"/>
          <w:lang w:val="en-US" w:eastAsia="zh-CN"/>
        </w:rPr>
        <w:t>聚焦大企业</w:t>
      </w:r>
      <w:r>
        <w:rPr>
          <w:rFonts w:hint="default" w:ascii="Times New Roman" w:hAnsi="Times New Roman"/>
          <w:szCs w:val="20"/>
          <w:highlight w:val="none"/>
        </w:rPr>
        <w:t>信息传递不畅、部门协作效率低、组织架构滞后</w:t>
      </w:r>
      <w:r>
        <w:rPr>
          <w:rFonts w:hint="default" w:ascii="Times New Roman" w:hAnsi="Times New Roman" w:cs="Times New Roman"/>
          <w:b w:val="0"/>
          <w:bCs w:val="0"/>
          <w:sz w:val="32"/>
          <w:szCs w:val="20"/>
          <w:highlight w:val="none"/>
          <w:lang w:val="en-US" w:eastAsia="zh-CN"/>
        </w:rPr>
        <w:t>等问题，鼓励企业通过深度融合大模型等新一代信息技术推动全链条智能化改造，重点探索在智能设计、智能生产、智能服务等场景的创新应用，并沉淀一批技术先进、效益良好的系统解决方案，带动产业链整体跃升，培育信息化和工业化融合发展标杆。</w:t>
      </w:r>
    </w:p>
    <w:bookmarkEnd w:id="0"/>
    <w:p>
      <w:pPr>
        <w:keepNext w:val="0"/>
        <w:keepLines w:val="0"/>
        <w:pageBreakBefore w:val="0"/>
        <w:widowControl w:val="0"/>
        <w:kinsoku/>
        <w:overflowPunct/>
        <w:topLinePunct w:val="0"/>
        <w:bidi w:val="0"/>
        <w:spacing w:line="580" w:lineRule="exact"/>
        <w:ind w:firstLine="640" w:firstLineChars="200"/>
        <w:jc w:val="both"/>
        <w:outlineLvl w:val="1"/>
        <w:rPr>
          <w:rFonts w:hint="default" w:ascii="Times New Roman" w:hAnsi="Times New Roman" w:eastAsia="楷体" w:cs="Times New Roman"/>
          <w:kern w:val="2"/>
          <w:sz w:val="32"/>
          <w:szCs w:val="22"/>
          <w:highlight w:val="none"/>
          <w:lang w:val="en-US" w:eastAsia="zh-CN" w:bidi="ar-SA"/>
        </w:rPr>
        <w:pPrChange w:id="18" w:author="朱晋莹" w:date="2025-12-01T09:19:51Z">
          <w:pPr>
            <w:keepNext/>
            <w:keepLines/>
            <w:pageBreakBefore w:val="0"/>
            <w:widowControl w:val="0"/>
            <w:kinsoku/>
            <w:overflowPunct/>
            <w:topLinePunct w:val="0"/>
            <w:bidi w:val="0"/>
            <w:spacing w:line="240" w:lineRule="auto"/>
            <w:ind w:firstLine="640" w:firstLineChars="200"/>
            <w:jc w:val="both"/>
            <w:outlineLvl w:val="1"/>
          </w:pPr>
        </w:pPrChange>
      </w:pPr>
      <w:r>
        <w:rPr>
          <w:rFonts w:hint="default" w:ascii="Times New Roman" w:hAnsi="Times New Roman" w:eastAsia="楷体" w:cs="Times New Roman"/>
          <w:kern w:val="2"/>
          <w:sz w:val="32"/>
          <w:szCs w:val="22"/>
          <w:highlight w:val="none"/>
          <w:lang w:val="en-US" w:eastAsia="zh-CN" w:bidi="ar-SA"/>
        </w:rPr>
        <w:t>（二）数字领航企业（中小企业）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Times New Roman"/>
          <w:color w:val="auto"/>
          <w:sz w:val="32"/>
          <w:szCs w:val="24"/>
          <w:highlight w:val="none"/>
          <w:lang w:val="en-US" w:eastAsia="zh-CN"/>
        </w:rPr>
        <w:pPrChange w:id="19" w:author="朱晋莹" w:date="2025-12-01T09:19:51Z">
          <w:pPr>
            <w:keepNext w:val="0"/>
            <w:keepLines w:val="0"/>
            <w:pageBreakBefore w:val="0"/>
            <w:widowControl/>
            <w:kinsoku/>
            <w:wordWrap/>
            <w:overflowPunct/>
            <w:topLinePunct w:val="0"/>
            <w:autoSpaceDE/>
            <w:autoSpaceDN/>
            <w:bidi w:val="0"/>
            <w:adjustRightInd/>
            <w:snapToGrid/>
            <w:spacing w:line="240" w:lineRule="auto"/>
            <w:ind w:firstLine="640" w:firstLineChars="200"/>
            <w:textAlignment w:val="auto"/>
          </w:pPr>
        </w:pPrChange>
      </w:pPr>
      <w:r>
        <w:rPr>
          <w:rFonts w:hint="default" w:ascii="Times New Roman" w:hAnsi="Times New Roman" w:cs="Times New Roman"/>
          <w:b w:val="0"/>
          <w:bCs w:val="0"/>
          <w:sz w:val="32"/>
          <w:szCs w:val="20"/>
          <w:highlight w:val="none"/>
          <w:lang w:val="en-US" w:eastAsia="zh-CN"/>
        </w:rPr>
        <w:t>聚焦当前中小企业数字化转型深度不足的问题，引导中小企业以“小快轻准”数字化解决方案为切入点，深入应用新一代信息技术，推动数字化转型从传统的流程优化向商业模式创新、研发范式变革乃至产业生态重塑全面升级，探索形成具有创新引领价值的数字化转型新模式，为广大中小企业高质量发展提供更具前瞻性、实践性和可借鉴的路径参考</w:t>
      </w:r>
      <w:r>
        <w:rPr>
          <w:rFonts w:hint="default" w:ascii="Times New Roman" w:hAnsi="Times New Roman" w:eastAsia="仿宋_GB2312" w:cs="Times New Roman"/>
          <w:color w:val="auto"/>
          <w:sz w:val="32"/>
          <w:szCs w:val="24"/>
          <w:highlight w:val="none"/>
          <w:lang w:val="en-US" w:eastAsia="zh-CN"/>
        </w:rPr>
        <w:t>。</w:t>
      </w:r>
    </w:p>
    <w:p>
      <w:pPr>
        <w:pStyle w:val="3"/>
        <w:bidi w:val="0"/>
        <w:spacing w:line="580" w:lineRule="exact"/>
        <w:rPr>
          <w:rFonts w:hint="default" w:ascii="Times New Roman" w:hAnsi="Times New Roman" w:cs="Times New Roman"/>
          <w:highlight w:val="none"/>
          <w:lang w:val="en-US" w:eastAsia="zh-CN"/>
        </w:rPr>
        <w:pPrChange w:id="20" w:author="朱晋莹" w:date="2025-12-01T09:19:22Z">
          <w:pPr>
            <w:pStyle w:val="3"/>
            <w:bidi w:val="0"/>
          </w:pPr>
        </w:pPrChange>
      </w:pPr>
      <w:r>
        <w:rPr>
          <w:rFonts w:hint="eastAsia" w:ascii="Times New Roman" w:hAnsi="Times New Roman" w:cs="Times New Roman"/>
          <w:highlight w:val="none"/>
          <w:lang w:val="en-US" w:eastAsia="zh-CN"/>
        </w:rPr>
        <w:t>二</w:t>
      </w:r>
      <w:r>
        <w:rPr>
          <w:rFonts w:hint="default" w:ascii="Times New Roman" w:hAnsi="Times New Roman" w:cs="Times New Roman"/>
          <w:highlight w:val="none"/>
          <w:lang w:val="en-US" w:eastAsia="zh-CN"/>
        </w:rPr>
        <w:t>、数字化供应链</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color w:val="auto"/>
          <w:sz w:val="32"/>
          <w:szCs w:val="20"/>
          <w:highlight w:val="none"/>
          <w:lang w:val="en-US" w:eastAsia="zh-CN"/>
        </w:rPr>
        <w:pPrChange w:id="21" w:author="朱晋莹" w:date="2025-12-01T09:19:51Z">
          <w:pPr>
            <w:keepNext w:val="0"/>
            <w:keepLines w:val="0"/>
            <w:pageBreakBefore w:val="0"/>
            <w:widowControl/>
            <w:kinsoku/>
            <w:wordWrap/>
            <w:overflowPunct/>
            <w:topLinePunct w:val="0"/>
            <w:autoSpaceDE/>
            <w:autoSpaceDN/>
            <w:bidi w:val="0"/>
            <w:adjustRightInd/>
            <w:snapToGrid/>
            <w:spacing w:line="240" w:lineRule="auto"/>
            <w:ind w:firstLine="640" w:firstLineChars="200"/>
            <w:textAlignment w:val="auto"/>
          </w:pPr>
        </w:pPrChange>
      </w:pPr>
      <w:r>
        <w:rPr>
          <w:rFonts w:hint="default" w:ascii="Times New Roman" w:hAnsi="Times New Roman" w:eastAsia="仿宋_GB2312" w:cs="Times New Roman"/>
          <w:color w:val="auto"/>
          <w:sz w:val="32"/>
          <w:szCs w:val="24"/>
          <w:highlight w:val="none"/>
          <w:lang w:val="en-US" w:eastAsia="zh-CN"/>
        </w:rPr>
        <w:t>面向培育数字化生态的供应链上下游，</w:t>
      </w:r>
      <w:r>
        <w:rPr>
          <w:rFonts w:hint="default" w:ascii="Times New Roman" w:hAnsi="Times New Roman" w:eastAsia="仿宋_GB2312" w:cs="Times New Roman"/>
          <w:b w:val="0"/>
          <w:bCs w:val="0"/>
          <w:color w:val="auto"/>
          <w:sz w:val="32"/>
          <w:szCs w:val="20"/>
          <w:highlight w:val="none"/>
          <w:lang w:val="en-US" w:eastAsia="zh-CN"/>
        </w:rPr>
        <w:t>聚焦数字化供应链生态上下游业务协同水平不高、全链条数据贯通难度大、系统解决方案供给不足等问题，在数字化供应链场景突破</w:t>
      </w:r>
      <w:r>
        <w:rPr>
          <w:rFonts w:hint="eastAsia" w:ascii="Times New Roman" w:hAnsi="Times New Roman" w:eastAsia="仿宋_GB2312" w:cs="Times New Roman"/>
          <w:b w:val="0"/>
          <w:bCs w:val="0"/>
          <w:color w:val="auto"/>
          <w:sz w:val="32"/>
          <w:szCs w:val="20"/>
          <w:highlight w:val="none"/>
          <w:lang w:val="en-US" w:eastAsia="zh-CN"/>
        </w:rPr>
        <w:t>、</w:t>
      </w:r>
      <w:r>
        <w:rPr>
          <w:rFonts w:hint="default" w:ascii="Times New Roman" w:hAnsi="Times New Roman" w:eastAsia="仿宋_GB2312" w:cs="Times New Roman"/>
          <w:b w:val="0"/>
          <w:bCs w:val="0"/>
          <w:color w:val="auto"/>
          <w:sz w:val="32"/>
          <w:szCs w:val="20"/>
          <w:highlight w:val="none"/>
          <w:lang w:val="en-US" w:eastAsia="zh-CN"/>
        </w:rPr>
        <w:t>数字化供应链服务创新</w:t>
      </w:r>
      <w:r>
        <w:rPr>
          <w:rFonts w:hint="eastAsia" w:ascii="Times New Roman" w:hAnsi="Times New Roman" w:eastAsia="仿宋_GB2312" w:cs="Times New Roman"/>
          <w:b w:val="0"/>
          <w:bCs w:val="0"/>
          <w:color w:val="auto"/>
          <w:sz w:val="32"/>
          <w:szCs w:val="20"/>
          <w:highlight w:val="none"/>
          <w:lang w:val="en-US" w:eastAsia="zh-CN"/>
        </w:rPr>
        <w:t>、</w:t>
      </w:r>
      <w:r>
        <w:rPr>
          <w:rFonts w:hint="default" w:ascii="Times New Roman" w:hAnsi="Times New Roman" w:eastAsia="仿宋_GB2312" w:cs="Times New Roman"/>
          <w:b w:val="0"/>
          <w:bCs w:val="0"/>
          <w:color w:val="auto"/>
          <w:sz w:val="32"/>
          <w:szCs w:val="20"/>
          <w:highlight w:val="none"/>
          <w:lang w:val="en-US" w:eastAsia="zh-CN"/>
        </w:rPr>
        <w:t>数字化供应链融通转型等方面，遴选一批数字化供应链典型案例。通过提炼总结数字化供应链建设的优秀经验，为企业开展数字化供应链建设提供指引和参考。</w:t>
      </w:r>
    </w:p>
    <w:p>
      <w:pPr>
        <w:keepNext w:val="0"/>
        <w:keepLines w:val="0"/>
        <w:pageBreakBefore w:val="0"/>
        <w:widowControl w:val="0"/>
        <w:kinsoku/>
        <w:overflowPunct/>
        <w:topLinePunct w:val="0"/>
        <w:bidi w:val="0"/>
        <w:spacing w:line="580" w:lineRule="exact"/>
        <w:ind w:firstLine="640" w:firstLineChars="200"/>
        <w:jc w:val="both"/>
        <w:outlineLvl w:val="1"/>
        <w:rPr>
          <w:rFonts w:hint="default" w:ascii="Times New Roman" w:hAnsi="Times New Roman" w:eastAsia="楷体" w:cs="Times New Roman"/>
          <w:kern w:val="2"/>
          <w:sz w:val="32"/>
          <w:szCs w:val="22"/>
          <w:highlight w:val="none"/>
          <w:lang w:val="en-US" w:eastAsia="zh-CN" w:bidi="ar-SA"/>
        </w:rPr>
        <w:pPrChange w:id="22" w:author="朱晋莹" w:date="2025-12-01T09:19:51Z">
          <w:pPr>
            <w:keepNext/>
            <w:keepLines/>
            <w:pageBreakBefore w:val="0"/>
            <w:widowControl w:val="0"/>
            <w:kinsoku/>
            <w:overflowPunct/>
            <w:topLinePunct w:val="0"/>
            <w:bidi w:val="0"/>
            <w:spacing w:line="240" w:lineRule="auto"/>
            <w:ind w:firstLine="640" w:firstLineChars="200"/>
            <w:jc w:val="both"/>
            <w:outlineLvl w:val="1"/>
          </w:pPr>
        </w:pPrChange>
      </w:pPr>
      <w:r>
        <w:rPr>
          <w:rFonts w:hint="eastAsia" w:ascii="Times New Roman" w:hAnsi="Times New Roman" w:eastAsia="楷体" w:cs="Times New Roman"/>
          <w:kern w:val="2"/>
          <w:sz w:val="32"/>
          <w:szCs w:val="22"/>
          <w:highlight w:val="none"/>
          <w:lang w:val="en-US" w:eastAsia="zh-CN" w:bidi="ar-SA"/>
        </w:rPr>
        <w:t>（一）数字化供应链场景突破</w:t>
      </w:r>
    </w:p>
    <w:p>
      <w:pPr>
        <w:pageBreakBefore w:val="0"/>
        <w:kinsoku/>
        <w:overflowPunct/>
        <w:topLinePunct w:val="0"/>
        <w:bidi w:val="0"/>
        <w:spacing w:line="580" w:lineRule="exact"/>
        <w:ind w:firstLine="640" w:firstLineChars="200"/>
        <w:rPr>
          <w:rFonts w:hint="eastAsia" w:ascii="Times New Roman" w:hAnsi="Times New Roman" w:eastAsia="仿宋_GB2312" w:cs="Times New Roman"/>
          <w:b w:val="0"/>
          <w:bCs w:val="0"/>
          <w:sz w:val="32"/>
          <w:szCs w:val="32"/>
          <w:highlight w:val="none"/>
          <w:lang w:val="en-US" w:eastAsia="zh-CN"/>
        </w:rPr>
        <w:pPrChange w:id="23" w:author="朱晋莹" w:date="2025-12-01T09:19:22Z">
          <w:pPr>
            <w:pageBreakBefore w:val="0"/>
            <w:kinsoku/>
            <w:overflowPunct/>
            <w:topLinePunct w:val="0"/>
            <w:bidi w:val="0"/>
            <w:spacing w:line="240" w:lineRule="auto"/>
            <w:ind w:firstLine="640" w:firstLineChars="200"/>
          </w:pPr>
        </w:pPrChange>
      </w:pPr>
      <w:r>
        <w:rPr>
          <w:rFonts w:hint="eastAsia" w:ascii="Times New Roman" w:hAnsi="Times New Roman" w:eastAsia="仿宋_GB2312" w:cs="Times New Roman"/>
          <w:sz w:val="32"/>
          <w:szCs w:val="32"/>
          <w:highlight w:val="none"/>
          <w:lang w:val="en-US" w:eastAsia="zh-CN"/>
        </w:rPr>
        <w:t>面向企业主体，聚焦供应链关键环节的数字化场景构建，通过新一代</w:t>
      </w:r>
      <w:r>
        <w:rPr>
          <w:rFonts w:hint="eastAsia" w:ascii="Times New Roman" w:hAnsi="Times New Roman" w:eastAsia="仿宋_GB2312" w:cs="Times New Roman"/>
          <w:b w:val="0"/>
          <w:bCs w:val="0"/>
          <w:sz w:val="32"/>
          <w:szCs w:val="32"/>
          <w:highlight w:val="none"/>
          <w:lang w:val="en-US" w:eastAsia="zh-CN"/>
        </w:rPr>
        <w:t>信息技术融合应用，推动基于数据分析和模型应用的流程再造</w:t>
      </w:r>
      <w:r>
        <w:rPr>
          <w:rFonts w:hint="default" w:ascii="Times New Roman" w:hAnsi="Times New Roman" w:eastAsia="仿宋_GB2312" w:cs="Times New Roman"/>
          <w:b w:val="0"/>
          <w:bCs w:val="0"/>
          <w:sz w:val="32"/>
          <w:szCs w:val="32"/>
          <w:highlight w:val="none"/>
          <w:lang w:val="en-US" w:eastAsia="zh-CN"/>
        </w:rPr>
        <w:t>和业务环节优化</w:t>
      </w:r>
      <w:r>
        <w:rPr>
          <w:rFonts w:hint="eastAsia" w:ascii="Times New Roman" w:hAnsi="Times New Roman" w:eastAsia="仿宋_GB2312" w:cs="Times New Roman"/>
          <w:b w:val="0"/>
          <w:bCs w:val="0"/>
          <w:sz w:val="32"/>
          <w:szCs w:val="32"/>
          <w:highlight w:val="none"/>
          <w:lang w:val="en-US" w:eastAsia="zh-CN"/>
        </w:rPr>
        <w:t>，开展供应链计划与预测、多元化寻源与采购、设计制造一体化、基于组合式BOM的柔性生产、订单精准交付、数字化客户服务、供应链全链条追溯、供应链风险防控等场景建设，</w:t>
      </w:r>
      <w:r>
        <w:rPr>
          <w:rFonts w:hint="default" w:ascii="Times New Roman" w:hAnsi="Times New Roman" w:eastAsia="仿宋_GB2312" w:cs="Times New Roman"/>
          <w:b w:val="0"/>
          <w:bCs w:val="0"/>
          <w:color w:val="auto"/>
          <w:sz w:val="32"/>
          <w:szCs w:val="32"/>
          <w:highlight w:val="none"/>
        </w:rPr>
        <w:t>全面提升供应链数字化运营水平</w:t>
      </w:r>
      <w:r>
        <w:rPr>
          <w:rFonts w:hint="eastAsia" w:ascii="Times New Roman" w:hAnsi="Times New Roman" w:eastAsia="仿宋_GB2312" w:cs="Times New Roman"/>
          <w:b w:val="0"/>
          <w:bCs w:val="0"/>
          <w:color w:val="auto"/>
          <w:sz w:val="32"/>
          <w:szCs w:val="32"/>
          <w:highlight w:val="none"/>
          <w:lang w:val="en-US" w:eastAsia="zh-CN"/>
        </w:rPr>
        <w:t>和柔性韧性</w:t>
      </w:r>
      <w:r>
        <w:rPr>
          <w:rFonts w:hint="eastAsia" w:ascii="Times New Roman" w:hAnsi="Times New Roman" w:eastAsia="仿宋_GB2312" w:cs="Times New Roman"/>
          <w:b w:val="0"/>
          <w:bCs w:val="0"/>
          <w:sz w:val="32"/>
          <w:szCs w:val="32"/>
          <w:highlight w:val="none"/>
          <w:lang w:val="en-US" w:eastAsia="zh-CN"/>
        </w:rPr>
        <w:t>。</w:t>
      </w:r>
    </w:p>
    <w:p>
      <w:pPr>
        <w:keepNext w:val="0"/>
        <w:keepLines w:val="0"/>
        <w:pageBreakBefore w:val="0"/>
        <w:widowControl w:val="0"/>
        <w:kinsoku/>
        <w:overflowPunct/>
        <w:topLinePunct w:val="0"/>
        <w:bidi w:val="0"/>
        <w:spacing w:line="580" w:lineRule="exact"/>
        <w:ind w:firstLine="640" w:firstLineChars="200"/>
        <w:jc w:val="both"/>
        <w:outlineLvl w:val="1"/>
        <w:rPr>
          <w:rFonts w:hint="default" w:ascii="Times New Roman" w:hAnsi="Times New Roman" w:eastAsia="楷体" w:cs="Times New Roman"/>
          <w:kern w:val="2"/>
          <w:sz w:val="32"/>
          <w:szCs w:val="22"/>
          <w:highlight w:val="none"/>
          <w:lang w:val="en-US" w:eastAsia="zh-CN" w:bidi="ar-SA"/>
        </w:rPr>
        <w:pPrChange w:id="24" w:author="朱晋莹" w:date="2025-12-01T09:19:51Z">
          <w:pPr>
            <w:keepNext/>
            <w:keepLines/>
            <w:pageBreakBefore w:val="0"/>
            <w:widowControl w:val="0"/>
            <w:kinsoku/>
            <w:overflowPunct/>
            <w:topLinePunct w:val="0"/>
            <w:bidi w:val="0"/>
            <w:spacing w:line="240" w:lineRule="auto"/>
            <w:ind w:firstLine="640" w:firstLineChars="200"/>
            <w:jc w:val="both"/>
            <w:outlineLvl w:val="1"/>
          </w:pPr>
        </w:pPrChange>
      </w:pPr>
      <w:r>
        <w:rPr>
          <w:rFonts w:hint="eastAsia" w:ascii="Times New Roman" w:hAnsi="Times New Roman" w:eastAsia="楷体" w:cs="Times New Roman"/>
          <w:kern w:val="2"/>
          <w:sz w:val="32"/>
          <w:szCs w:val="22"/>
          <w:highlight w:val="none"/>
          <w:lang w:val="en-US" w:eastAsia="zh-CN" w:bidi="ar-SA"/>
        </w:rPr>
        <w:t>（二）数字化供应链服务创新</w:t>
      </w:r>
    </w:p>
    <w:p>
      <w:pPr>
        <w:pageBreakBefore w:val="0"/>
        <w:kinsoku/>
        <w:overflowPunct/>
        <w:topLinePunct w:val="0"/>
        <w:bidi w:val="0"/>
        <w:spacing w:line="580" w:lineRule="exact"/>
        <w:ind w:firstLine="640" w:firstLineChars="200"/>
        <w:rPr>
          <w:rFonts w:hint="eastAsia" w:ascii="Times New Roman" w:hAnsi="Times New Roman" w:eastAsia="仿宋_GB2312" w:cs="Times New Roman"/>
          <w:sz w:val="32"/>
          <w:szCs w:val="32"/>
          <w:highlight w:val="none"/>
          <w:lang w:val="en-US" w:eastAsia="zh-CN"/>
        </w:rPr>
        <w:pPrChange w:id="25" w:author="朱晋莹" w:date="2025-12-01T09:19:22Z">
          <w:pPr>
            <w:pageBreakBefore w:val="0"/>
            <w:kinsoku/>
            <w:overflowPunct/>
            <w:topLinePunct w:val="0"/>
            <w:bidi w:val="0"/>
            <w:spacing w:line="240" w:lineRule="auto"/>
            <w:ind w:firstLine="640" w:firstLineChars="200"/>
          </w:pPr>
        </w:pPrChange>
      </w:pPr>
      <w:r>
        <w:rPr>
          <w:rFonts w:hint="eastAsia" w:ascii="Times New Roman" w:hAnsi="Times New Roman" w:eastAsia="仿宋_GB2312" w:cs="Times New Roman"/>
          <w:sz w:val="32"/>
          <w:szCs w:val="32"/>
          <w:highlight w:val="none"/>
          <w:lang w:val="en-US" w:eastAsia="zh-CN"/>
        </w:rPr>
        <w:t>面向服务商，聚焦数字化平台对供应链资源的整合与赋能能力，通过技术集</w:t>
      </w:r>
      <w:r>
        <w:rPr>
          <w:rFonts w:hint="eastAsia" w:ascii="Times New Roman" w:hAnsi="Times New Roman" w:eastAsia="仿宋_GB2312" w:cs="Times New Roman"/>
          <w:b w:val="0"/>
          <w:bCs w:val="0"/>
          <w:sz w:val="32"/>
          <w:szCs w:val="32"/>
          <w:highlight w:val="none"/>
          <w:lang w:val="en-US" w:eastAsia="zh-CN"/>
        </w:rPr>
        <w:t>成与模式创新，推动基于第三方平台的资源共享与服务升级，开展供应链金融服务平台、供应链资源协同平台、供应链大数据服务平台、第三方物流服务平台、跨境供应链服务平台、供应链大模型与智能体建设，构</w:t>
      </w:r>
      <w:r>
        <w:rPr>
          <w:rFonts w:hint="eastAsia" w:ascii="Times New Roman" w:hAnsi="Times New Roman" w:eastAsia="仿宋_GB2312" w:cs="Times New Roman"/>
          <w:sz w:val="32"/>
          <w:szCs w:val="32"/>
          <w:highlight w:val="none"/>
          <w:lang w:val="en-US" w:eastAsia="zh-CN"/>
        </w:rPr>
        <w:t>建开放共享、高效协同的供应链服务新体系。</w:t>
      </w:r>
    </w:p>
    <w:p>
      <w:pPr>
        <w:keepNext w:val="0"/>
        <w:keepLines w:val="0"/>
        <w:pageBreakBefore w:val="0"/>
        <w:widowControl w:val="0"/>
        <w:kinsoku/>
        <w:overflowPunct/>
        <w:topLinePunct w:val="0"/>
        <w:bidi w:val="0"/>
        <w:spacing w:line="580" w:lineRule="exact"/>
        <w:ind w:firstLine="640" w:firstLineChars="200"/>
        <w:jc w:val="both"/>
        <w:outlineLvl w:val="1"/>
        <w:rPr>
          <w:rFonts w:hint="default" w:ascii="Times New Roman" w:hAnsi="Times New Roman" w:eastAsia="楷体" w:cs="Times New Roman"/>
          <w:kern w:val="2"/>
          <w:sz w:val="32"/>
          <w:szCs w:val="22"/>
          <w:highlight w:val="none"/>
          <w:lang w:val="en-US" w:eastAsia="zh-CN" w:bidi="ar-SA"/>
        </w:rPr>
        <w:pPrChange w:id="26" w:author="朱晋莹" w:date="2025-12-01T09:19:51Z">
          <w:pPr>
            <w:keepNext/>
            <w:keepLines/>
            <w:pageBreakBefore w:val="0"/>
            <w:widowControl w:val="0"/>
            <w:kinsoku/>
            <w:overflowPunct/>
            <w:topLinePunct w:val="0"/>
            <w:bidi w:val="0"/>
            <w:spacing w:line="240" w:lineRule="auto"/>
            <w:ind w:firstLine="640" w:firstLineChars="200"/>
            <w:jc w:val="both"/>
            <w:outlineLvl w:val="1"/>
          </w:pPr>
        </w:pPrChange>
      </w:pPr>
      <w:r>
        <w:rPr>
          <w:rFonts w:hint="eastAsia" w:ascii="Times New Roman" w:hAnsi="Times New Roman" w:eastAsia="楷体" w:cs="Times New Roman"/>
          <w:kern w:val="2"/>
          <w:sz w:val="32"/>
          <w:szCs w:val="22"/>
          <w:highlight w:val="none"/>
          <w:lang w:val="en-US" w:eastAsia="zh-CN" w:bidi="ar-SA"/>
        </w:rPr>
        <w:t>（三）数字化供应链融通转型</w:t>
      </w:r>
    </w:p>
    <w:p>
      <w:pPr>
        <w:pageBreakBefore w:val="0"/>
        <w:kinsoku/>
        <w:overflowPunct/>
        <w:topLinePunct w:val="0"/>
        <w:bidi w:val="0"/>
        <w:spacing w:line="580" w:lineRule="exact"/>
        <w:ind w:firstLine="640" w:firstLineChars="200"/>
        <w:rPr>
          <w:rFonts w:hint="eastAsia" w:ascii="Times New Roman" w:hAnsi="Times New Roman" w:eastAsia="仿宋_GB2312" w:cs="Times New Roman"/>
          <w:b w:val="0"/>
          <w:bCs w:val="0"/>
          <w:sz w:val="32"/>
          <w:szCs w:val="32"/>
          <w:highlight w:val="none"/>
          <w:lang w:val="en-US" w:eastAsia="zh-CN"/>
        </w:rPr>
        <w:pPrChange w:id="27" w:author="朱晋莹" w:date="2025-12-01T09:19:22Z">
          <w:pPr>
            <w:pageBreakBefore w:val="0"/>
            <w:kinsoku/>
            <w:overflowPunct/>
            <w:topLinePunct w:val="0"/>
            <w:bidi w:val="0"/>
            <w:spacing w:line="240" w:lineRule="auto"/>
            <w:ind w:firstLine="640" w:firstLineChars="200"/>
          </w:pPr>
        </w:pPrChange>
      </w:pPr>
      <w:r>
        <w:rPr>
          <w:rFonts w:hint="eastAsia" w:ascii="Times New Roman" w:hAnsi="Times New Roman" w:eastAsia="仿宋_GB2312" w:cs="Times New Roman"/>
          <w:sz w:val="32"/>
          <w:szCs w:val="32"/>
          <w:highlight w:val="none"/>
          <w:lang w:val="en-US" w:eastAsia="zh-CN"/>
        </w:rPr>
        <w:t>面向链主企业以及产业园区/集群、示范基地等，聚焦链主企业带动与区域协同的供应链转型模式，通过机制创新与资源整合，推</w:t>
      </w:r>
      <w:r>
        <w:rPr>
          <w:rFonts w:hint="eastAsia" w:ascii="Times New Roman" w:hAnsi="Times New Roman" w:eastAsia="仿宋_GB2312" w:cs="Times New Roman"/>
          <w:b w:val="0"/>
          <w:bCs w:val="0"/>
          <w:sz w:val="32"/>
          <w:szCs w:val="32"/>
          <w:highlight w:val="none"/>
          <w:lang w:val="en-US" w:eastAsia="zh-CN"/>
        </w:rPr>
        <w:t>动大中小企业融通发展与链群转型升级，开展链主企业牵引“链式”转型、面向区域的供应链协同管理创新、跨企业供应链资源整合，构建上下游联动、产学研协同的数字化供应链新生态。</w:t>
      </w:r>
    </w:p>
    <w:p>
      <w:pPr>
        <w:pStyle w:val="3"/>
        <w:pageBreakBefore w:val="0"/>
        <w:kinsoku/>
        <w:overflowPunct/>
        <w:topLinePunct w:val="0"/>
        <w:bidi w:val="0"/>
        <w:spacing w:line="580" w:lineRule="exact"/>
        <w:ind w:firstLineChars="200"/>
        <w:rPr>
          <w:rFonts w:hint="default" w:ascii="Times New Roman" w:hAnsi="Times New Roman" w:cs="Times New Roman"/>
          <w:lang w:val="en-US" w:eastAsia="zh-CN"/>
        </w:rPr>
        <w:pPrChange w:id="28" w:author="朱晋莹" w:date="2025-12-01T09:19:22Z">
          <w:pPr>
            <w:pStyle w:val="3"/>
            <w:pageBreakBefore w:val="0"/>
            <w:kinsoku/>
            <w:overflowPunct/>
            <w:topLinePunct w:val="0"/>
            <w:bidi w:val="0"/>
            <w:spacing w:line="240" w:lineRule="auto"/>
            <w:ind w:firstLineChars="200"/>
          </w:pPr>
        </w:pPrChange>
      </w:pPr>
      <w:r>
        <w:rPr>
          <w:rFonts w:hint="eastAsia" w:ascii="Times New Roman" w:hAnsi="Times New Roman" w:cs="Times New Roman"/>
          <w:lang w:val="en-US" w:eastAsia="zh-CN"/>
        </w:rPr>
        <w:t>三</w:t>
      </w:r>
      <w:r>
        <w:rPr>
          <w:rFonts w:hint="default" w:ascii="Times New Roman" w:hAnsi="Times New Roman" w:cs="Times New Roman"/>
          <w:lang w:val="en-US" w:eastAsia="zh-CN"/>
        </w:rPr>
        <w:t>、工业互联网平台创新应用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hint="eastAsia" w:ascii="Times New Roman" w:hAnsi="Times New Roman" w:eastAsia="仿宋_GB2312" w:cs="仿宋_GB2312"/>
          <w:b w:val="0"/>
          <w:bCs w:val="0"/>
          <w:color w:val="000000"/>
          <w:sz w:val="32"/>
          <w:szCs w:val="32"/>
          <w:u w:val="none"/>
          <w:lang w:val="en-US" w:eastAsia="zh-CN"/>
        </w:rPr>
        <w:pPrChange w:id="29" w:author="朱晋莹" w:date="2025-12-01T09:19:22Z">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pPr>
        </w:pPrChange>
      </w:pPr>
      <w:r>
        <w:rPr>
          <w:rFonts w:hint="eastAsia" w:ascii="Times New Roman" w:hAnsi="Times New Roman" w:eastAsia="仿宋_GB2312" w:cs="仿宋_GB2312"/>
          <w:b w:val="0"/>
          <w:bCs w:val="0"/>
          <w:color w:val="000000"/>
          <w:sz w:val="32"/>
          <w:szCs w:val="32"/>
          <w:u w:val="none"/>
          <w:lang w:val="en-US" w:eastAsia="zh-CN"/>
        </w:rPr>
        <w:t>围绕创新链、产</w:t>
      </w:r>
      <w:r>
        <w:rPr>
          <w:rFonts w:hint="eastAsia" w:ascii="Times New Roman" w:hAnsi="Times New Roman" w:cs="仿宋_GB2312"/>
          <w:b w:val="0"/>
          <w:bCs w:val="0"/>
          <w:color w:val="000000"/>
          <w:sz w:val="32"/>
          <w:szCs w:val="32"/>
          <w:u w:val="none"/>
          <w:lang w:val="en-US" w:eastAsia="zh-CN"/>
        </w:rPr>
        <w:t>业</w:t>
      </w:r>
      <w:r>
        <w:rPr>
          <w:rFonts w:hint="eastAsia" w:ascii="Times New Roman" w:hAnsi="Times New Roman" w:eastAsia="仿宋_GB2312" w:cs="仿宋_GB2312"/>
          <w:b w:val="0"/>
          <w:bCs w:val="0"/>
          <w:color w:val="000000"/>
          <w:sz w:val="32"/>
          <w:szCs w:val="32"/>
          <w:u w:val="none"/>
          <w:lang w:val="en-US" w:eastAsia="zh-CN"/>
        </w:rPr>
        <w:t>链、人才链、资金链等方向，征集一批工业互联网平台创新应用典型案例，促进创新资源优化配置、要素资源流通利用、价值链各环节高效协同发展，加快推动新一代信息技术在全链条的普及应用。</w:t>
      </w:r>
    </w:p>
    <w:p>
      <w:pPr>
        <w:keepNext w:val="0"/>
        <w:keepLines w:val="0"/>
        <w:pageBreakBefore w:val="0"/>
        <w:widowControl w:val="0"/>
        <w:kinsoku/>
        <w:overflowPunct/>
        <w:topLinePunct w:val="0"/>
        <w:bidi w:val="0"/>
        <w:spacing w:line="580" w:lineRule="exact"/>
        <w:ind w:firstLine="640" w:firstLineChars="200"/>
        <w:jc w:val="both"/>
        <w:outlineLvl w:val="1"/>
        <w:rPr>
          <w:rFonts w:hint="eastAsia" w:ascii="Times New Roman" w:hAnsi="Times New Roman" w:eastAsia="楷体" w:cs="楷体"/>
          <w:color w:val="000000"/>
          <w:sz w:val="32"/>
          <w:szCs w:val="24"/>
          <w:highlight w:val="none"/>
          <w:lang w:val="en-US" w:eastAsia="zh-CN"/>
        </w:rPr>
        <w:pPrChange w:id="30" w:author="朱晋莹" w:date="2025-12-01T09:19:51Z">
          <w:pPr>
            <w:keepNext/>
            <w:keepLines/>
            <w:pageBreakBefore w:val="0"/>
            <w:widowControl w:val="0"/>
            <w:kinsoku/>
            <w:overflowPunct/>
            <w:topLinePunct w:val="0"/>
            <w:bidi w:val="0"/>
            <w:spacing w:line="240" w:lineRule="auto"/>
            <w:ind w:firstLine="640" w:firstLineChars="200"/>
            <w:jc w:val="both"/>
            <w:outlineLvl w:val="1"/>
          </w:pPr>
        </w:pPrChange>
      </w:pPr>
      <w:r>
        <w:rPr>
          <w:rFonts w:hint="eastAsia" w:ascii="Times New Roman" w:hAnsi="Times New Roman" w:eastAsia="楷体" w:cs="楷体"/>
          <w:color w:val="000000"/>
          <w:sz w:val="32"/>
          <w:szCs w:val="24"/>
          <w:highlight w:val="none"/>
          <w:lang w:val="en-US" w:eastAsia="zh-CN"/>
        </w:rPr>
        <w:t>（一）工业互联网平台融合“创新链”</w:t>
      </w:r>
    </w:p>
    <w:p>
      <w:pPr>
        <w:spacing w:line="580" w:lineRule="exact"/>
        <w:ind w:firstLine="640" w:firstLineChars="200"/>
        <w:outlineLvl w:val="9"/>
        <w:rPr>
          <w:rFonts w:hint="eastAsia" w:ascii="Times New Roman" w:hAnsi="Times New Roman" w:eastAsia="仿宋_GB2312" w:cs="仿宋_GB2312"/>
          <w:b w:val="0"/>
          <w:bCs w:val="0"/>
          <w:color w:val="000000"/>
          <w:sz w:val="32"/>
          <w:szCs w:val="32"/>
          <w:u w:val="none"/>
          <w:lang w:val="en-US" w:eastAsia="zh-CN"/>
        </w:rPr>
        <w:pPrChange w:id="31" w:author="朱晋莹" w:date="2025-12-01T09:19:22Z">
          <w:pPr>
            <w:ind w:firstLine="640" w:firstLineChars="200"/>
            <w:outlineLvl w:val="9"/>
          </w:pPr>
        </w:pPrChange>
      </w:pPr>
      <w:r>
        <w:rPr>
          <w:rFonts w:hint="eastAsia" w:ascii="Times New Roman" w:hAnsi="Times New Roman" w:cs="仿宋_GB2312"/>
          <w:color w:val="000000"/>
          <w:szCs w:val="32"/>
          <w:u w:val="none"/>
          <w:lang w:val="en-US" w:eastAsia="zh-CN"/>
        </w:rPr>
        <w:t>围绕</w:t>
      </w:r>
      <w:r>
        <w:rPr>
          <w:rFonts w:hint="eastAsia" w:ascii="Times New Roman" w:hAnsi="Times New Roman" w:cs="仿宋_GB2312"/>
          <w:color w:val="000000"/>
          <w:szCs w:val="32"/>
          <w:u w:val="none"/>
        </w:rPr>
        <w:t>科技创新与产业创新</w:t>
      </w:r>
      <w:r>
        <w:rPr>
          <w:rFonts w:hint="eastAsia" w:ascii="Times New Roman" w:hAnsi="Times New Roman" w:cs="仿宋_GB2312"/>
          <w:color w:val="000000"/>
          <w:szCs w:val="32"/>
          <w:u w:val="none"/>
          <w:lang w:val="en-US" w:eastAsia="zh-CN"/>
        </w:rPr>
        <w:t>融合需求</w:t>
      </w:r>
      <w:r>
        <w:rPr>
          <w:rFonts w:hint="eastAsia" w:ascii="Times New Roman" w:hAnsi="Times New Roman" w:cs="仿宋_GB2312"/>
          <w:color w:val="000000"/>
          <w:szCs w:val="32"/>
          <w:u w:val="none"/>
          <w:lang w:eastAsia="zh-CN"/>
        </w:rPr>
        <w:t>，</w:t>
      </w:r>
      <w:r>
        <w:rPr>
          <w:rFonts w:hint="eastAsia" w:ascii="Times New Roman" w:hAnsi="Times New Roman" w:cs="仿宋_GB2312"/>
          <w:color w:val="000000"/>
          <w:szCs w:val="32"/>
          <w:u w:val="none"/>
          <w:lang w:val="en-US" w:eastAsia="zh-CN"/>
        </w:rPr>
        <w:t>征集一批连接数据、模型、平台的工业互联网平台创新</w:t>
      </w:r>
      <w:r>
        <w:rPr>
          <w:rFonts w:hint="default" w:ascii="Times New Roman" w:hAnsi="Times New Roman" w:cs="仿宋_GB2312"/>
          <w:color w:val="000000"/>
          <w:szCs w:val="32"/>
          <w:u w:val="none"/>
          <w:lang w:val="en-US" w:eastAsia="zh-CN"/>
        </w:rPr>
        <w:t>应用</w:t>
      </w:r>
      <w:r>
        <w:rPr>
          <w:rFonts w:hint="eastAsia" w:ascii="Times New Roman" w:hAnsi="Times New Roman" w:cs="仿宋_GB2312"/>
          <w:color w:val="000000"/>
          <w:szCs w:val="32"/>
          <w:u w:val="none"/>
        </w:rPr>
        <w:t>，贯通研发设计、工艺仿真、试验验证等环节数据，实现模型驱动研发、工艺协同优化、知识复用共享</w:t>
      </w:r>
      <w:r>
        <w:rPr>
          <w:rFonts w:hint="eastAsia" w:ascii="Times New Roman" w:hAnsi="Times New Roman" w:eastAsia="仿宋_GB2312" w:cs="仿宋_GB2312"/>
          <w:b w:val="0"/>
          <w:bCs w:val="0"/>
          <w:color w:val="000000"/>
          <w:sz w:val="32"/>
          <w:szCs w:val="32"/>
          <w:u w:val="none"/>
          <w:lang w:val="en-US" w:eastAsia="zh-CN"/>
        </w:rPr>
        <w:t>。</w:t>
      </w:r>
    </w:p>
    <w:p>
      <w:pPr>
        <w:keepNext w:val="0"/>
        <w:keepLines w:val="0"/>
        <w:pageBreakBefore w:val="0"/>
        <w:widowControl w:val="0"/>
        <w:kinsoku/>
        <w:overflowPunct/>
        <w:topLinePunct w:val="0"/>
        <w:bidi w:val="0"/>
        <w:spacing w:line="580" w:lineRule="exact"/>
        <w:ind w:firstLine="640" w:firstLineChars="200"/>
        <w:jc w:val="both"/>
        <w:outlineLvl w:val="1"/>
        <w:rPr>
          <w:rFonts w:hint="eastAsia" w:ascii="Times New Roman" w:hAnsi="Times New Roman" w:eastAsia="楷体" w:cs="楷体"/>
          <w:color w:val="000000"/>
          <w:sz w:val="32"/>
          <w:szCs w:val="24"/>
          <w:highlight w:val="none"/>
          <w:lang w:val="en-US" w:eastAsia="zh-CN"/>
        </w:rPr>
        <w:pPrChange w:id="32" w:author="朱晋莹" w:date="2025-12-01T09:19:51Z">
          <w:pPr>
            <w:keepNext/>
            <w:keepLines/>
            <w:pageBreakBefore w:val="0"/>
            <w:widowControl w:val="0"/>
            <w:kinsoku/>
            <w:overflowPunct/>
            <w:topLinePunct w:val="0"/>
            <w:bidi w:val="0"/>
            <w:spacing w:line="240" w:lineRule="auto"/>
            <w:ind w:firstLine="640" w:firstLineChars="200"/>
            <w:jc w:val="both"/>
            <w:outlineLvl w:val="1"/>
          </w:pPr>
        </w:pPrChange>
      </w:pPr>
      <w:r>
        <w:rPr>
          <w:rFonts w:hint="eastAsia" w:ascii="Times New Roman" w:hAnsi="Times New Roman" w:eastAsia="楷体" w:cs="楷体"/>
          <w:color w:val="000000"/>
          <w:sz w:val="32"/>
          <w:szCs w:val="24"/>
          <w:highlight w:val="none"/>
          <w:lang w:val="en-US" w:eastAsia="zh-CN"/>
        </w:rPr>
        <w:t>（二）工业互联网平台融通“产业链”</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hint="default" w:ascii="Times New Roman" w:hAnsi="Times New Roman" w:eastAsia="仿宋_GB2312" w:cs="仿宋_GB2312"/>
          <w:b w:val="0"/>
          <w:bCs w:val="0"/>
          <w:color w:val="000000"/>
          <w:sz w:val="32"/>
          <w:szCs w:val="32"/>
          <w:highlight w:val="yellow"/>
          <w:u w:val="none"/>
          <w:lang w:val="en-US" w:eastAsia="zh-CN"/>
        </w:rPr>
        <w:pPrChange w:id="33" w:author="朱晋莹" w:date="2025-12-01T09:19:22Z">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pPr>
        </w:pPrChange>
      </w:pPr>
      <w:r>
        <w:rPr>
          <w:rFonts w:hint="eastAsia" w:ascii="Times New Roman" w:hAnsi="Times New Roman" w:cs="仿宋_GB2312"/>
          <w:b w:val="0"/>
          <w:bCs w:val="0"/>
          <w:color w:val="000000"/>
          <w:sz w:val="32"/>
          <w:szCs w:val="32"/>
          <w:highlight w:val="none"/>
          <w:u w:val="none"/>
          <w:lang w:val="en-US" w:eastAsia="zh-CN"/>
        </w:rPr>
        <w:t>围绕产业链上下游大中小企业融通发展需求，</w:t>
      </w:r>
      <w:r>
        <w:rPr>
          <w:rFonts w:hint="eastAsia" w:ascii="Times New Roman" w:hAnsi="Times New Roman" w:eastAsia="仿宋_GB2312" w:cs="仿宋_GB2312"/>
          <w:b w:val="0"/>
          <w:bCs w:val="0"/>
          <w:color w:val="000000"/>
          <w:sz w:val="32"/>
          <w:szCs w:val="32"/>
          <w:highlight w:val="none"/>
          <w:u w:val="none"/>
          <w:lang w:val="en-US" w:eastAsia="zh-CN"/>
        </w:rPr>
        <w:t>征集一批</w:t>
      </w:r>
      <w:r>
        <w:rPr>
          <w:rFonts w:hint="eastAsia" w:ascii="Times New Roman" w:hAnsi="Times New Roman" w:cs="仿宋_GB2312"/>
          <w:b w:val="0"/>
          <w:bCs w:val="0"/>
          <w:color w:val="000000"/>
          <w:sz w:val="32"/>
          <w:szCs w:val="32"/>
          <w:highlight w:val="none"/>
          <w:u w:val="none"/>
          <w:lang w:val="en-US" w:eastAsia="zh-CN"/>
        </w:rPr>
        <w:t>连接</w:t>
      </w:r>
      <w:r>
        <w:rPr>
          <w:rFonts w:hint="eastAsia" w:ascii="Times New Roman" w:hAnsi="Times New Roman" w:cs="仿宋_GB2312"/>
          <w:color w:val="000000"/>
          <w:szCs w:val="32"/>
          <w:u w:val="none"/>
          <w:lang w:val="en-US" w:eastAsia="zh-CN"/>
        </w:rPr>
        <w:t>设备、工厂、企业的工业互联网平台创新应用，</w:t>
      </w:r>
      <w:r>
        <w:rPr>
          <w:rFonts w:hint="eastAsia" w:ascii="Times New Roman" w:hAnsi="Times New Roman" w:eastAsia="仿宋_GB2312" w:cs="仿宋_GB2312"/>
          <w:b w:val="0"/>
          <w:bCs w:val="0"/>
          <w:color w:val="000000"/>
          <w:sz w:val="32"/>
          <w:szCs w:val="32"/>
          <w:highlight w:val="none"/>
          <w:u w:val="none"/>
          <w:lang w:val="en-US" w:eastAsia="zh-CN"/>
        </w:rPr>
        <w:t>打通</w:t>
      </w:r>
      <w:r>
        <w:rPr>
          <w:rFonts w:hint="eastAsia" w:ascii="Times New Roman" w:hAnsi="Times New Roman" w:cs="仿宋_GB2312"/>
          <w:color w:val="000000"/>
          <w:szCs w:val="32"/>
          <w:highlight w:val="none"/>
          <w:u w:val="none"/>
          <w:lang w:val="en-US" w:eastAsia="zh-CN"/>
        </w:rPr>
        <w:t>工厂</w:t>
      </w:r>
      <w:r>
        <w:rPr>
          <w:rFonts w:hint="eastAsia" w:ascii="Times New Roman" w:hAnsi="Times New Roman" w:cs="仿宋_GB2312"/>
          <w:color w:val="000000"/>
          <w:szCs w:val="32"/>
          <w:highlight w:val="none"/>
          <w:u w:val="none"/>
        </w:rPr>
        <w:t>内设备、物料、人员、质量等</w:t>
      </w:r>
      <w:r>
        <w:rPr>
          <w:rFonts w:hint="eastAsia" w:ascii="Times New Roman" w:hAnsi="Times New Roman" w:cs="仿宋_GB2312"/>
          <w:color w:val="000000"/>
          <w:szCs w:val="32"/>
          <w:highlight w:val="none"/>
          <w:u w:val="none"/>
          <w:lang w:val="en-US" w:eastAsia="zh-CN"/>
        </w:rPr>
        <w:t>生产</w:t>
      </w:r>
      <w:r>
        <w:rPr>
          <w:rFonts w:hint="eastAsia" w:ascii="Times New Roman" w:hAnsi="Times New Roman" w:cs="仿宋_GB2312"/>
          <w:color w:val="000000"/>
          <w:szCs w:val="32"/>
          <w:highlight w:val="none"/>
          <w:u w:val="none"/>
        </w:rPr>
        <w:t>全要素数据</w:t>
      </w:r>
      <w:r>
        <w:rPr>
          <w:rFonts w:hint="eastAsia" w:ascii="Times New Roman" w:hAnsi="Times New Roman" w:cs="仿宋_GB2312"/>
          <w:b w:val="0"/>
          <w:bCs w:val="0"/>
          <w:color w:val="000000"/>
          <w:sz w:val="32"/>
          <w:szCs w:val="32"/>
          <w:highlight w:val="none"/>
          <w:u w:val="none"/>
          <w:lang w:val="en-US" w:eastAsia="zh-CN"/>
        </w:rPr>
        <w:t>，</w:t>
      </w:r>
      <w:r>
        <w:rPr>
          <w:rFonts w:hint="eastAsia" w:ascii="Times New Roman" w:hAnsi="Times New Roman" w:cs="仿宋_GB2312"/>
          <w:color w:val="000000"/>
          <w:szCs w:val="32"/>
          <w:u w:val="none"/>
          <w:lang w:val="en-US" w:eastAsia="zh-CN"/>
        </w:rPr>
        <w:t>打破企业边界，</w:t>
      </w:r>
      <w:r>
        <w:rPr>
          <w:rFonts w:hint="eastAsia" w:ascii="Times New Roman" w:hAnsi="Times New Roman" w:cs="仿宋_GB2312"/>
          <w:color w:val="000000"/>
          <w:szCs w:val="32"/>
          <w:highlight w:val="none"/>
          <w:u w:val="none"/>
        </w:rPr>
        <w:t>形成按需协同、价值共享的产业生态</w:t>
      </w:r>
      <w:r>
        <w:rPr>
          <w:rFonts w:hint="eastAsia" w:ascii="Times New Roman" w:hAnsi="Times New Roman" w:cs="仿宋_GB2312"/>
          <w:color w:val="000000"/>
          <w:szCs w:val="32"/>
          <w:highlight w:val="none"/>
          <w:u w:val="none"/>
          <w:lang w:eastAsia="zh-CN"/>
        </w:rPr>
        <w:t>，</w:t>
      </w:r>
      <w:r>
        <w:rPr>
          <w:rFonts w:hint="eastAsia" w:ascii="Times New Roman" w:hAnsi="Times New Roman" w:eastAsia="仿宋_GB2312" w:cs="仿宋_GB2312"/>
          <w:b w:val="0"/>
          <w:bCs w:val="0"/>
          <w:color w:val="000000"/>
          <w:sz w:val="32"/>
          <w:szCs w:val="32"/>
          <w:highlight w:val="none"/>
          <w:u w:val="none"/>
          <w:lang w:val="en-US" w:eastAsia="zh-CN"/>
        </w:rPr>
        <w:t>实现</w:t>
      </w:r>
      <w:r>
        <w:rPr>
          <w:rFonts w:hint="eastAsia" w:ascii="Times New Roman" w:hAnsi="Times New Roman" w:cs="仿宋_GB2312"/>
          <w:color w:val="000000"/>
          <w:szCs w:val="32"/>
          <w:highlight w:val="none"/>
          <w:u w:val="none"/>
        </w:rPr>
        <w:t>产业链全局优化与韧性提升</w:t>
      </w:r>
      <w:r>
        <w:rPr>
          <w:rFonts w:hint="eastAsia" w:ascii="Times New Roman" w:hAnsi="Times New Roman" w:eastAsia="仿宋_GB2312" w:cs="仿宋_GB2312"/>
          <w:b w:val="0"/>
          <w:bCs w:val="0"/>
          <w:color w:val="000000"/>
          <w:sz w:val="32"/>
          <w:szCs w:val="32"/>
          <w:highlight w:val="none"/>
          <w:u w:val="none"/>
          <w:lang w:val="en-US" w:eastAsia="zh-CN"/>
        </w:rPr>
        <w:t>。</w:t>
      </w:r>
    </w:p>
    <w:p>
      <w:pPr>
        <w:keepNext w:val="0"/>
        <w:keepLines w:val="0"/>
        <w:pageBreakBefore w:val="0"/>
        <w:widowControl w:val="0"/>
        <w:kinsoku/>
        <w:overflowPunct/>
        <w:topLinePunct w:val="0"/>
        <w:bidi w:val="0"/>
        <w:spacing w:line="580" w:lineRule="exact"/>
        <w:ind w:firstLine="640" w:firstLineChars="200"/>
        <w:jc w:val="both"/>
        <w:outlineLvl w:val="1"/>
        <w:rPr>
          <w:rFonts w:hint="eastAsia" w:ascii="Times New Roman" w:hAnsi="Times New Roman" w:eastAsia="楷体" w:cs="楷体"/>
          <w:color w:val="000000"/>
          <w:sz w:val="32"/>
          <w:szCs w:val="24"/>
          <w:highlight w:val="none"/>
          <w:lang w:val="en-US" w:eastAsia="zh-CN"/>
        </w:rPr>
        <w:pPrChange w:id="34" w:author="朱晋莹" w:date="2025-12-01T09:19:51Z">
          <w:pPr>
            <w:keepNext/>
            <w:keepLines/>
            <w:pageBreakBefore w:val="0"/>
            <w:widowControl w:val="0"/>
            <w:kinsoku/>
            <w:overflowPunct/>
            <w:topLinePunct w:val="0"/>
            <w:bidi w:val="0"/>
            <w:spacing w:line="240" w:lineRule="auto"/>
            <w:ind w:firstLine="640" w:firstLineChars="200"/>
            <w:jc w:val="both"/>
            <w:outlineLvl w:val="1"/>
          </w:pPr>
        </w:pPrChange>
      </w:pPr>
      <w:r>
        <w:rPr>
          <w:rFonts w:hint="eastAsia" w:ascii="Times New Roman" w:hAnsi="Times New Roman" w:eastAsia="楷体" w:cs="楷体"/>
          <w:color w:val="000000"/>
          <w:sz w:val="32"/>
          <w:szCs w:val="24"/>
          <w:highlight w:val="none"/>
          <w:lang w:val="en-US" w:eastAsia="zh-CN"/>
        </w:rPr>
        <w:t>（三）工业互联网平台汇聚“</w:t>
      </w:r>
      <w:r>
        <w:rPr>
          <w:rFonts w:hint="default" w:ascii="Times New Roman" w:hAnsi="Times New Roman" w:eastAsia="楷体" w:cs="楷体"/>
          <w:color w:val="000000"/>
          <w:sz w:val="32"/>
          <w:szCs w:val="24"/>
          <w:highlight w:val="none"/>
          <w:lang w:val="en-US" w:eastAsia="zh-CN"/>
        </w:rPr>
        <w:t>人才</w:t>
      </w:r>
      <w:r>
        <w:rPr>
          <w:rFonts w:hint="eastAsia" w:ascii="Times New Roman" w:hAnsi="Times New Roman" w:eastAsia="楷体" w:cs="楷体"/>
          <w:color w:val="000000"/>
          <w:sz w:val="32"/>
          <w:szCs w:val="24"/>
          <w:highlight w:val="none"/>
          <w:lang w:val="en-US" w:eastAsia="zh-CN"/>
        </w:rPr>
        <w:t>链”</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hint="eastAsia" w:ascii="Times New Roman" w:hAnsi="Times New Roman" w:eastAsia="仿宋_GB2312" w:cs="仿宋_GB2312"/>
          <w:b w:val="0"/>
          <w:bCs w:val="0"/>
          <w:color w:val="000000"/>
          <w:sz w:val="32"/>
          <w:szCs w:val="32"/>
          <w:u w:val="none"/>
          <w:lang w:val="en-US" w:eastAsia="zh-CN"/>
        </w:rPr>
        <w:pPrChange w:id="35" w:author="朱晋莹" w:date="2025-12-01T09:19:22Z">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pPr>
        </w:pPrChange>
      </w:pPr>
      <w:bookmarkStart w:id="1" w:name="OLE_LINK3"/>
      <w:r>
        <w:rPr>
          <w:rFonts w:hint="eastAsia" w:ascii="Times New Roman" w:hAnsi="Times New Roman" w:cs="仿宋_GB2312"/>
          <w:color w:val="000000"/>
          <w:szCs w:val="32"/>
          <w:u w:val="none"/>
          <w:lang w:val="en-US" w:eastAsia="zh-CN"/>
        </w:rPr>
        <w:t>围绕人才技能与市场发展匹配需求，</w:t>
      </w:r>
      <w:r>
        <w:rPr>
          <w:rFonts w:hint="eastAsia" w:ascii="Times New Roman" w:hAnsi="Times New Roman" w:cs="仿宋_GB2312"/>
          <w:color w:val="000000"/>
          <w:szCs w:val="32"/>
          <w:u w:val="none"/>
        </w:rPr>
        <w:t>征集一批</w:t>
      </w:r>
      <w:r>
        <w:rPr>
          <w:rFonts w:hint="eastAsia" w:ascii="Times New Roman" w:hAnsi="Times New Roman" w:cs="仿宋_GB2312"/>
          <w:color w:val="000000"/>
          <w:szCs w:val="32"/>
          <w:u w:val="none"/>
          <w:lang w:val="en-US" w:eastAsia="zh-CN"/>
        </w:rPr>
        <w:t>连接设计师、工程师、消费者的工业互联网平台创新应用</w:t>
      </w:r>
      <w:r>
        <w:rPr>
          <w:rFonts w:hint="eastAsia" w:ascii="Times New Roman" w:hAnsi="Times New Roman" w:cs="仿宋_GB2312"/>
          <w:color w:val="000000"/>
          <w:szCs w:val="32"/>
          <w:u w:val="none"/>
        </w:rPr>
        <w:t>，</w:t>
      </w:r>
      <w:r>
        <w:rPr>
          <w:rFonts w:hint="eastAsia" w:ascii="Times New Roman" w:hAnsi="Times New Roman" w:cs="仿宋_GB2312"/>
          <w:color w:val="000000"/>
          <w:szCs w:val="32"/>
          <w:u w:val="none"/>
          <w:lang w:val="en-US" w:eastAsia="zh-CN"/>
        </w:rPr>
        <w:t>利用数智技术赋能技能适配、定制化需求输送、弹性用工、跨企业协作</w:t>
      </w:r>
      <w:r>
        <w:rPr>
          <w:rFonts w:hint="eastAsia" w:ascii="Times New Roman" w:hAnsi="Times New Roman" w:cs="仿宋_GB2312"/>
          <w:color w:val="000000"/>
          <w:szCs w:val="32"/>
          <w:u w:val="none"/>
          <w:lang w:eastAsia="zh-CN"/>
        </w:rPr>
        <w:t>，</w:t>
      </w:r>
      <w:r>
        <w:rPr>
          <w:rFonts w:hint="eastAsia" w:ascii="Times New Roman" w:hAnsi="Times New Roman" w:cs="仿宋_GB2312"/>
          <w:color w:val="000000"/>
          <w:szCs w:val="32"/>
          <w:u w:val="none"/>
          <w:lang w:val="en-US" w:eastAsia="zh-CN"/>
        </w:rPr>
        <w:t>促进共享制造/设计</w:t>
      </w:r>
      <w:r>
        <w:rPr>
          <w:rFonts w:hint="eastAsia" w:ascii="Times New Roman" w:hAnsi="Times New Roman" w:cs="仿宋_GB2312"/>
          <w:color w:val="000000"/>
          <w:szCs w:val="32"/>
          <w:u w:val="none"/>
          <w:lang w:eastAsia="zh-CN"/>
        </w:rPr>
        <w:t>、</w:t>
      </w:r>
      <w:r>
        <w:rPr>
          <w:rFonts w:hint="eastAsia" w:ascii="Times New Roman" w:hAnsi="Times New Roman" w:cs="仿宋_GB2312"/>
          <w:color w:val="000000"/>
          <w:szCs w:val="32"/>
          <w:u w:val="none"/>
        </w:rPr>
        <w:t>零工经济</w:t>
      </w:r>
      <w:r>
        <w:rPr>
          <w:rFonts w:hint="eastAsia" w:ascii="Times New Roman" w:hAnsi="Times New Roman" w:cs="仿宋_GB2312"/>
          <w:color w:val="000000"/>
          <w:szCs w:val="32"/>
          <w:u w:val="none"/>
          <w:lang w:eastAsia="zh-CN"/>
        </w:rPr>
        <w:t>、</w:t>
      </w:r>
      <w:r>
        <w:rPr>
          <w:rFonts w:hint="eastAsia" w:ascii="Times New Roman" w:hAnsi="Times New Roman" w:cs="仿宋_GB2312"/>
          <w:color w:val="000000"/>
          <w:szCs w:val="32"/>
          <w:u w:val="none"/>
          <w:lang w:val="en-US" w:eastAsia="zh-CN"/>
        </w:rPr>
        <w:t>产消融合</w:t>
      </w:r>
      <w:r>
        <w:rPr>
          <w:rFonts w:hint="eastAsia" w:ascii="Times New Roman" w:hAnsi="Times New Roman" w:eastAsia="仿宋_GB2312" w:cs="仿宋_GB2312"/>
          <w:b w:val="0"/>
          <w:bCs w:val="0"/>
          <w:color w:val="000000"/>
          <w:sz w:val="32"/>
          <w:szCs w:val="32"/>
          <w:u w:val="none"/>
          <w:lang w:val="en-US" w:eastAsia="zh-CN"/>
        </w:rPr>
        <w:t>。</w:t>
      </w:r>
      <w:bookmarkEnd w:id="1"/>
    </w:p>
    <w:p>
      <w:pPr>
        <w:keepNext w:val="0"/>
        <w:keepLines w:val="0"/>
        <w:pageBreakBefore w:val="0"/>
        <w:widowControl w:val="0"/>
        <w:kinsoku/>
        <w:overflowPunct/>
        <w:topLinePunct w:val="0"/>
        <w:bidi w:val="0"/>
        <w:spacing w:line="580" w:lineRule="exact"/>
        <w:ind w:firstLine="640" w:firstLineChars="200"/>
        <w:jc w:val="both"/>
        <w:outlineLvl w:val="1"/>
        <w:rPr>
          <w:rFonts w:hint="eastAsia" w:ascii="Times New Roman" w:hAnsi="Times New Roman" w:eastAsia="楷体" w:cs="楷体"/>
          <w:color w:val="000000"/>
          <w:sz w:val="32"/>
          <w:szCs w:val="24"/>
          <w:highlight w:val="none"/>
          <w:lang w:val="en-US" w:eastAsia="zh-CN"/>
        </w:rPr>
        <w:pPrChange w:id="36" w:author="朱晋莹" w:date="2025-12-01T09:19:51Z">
          <w:pPr>
            <w:keepNext/>
            <w:keepLines/>
            <w:pageBreakBefore w:val="0"/>
            <w:widowControl w:val="0"/>
            <w:kinsoku/>
            <w:overflowPunct/>
            <w:topLinePunct w:val="0"/>
            <w:bidi w:val="0"/>
            <w:spacing w:line="240" w:lineRule="auto"/>
            <w:ind w:firstLine="640" w:firstLineChars="200"/>
            <w:jc w:val="both"/>
            <w:outlineLvl w:val="1"/>
          </w:pPr>
        </w:pPrChange>
      </w:pPr>
      <w:r>
        <w:rPr>
          <w:rFonts w:hint="eastAsia" w:ascii="Times New Roman" w:hAnsi="Times New Roman" w:eastAsia="楷体" w:cs="楷体"/>
          <w:color w:val="000000"/>
          <w:sz w:val="32"/>
          <w:szCs w:val="24"/>
          <w:highlight w:val="none"/>
          <w:lang w:val="en-US" w:eastAsia="zh-CN"/>
        </w:rPr>
        <w:t>（四）工业互联网平台对接“资金链”</w:t>
      </w:r>
    </w:p>
    <w:p>
      <w:pPr>
        <w:pageBreakBefore w:val="0"/>
        <w:kinsoku/>
        <w:overflowPunct/>
        <w:topLinePunct w:val="0"/>
        <w:bidi w:val="0"/>
        <w:spacing w:line="580" w:lineRule="exact"/>
        <w:ind w:firstLine="640" w:firstLineChars="200"/>
        <w:outlineLvl w:val="9"/>
        <w:rPr>
          <w:rFonts w:hint="eastAsia" w:ascii="Times New Roman" w:hAnsi="Times New Roman" w:cs="仿宋_GB2312"/>
          <w:color w:val="000000"/>
          <w:szCs w:val="32"/>
          <w:u w:val="none"/>
        </w:rPr>
        <w:pPrChange w:id="37" w:author="朱晋莹" w:date="2025-12-01T09:19:22Z">
          <w:pPr>
            <w:pageBreakBefore w:val="0"/>
            <w:kinsoku/>
            <w:overflowPunct/>
            <w:topLinePunct w:val="0"/>
            <w:bidi w:val="0"/>
            <w:spacing w:line="240" w:lineRule="auto"/>
            <w:ind w:firstLine="640" w:firstLineChars="200"/>
            <w:outlineLvl w:val="9"/>
          </w:pPr>
        </w:pPrChange>
      </w:pPr>
      <w:bookmarkStart w:id="2" w:name="OLE_LINK6"/>
      <w:r>
        <w:rPr>
          <w:rFonts w:hint="eastAsia" w:ascii="Times New Roman" w:hAnsi="Times New Roman" w:cs="仿宋_GB2312"/>
          <w:color w:val="000000"/>
          <w:szCs w:val="32"/>
          <w:u w:val="none"/>
        </w:rPr>
        <w:t>围绕产业与贸易深度融合需求，征集一批</w:t>
      </w:r>
      <w:r>
        <w:rPr>
          <w:rFonts w:hint="eastAsia" w:ascii="Times New Roman" w:hAnsi="Times New Roman" w:cs="仿宋_GB2312"/>
          <w:color w:val="000000"/>
          <w:szCs w:val="32"/>
          <w:u w:val="none"/>
          <w:lang w:val="en-US" w:eastAsia="zh-CN"/>
        </w:rPr>
        <w:t>连接订单、后市场、增值服务的工业互联网平台创新</w:t>
      </w:r>
      <w:r>
        <w:rPr>
          <w:rFonts w:hint="default" w:ascii="Times New Roman" w:hAnsi="Times New Roman" w:cs="仿宋_GB2312"/>
          <w:color w:val="000000"/>
          <w:szCs w:val="32"/>
          <w:u w:val="none"/>
          <w:lang w:val="en-US" w:eastAsia="zh-CN"/>
        </w:rPr>
        <w:t>应用</w:t>
      </w:r>
      <w:r>
        <w:rPr>
          <w:rFonts w:hint="eastAsia" w:ascii="Times New Roman" w:hAnsi="Times New Roman" w:cs="仿宋_GB2312"/>
          <w:color w:val="000000"/>
          <w:szCs w:val="32"/>
          <w:u w:val="none"/>
          <w:lang w:val="en-US" w:eastAsia="zh-CN"/>
        </w:rPr>
        <w:t>，</w:t>
      </w:r>
      <w:r>
        <w:rPr>
          <w:rFonts w:hint="eastAsia" w:ascii="Times New Roman" w:hAnsi="Times New Roman" w:cs="仿宋_GB2312"/>
          <w:color w:val="000000"/>
          <w:szCs w:val="32"/>
          <w:u w:val="none"/>
        </w:rPr>
        <w:t>打通</w:t>
      </w:r>
      <w:r>
        <w:rPr>
          <w:rFonts w:hint="eastAsia" w:ascii="Times New Roman" w:hAnsi="Times New Roman" w:cs="仿宋_GB2312"/>
          <w:color w:val="000000"/>
          <w:szCs w:val="32"/>
          <w:u w:val="none"/>
          <w:lang w:val="en-US" w:eastAsia="zh-CN"/>
        </w:rPr>
        <w:t>生产、物流、贸易、营销等产贸数据</w:t>
      </w:r>
      <w:r>
        <w:rPr>
          <w:rFonts w:hint="eastAsia" w:ascii="Times New Roman" w:hAnsi="Times New Roman" w:cs="仿宋_GB2312"/>
          <w:color w:val="000000"/>
          <w:szCs w:val="32"/>
          <w:u w:val="none"/>
        </w:rPr>
        <w:t>，</w:t>
      </w:r>
      <w:r>
        <w:rPr>
          <w:rFonts w:hint="eastAsia" w:ascii="Times New Roman" w:hAnsi="Times New Roman" w:cs="仿宋_GB2312"/>
          <w:color w:val="000000"/>
          <w:szCs w:val="32"/>
          <w:u w:val="none"/>
          <w:lang w:val="en-US" w:eastAsia="zh-CN"/>
        </w:rPr>
        <w:t>及</w:t>
      </w:r>
      <w:r>
        <w:rPr>
          <w:rFonts w:hint="eastAsia" w:ascii="Times New Roman" w:hAnsi="Times New Roman" w:cs="仿宋_GB2312"/>
          <w:color w:val="000000"/>
          <w:szCs w:val="32"/>
          <w:u w:val="none"/>
        </w:rPr>
        <w:t>设备</w:t>
      </w:r>
      <w:r>
        <w:rPr>
          <w:rFonts w:hint="eastAsia" w:ascii="Times New Roman" w:hAnsi="Times New Roman" w:cs="仿宋_GB2312"/>
          <w:color w:val="000000"/>
          <w:szCs w:val="32"/>
          <w:u w:val="none"/>
          <w:lang w:val="en-US" w:eastAsia="zh-CN"/>
        </w:rPr>
        <w:t>运维</w:t>
      </w:r>
      <w:r>
        <w:rPr>
          <w:rFonts w:hint="eastAsia" w:ascii="Times New Roman" w:hAnsi="Times New Roman" w:cs="仿宋_GB2312"/>
          <w:color w:val="000000"/>
          <w:szCs w:val="32"/>
          <w:u w:val="none"/>
        </w:rPr>
        <w:t>、备件</w:t>
      </w:r>
      <w:r>
        <w:rPr>
          <w:rFonts w:hint="eastAsia" w:ascii="Times New Roman" w:hAnsi="Times New Roman" w:cs="仿宋_GB2312"/>
          <w:color w:val="000000"/>
          <w:szCs w:val="32"/>
          <w:u w:val="none"/>
          <w:lang w:val="en-US" w:eastAsia="zh-CN"/>
        </w:rPr>
        <w:t>管理</w:t>
      </w:r>
      <w:r>
        <w:rPr>
          <w:rFonts w:hint="eastAsia" w:ascii="Times New Roman" w:hAnsi="Times New Roman" w:cs="仿宋_GB2312"/>
          <w:color w:val="000000"/>
          <w:szCs w:val="32"/>
          <w:u w:val="none"/>
        </w:rPr>
        <w:t>等</w:t>
      </w:r>
      <w:r>
        <w:rPr>
          <w:rFonts w:hint="eastAsia" w:ascii="Times New Roman" w:hAnsi="Times New Roman" w:cs="仿宋_GB2312"/>
          <w:color w:val="000000"/>
          <w:szCs w:val="32"/>
          <w:u w:val="none"/>
          <w:lang w:val="en-US" w:eastAsia="zh-CN"/>
        </w:rPr>
        <w:t>服务延伸</w:t>
      </w:r>
      <w:r>
        <w:rPr>
          <w:rFonts w:hint="eastAsia" w:ascii="Times New Roman" w:hAnsi="Times New Roman" w:cs="仿宋_GB2312"/>
          <w:color w:val="000000"/>
          <w:szCs w:val="32"/>
          <w:u w:val="none"/>
        </w:rPr>
        <w:t>数据，挖掘数据价值，提供可交易、可赋能的数据服务产品，</w:t>
      </w:r>
      <w:r>
        <w:rPr>
          <w:rFonts w:hint="eastAsia" w:ascii="Times New Roman" w:hAnsi="Times New Roman" w:cs="仿宋_GB2312"/>
          <w:color w:val="000000"/>
          <w:szCs w:val="32"/>
          <w:u w:val="none"/>
          <w:lang w:val="en-US" w:eastAsia="zh-CN"/>
        </w:rPr>
        <w:t>衔接保险、数据质押、融资、信贷等资源</w:t>
      </w:r>
      <w:r>
        <w:rPr>
          <w:rFonts w:hint="eastAsia" w:ascii="Times New Roman" w:hAnsi="Times New Roman" w:cs="仿宋_GB2312"/>
          <w:color w:val="000000"/>
          <w:szCs w:val="32"/>
          <w:u w:val="none"/>
          <w:lang w:eastAsia="zh-CN"/>
        </w:rPr>
        <w:t>，</w:t>
      </w:r>
      <w:r>
        <w:rPr>
          <w:rFonts w:hint="eastAsia" w:ascii="Times New Roman" w:hAnsi="Times New Roman" w:cs="仿宋_GB2312"/>
          <w:color w:val="000000"/>
          <w:szCs w:val="32"/>
          <w:u w:val="none"/>
        </w:rPr>
        <w:t>实现产贸一体化协同</w:t>
      </w:r>
      <w:r>
        <w:rPr>
          <w:rFonts w:hint="eastAsia" w:ascii="Times New Roman" w:hAnsi="Times New Roman" w:cs="仿宋_GB2312"/>
          <w:color w:val="000000"/>
          <w:szCs w:val="32"/>
          <w:u w:val="none"/>
          <w:lang w:eastAsia="zh-CN"/>
        </w:rPr>
        <w:t>、</w:t>
      </w:r>
      <w:r>
        <w:rPr>
          <w:rFonts w:hint="eastAsia" w:ascii="Times New Roman" w:hAnsi="Times New Roman" w:cs="仿宋_GB2312"/>
          <w:color w:val="000000"/>
          <w:szCs w:val="32"/>
          <w:u w:val="none"/>
          <w:lang w:val="en-US" w:eastAsia="zh-CN"/>
        </w:rPr>
        <w:t>服务精准触达、市场开拓敏捷高效</w:t>
      </w:r>
      <w:r>
        <w:rPr>
          <w:rFonts w:hint="eastAsia" w:ascii="Times New Roman" w:hAnsi="Times New Roman" w:cs="仿宋_GB2312"/>
          <w:color w:val="000000"/>
          <w:szCs w:val="32"/>
          <w:u w:val="none"/>
        </w:rPr>
        <w:t>。</w:t>
      </w:r>
    </w:p>
    <w:bookmarkEnd w:id="2"/>
    <w:p>
      <w:pPr>
        <w:pStyle w:val="3"/>
        <w:pageBreakBefore w:val="0"/>
        <w:kinsoku/>
        <w:overflowPunct/>
        <w:topLinePunct w:val="0"/>
        <w:bidi w:val="0"/>
        <w:spacing w:line="580" w:lineRule="exact"/>
        <w:ind w:firstLineChars="200"/>
        <w:rPr>
          <w:rFonts w:hint="default" w:ascii="Times New Roman" w:hAnsi="Times New Roman" w:cs="Times New Roman"/>
          <w:highlight w:val="none"/>
          <w:lang w:val="en-US" w:eastAsia="zh-CN"/>
        </w:rPr>
        <w:pPrChange w:id="38" w:author="朱晋莹" w:date="2025-12-01T09:19:22Z">
          <w:pPr>
            <w:pStyle w:val="3"/>
            <w:pageBreakBefore w:val="0"/>
            <w:kinsoku/>
            <w:overflowPunct/>
            <w:topLinePunct w:val="0"/>
            <w:bidi w:val="0"/>
            <w:spacing w:line="240" w:lineRule="auto"/>
            <w:ind w:firstLineChars="200"/>
          </w:pPr>
        </w:pPrChange>
      </w:pPr>
      <w:r>
        <w:rPr>
          <w:rFonts w:hint="eastAsia" w:ascii="Times New Roman" w:hAnsi="Times New Roman" w:cs="Times New Roman"/>
          <w:highlight w:val="none"/>
          <w:lang w:val="en-US" w:eastAsia="zh-CN"/>
        </w:rPr>
        <w:t>四</w:t>
      </w:r>
      <w:r>
        <w:rPr>
          <w:rFonts w:hint="default" w:ascii="Times New Roman" w:hAnsi="Times New Roman" w:cs="Times New Roman"/>
          <w:highlight w:val="none"/>
          <w:lang w:val="en-US" w:eastAsia="zh-CN"/>
        </w:rPr>
        <w:t>、通用</w:t>
      </w:r>
      <w:r>
        <w:rPr>
          <w:rFonts w:hint="eastAsia" w:ascii="Times New Roman" w:hAnsi="Times New Roman" w:cs="Times New Roman"/>
          <w:highlight w:val="none"/>
          <w:lang w:val="en-US" w:eastAsia="zh-CN"/>
        </w:rPr>
        <w:t>数字化</w:t>
      </w:r>
      <w:r>
        <w:rPr>
          <w:rFonts w:hint="default" w:ascii="Times New Roman" w:hAnsi="Times New Roman" w:cs="Times New Roman"/>
          <w:highlight w:val="none"/>
          <w:lang w:val="en-US" w:eastAsia="zh-CN"/>
        </w:rPr>
        <w:t>工具产品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sz w:val="32"/>
          <w:szCs w:val="32"/>
          <w:highlight w:val="none"/>
          <w:lang w:val="en-US" w:eastAsia="zh-CN"/>
        </w:rPr>
        <w:pPrChange w:id="39" w:author="朱晋莹" w:date="2025-12-01T09:19:51Z">
          <w:pPr>
            <w:keepNext w:val="0"/>
            <w:keepLines w:val="0"/>
            <w:pageBreakBefore w:val="0"/>
            <w:widowControl/>
            <w:kinsoku/>
            <w:wordWrap/>
            <w:overflowPunct/>
            <w:topLinePunct w:val="0"/>
            <w:autoSpaceDE/>
            <w:autoSpaceDN/>
            <w:bidi w:val="0"/>
            <w:adjustRightInd/>
            <w:snapToGrid/>
            <w:spacing w:line="580" w:lineRule="exact"/>
            <w:ind w:firstLine="640" w:firstLineChars="200"/>
            <w:textAlignment w:val="auto"/>
          </w:pPr>
        </w:pPrChange>
      </w:pPr>
      <w:r>
        <w:rPr>
          <w:rFonts w:hint="default" w:ascii="Times New Roman" w:hAnsi="Times New Roman" w:cs="Times New Roman"/>
          <w:b w:val="0"/>
          <w:bCs w:val="0"/>
          <w:sz w:val="32"/>
          <w:szCs w:val="32"/>
          <w:highlight w:val="none"/>
          <w:lang w:val="en-US" w:eastAsia="zh-CN"/>
        </w:rPr>
        <w:t>面向通用数字化工具产品，</w:t>
      </w:r>
      <w:r>
        <w:rPr>
          <w:rFonts w:hint="default" w:ascii="Times New Roman" w:hAnsi="Times New Roman" w:eastAsia="仿宋_GB2312" w:cs="Times New Roman"/>
          <w:b w:val="0"/>
          <w:bCs w:val="0"/>
          <w:sz w:val="32"/>
          <w:szCs w:val="32"/>
          <w:highlight w:val="none"/>
          <w:lang w:val="en-US" w:eastAsia="zh-CN"/>
        </w:rPr>
        <w:t>聚焦</w:t>
      </w:r>
      <w:r>
        <w:rPr>
          <w:rFonts w:hint="default" w:ascii="Times New Roman" w:hAnsi="Times New Roman" w:cs="Times New Roman"/>
          <w:sz w:val="32"/>
          <w:szCs w:val="32"/>
          <w:highlight w:val="none"/>
          <w:lang w:val="en-US" w:eastAsia="zh-CN"/>
        </w:rPr>
        <w:t>数字化转型过程中</w:t>
      </w:r>
      <w:r>
        <w:rPr>
          <w:rFonts w:hint="default" w:ascii="Times New Roman" w:hAnsi="Times New Roman" w:eastAsia="仿宋_GB2312" w:cs="Times New Roman"/>
          <w:b w:val="0"/>
          <w:bCs w:val="0"/>
          <w:sz w:val="32"/>
          <w:szCs w:val="32"/>
          <w:highlight w:val="none"/>
          <w:lang w:val="en-US" w:eastAsia="zh-CN"/>
        </w:rPr>
        <w:t>数字化工具产品标准化程度不高、使用成本高、二次开发难度大等问题，</w:t>
      </w:r>
      <w:r>
        <w:rPr>
          <w:rFonts w:hint="default" w:ascii="Times New Roman" w:hAnsi="Times New Roman" w:cs="Times New Roman"/>
          <w:b w:val="0"/>
          <w:bCs w:val="0"/>
          <w:sz w:val="32"/>
          <w:szCs w:val="32"/>
          <w:highlight w:val="none"/>
          <w:lang w:val="en-US" w:eastAsia="zh-CN"/>
        </w:rPr>
        <w:t>在</w:t>
      </w:r>
      <w:r>
        <w:rPr>
          <w:rFonts w:hint="default" w:ascii="Times New Roman" w:hAnsi="Times New Roman" w:eastAsia="仿宋_GB2312" w:cs="Times New Roman"/>
          <w:b w:val="0"/>
          <w:bCs w:val="0"/>
          <w:sz w:val="32"/>
          <w:szCs w:val="32"/>
          <w:highlight w:val="none"/>
          <w:lang w:val="en-US" w:eastAsia="zh-CN"/>
        </w:rPr>
        <w:t>数字化感知和检测工具、数字化专用装置、数字化</w:t>
      </w:r>
      <w:r>
        <w:rPr>
          <w:rFonts w:hint="eastAsia" w:ascii="Times New Roman" w:hAnsi="Times New Roman" w:cs="Times New Roman"/>
          <w:b w:val="0"/>
          <w:bCs w:val="0"/>
          <w:sz w:val="32"/>
          <w:szCs w:val="32"/>
          <w:highlight w:val="none"/>
          <w:lang w:val="en-US" w:eastAsia="zh-CN"/>
        </w:rPr>
        <w:t>“</w:t>
      </w:r>
      <w:r>
        <w:rPr>
          <w:rFonts w:hint="default" w:ascii="Times New Roman" w:hAnsi="Times New Roman" w:eastAsia="仿宋_GB2312" w:cs="Times New Roman"/>
          <w:b w:val="0"/>
          <w:bCs w:val="0"/>
          <w:sz w:val="32"/>
          <w:szCs w:val="32"/>
          <w:highlight w:val="none"/>
          <w:lang w:val="en-US" w:eastAsia="zh-CN"/>
        </w:rPr>
        <w:t>中间件</w:t>
      </w:r>
      <w:r>
        <w:rPr>
          <w:rFonts w:hint="eastAsia" w:ascii="Times New Roman" w:hAnsi="Times New Roman" w:cs="Times New Roman"/>
          <w:b w:val="0"/>
          <w:bCs w:val="0"/>
          <w:sz w:val="32"/>
          <w:szCs w:val="32"/>
          <w:highlight w:val="none"/>
          <w:lang w:val="en-US" w:eastAsia="zh-CN"/>
        </w:rPr>
        <w:t>”</w:t>
      </w:r>
      <w:r>
        <w:rPr>
          <w:rFonts w:hint="default" w:ascii="Times New Roman" w:hAnsi="Times New Roman" w:eastAsia="仿宋_GB2312" w:cs="Times New Roman"/>
          <w:b w:val="0"/>
          <w:bCs w:val="0"/>
          <w:sz w:val="32"/>
          <w:szCs w:val="32"/>
          <w:highlight w:val="none"/>
          <w:lang w:val="en-US" w:eastAsia="zh-CN"/>
        </w:rPr>
        <w:t>、数字化边缘节点、SaaS化企业管理软件</w:t>
      </w:r>
      <w:r>
        <w:rPr>
          <w:rFonts w:hint="eastAsia" w:ascii="Times New Roman" w:hAnsi="Times New Roman" w:cs="Times New Roman"/>
          <w:b w:val="0"/>
          <w:bCs w:val="0"/>
          <w:sz w:val="32"/>
          <w:szCs w:val="32"/>
          <w:highlight w:val="none"/>
          <w:lang w:val="en-US" w:eastAsia="zh-CN"/>
        </w:rPr>
        <w:t>、工业智能体、工厂“数字大脑”</w:t>
      </w:r>
      <w:r>
        <w:rPr>
          <w:rFonts w:hint="default" w:ascii="Times New Roman" w:hAnsi="Times New Roman" w:eastAsia="仿宋_GB2312" w:cs="Times New Roman"/>
          <w:b w:val="0"/>
          <w:bCs w:val="0"/>
          <w:sz w:val="32"/>
          <w:szCs w:val="32"/>
          <w:highlight w:val="none"/>
          <w:lang w:val="en-US" w:eastAsia="zh-CN"/>
        </w:rPr>
        <w:t>等</w:t>
      </w:r>
      <w:r>
        <w:rPr>
          <w:rFonts w:hint="default" w:ascii="Times New Roman" w:hAnsi="Times New Roman" w:cs="Times New Roman"/>
          <w:b w:val="0"/>
          <w:bCs w:val="0"/>
          <w:sz w:val="32"/>
          <w:szCs w:val="32"/>
          <w:highlight w:val="none"/>
          <w:lang w:val="en-US" w:eastAsia="zh-CN"/>
        </w:rPr>
        <w:t>方面</w:t>
      </w:r>
      <w:r>
        <w:rPr>
          <w:rFonts w:hint="default" w:ascii="Times New Roman" w:hAnsi="Times New Roman" w:eastAsia="仿宋_GB2312" w:cs="Times New Roman"/>
          <w:b w:val="0"/>
          <w:bCs w:val="0"/>
          <w:sz w:val="32"/>
          <w:szCs w:val="32"/>
          <w:highlight w:val="none"/>
          <w:lang w:val="en-US" w:eastAsia="zh-CN"/>
        </w:rPr>
        <w:t>，遴选一批普适化、标准化、智能化通用工具产品应用典型案例</w:t>
      </w:r>
      <w:r>
        <w:rPr>
          <w:rFonts w:hint="default" w:ascii="Times New Roman" w:hAnsi="Times New Roman" w:cs="Times New Roman"/>
          <w:b w:val="0"/>
          <w:bCs w:val="0"/>
          <w:sz w:val="32"/>
          <w:szCs w:val="32"/>
          <w:highlight w:val="none"/>
          <w:lang w:val="en-US" w:eastAsia="zh-CN"/>
        </w:rPr>
        <w:t>。</w:t>
      </w:r>
      <w:r>
        <w:rPr>
          <w:rFonts w:hint="default" w:ascii="Times New Roman" w:hAnsi="Times New Roman" w:eastAsia="仿宋_GB2312" w:cs="Times New Roman"/>
          <w:b w:val="0"/>
          <w:bCs w:val="0"/>
          <w:sz w:val="32"/>
          <w:szCs w:val="32"/>
          <w:highlight w:val="none"/>
          <w:lang w:val="en-US" w:eastAsia="zh-CN"/>
        </w:rPr>
        <w:t>通过</w:t>
      </w:r>
      <w:r>
        <w:rPr>
          <w:rFonts w:hint="eastAsia" w:ascii="Times New Roman" w:hAnsi="Times New Roman" w:cs="Times New Roman"/>
          <w:b w:val="0"/>
          <w:bCs w:val="0"/>
          <w:sz w:val="32"/>
          <w:szCs w:val="32"/>
          <w:highlight w:val="none"/>
          <w:lang w:val="en-US" w:eastAsia="zh-CN"/>
        </w:rPr>
        <w:t>构建</w:t>
      </w:r>
      <w:r>
        <w:rPr>
          <w:rFonts w:hint="default" w:ascii="Times New Roman" w:hAnsi="Times New Roman" w:eastAsia="仿宋_GB2312" w:cs="Times New Roman"/>
          <w:b w:val="0"/>
          <w:bCs w:val="0"/>
          <w:sz w:val="32"/>
          <w:szCs w:val="32"/>
          <w:highlight w:val="none"/>
          <w:lang w:val="en-US" w:eastAsia="zh-CN"/>
        </w:rPr>
        <w:t>低成本、轻配置、普适性的</w:t>
      </w:r>
      <w:r>
        <w:rPr>
          <w:rFonts w:hint="eastAsia" w:ascii="Times New Roman" w:hAnsi="Times New Roman" w:cs="Times New Roman"/>
          <w:b w:val="0"/>
          <w:bCs w:val="0"/>
          <w:sz w:val="32"/>
          <w:szCs w:val="32"/>
          <w:highlight w:val="none"/>
          <w:lang w:val="en-US" w:eastAsia="zh-CN"/>
        </w:rPr>
        <w:t>通用</w:t>
      </w:r>
      <w:r>
        <w:rPr>
          <w:rFonts w:hint="default" w:ascii="Times New Roman" w:hAnsi="Times New Roman" w:eastAsia="仿宋_GB2312" w:cs="Times New Roman"/>
          <w:b w:val="0"/>
          <w:bCs w:val="0"/>
          <w:sz w:val="32"/>
          <w:szCs w:val="32"/>
          <w:highlight w:val="none"/>
          <w:lang w:val="en-US" w:eastAsia="zh-CN"/>
        </w:rPr>
        <w:t>数字化工具产品矩阵，引导企业加快数字化转型</w:t>
      </w:r>
      <w:r>
        <w:rPr>
          <w:rFonts w:hint="default" w:ascii="Times New Roman" w:hAnsi="Times New Roman" w:cs="Times New Roman"/>
          <w:sz w:val="32"/>
          <w:szCs w:val="32"/>
          <w:highlight w:val="none"/>
          <w:lang w:val="en-US" w:eastAsia="zh-CN"/>
        </w:rPr>
        <w:t>。</w:t>
      </w:r>
    </w:p>
    <w:p>
      <w:pPr>
        <w:keepNext w:val="0"/>
        <w:keepLines w:val="0"/>
        <w:pageBreakBefore w:val="0"/>
        <w:widowControl w:val="0"/>
        <w:kinsoku/>
        <w:overflowPunct/>
        <w:topLinePunct w:val="0"/>
        <w:bidi w:val="0"/>
        <w:spacing w:line="580" w:lineRule="exact"/>
        <w:ind w:firstLine="640" w:firstLineChars="200"/>
        <w:jc w:val="both"/>
        <w:outlineLvl w:val="1"/>
        <w:rPr>
          <w:rFonts w:hint="default" w:ascii="Times New Roman" w:hAnsi="Times New Roman" w:eastAsia="楷体" w:cs="楷体"/>
          <w:color w:val="000000"/>
          <w:sz w:val="32"/>
          <w:szCs w:val="24"/>
          <w:highlight w:val="none"/>
          <w:lang w:val="en-US" w:eastAsia="zh-CN"/>
        </w:rPr>
        <w:pPrChange w:id="40" w:author="朱晋莹" w:date="2025-12-01T09:19:51Z">
          <w:pPr>
            <w:keepNext/>
            <w:keepLines/>
            <w:pageBreakBefore w:val="0"/>
            <w:widowControl w:val="0"/>
            <w:kinsoku/>
            <w:overflowPunct/>
            <w:topLinePunct w:val="0"/>
            <w:bidi w:val="0"/>
            <w:spacing w:line="240" w:lineRule="auto"/>
            <w:ind w:firstLine="640" w:firstLineChars="200"/>
            <w:jc w:val="both"/>
            <w:outlineLvl w:val="1"/>
          </w:pPr>
        </w:pPrChange>
      </w:pPr>
      <w:r>
        <w:rPr>
          <w:rFonts w:hint="default" w:ascii="Times New Roman" w:hAnsi="Times New Roman" w:eastAsia="楷体" w:cs="楷体"/>
          <w:color w:val="000000"/>
          <w:sz w:val="32"/>
          <w:szCs w:val="24"/>
          <w:highlight w:val="none"/>
          <w:lang w:val="en-US" w:eastAsia="zh-CN"/>
        </w:rPr>
        <w:t>（一）数字化感知和检测工具</w:t>
      </w:r>
    </w:p>
    <w:p>
      <w:pPr>
        <w:spacing w:line="580" w:lineRule="exact"/>
        <w:ind w:firstLine="640" w:firstLineChars="200"/>
        <w:outlineLvl w:val="9"/>
        <w:rPr>
          <w:rFonts w:hint="default" w:ascii="Times New Roman" w:hAnsi="Times New Roman" w:eastAsia="仿宋_GB2312" w:cs="仿宋_GB2312"/>
          <w:b w:val="0"/>
          <w:bCs w:val="0"/>
          <w:color w:val="000000"/>
          <w:sz w:val="32"/>
          <w:szCs w:val="32"/>
          <w:highlight w:val="none"/>
          <w:u w:val="none"/>
          <w:lang w:val="en-US" w:eastAsia="zh-CN"/>
        </w:rPr>
        <w:pPrChange w:id="41" w:author="朱晋莹" w:date="2025-12-01T09:19:22Z">
          <w:pPr>
            <w:ind w:firstLine="640" w:firstLineChars="200"/>
            <w:outlineLvl w:val="9"/>
          </w:pPr>
        </w:pPrChange>
      </w:pPr>
      <w:r>
        <w:rPr>
          <w:rFonts w:hint="default" w:ascii="Times New Roman" w:hAnsi="Times New Roman" w:eastAsia="仿宋_GB2312" w:cs="仿宋_GB2312"/>
          <w:b w:val="0"/>
          <w:bCs w:val="0"/>
          <w:color w:val="000000"/>
          <w:sz w:val="32"/>
          <w:szCs w:val="32"/>
          <w:highlight w:val="none"/>
          <w:u w:val="none"/>
          <w:lang w:val="en-US" w:eastAsia="zh-CN"/>
        </w:rPr>
        <w:t>（1）物料感知类：指利用光谱、色谱、质谱等检测手段，获取生产物料的材料成分、晶体结构等信息并实现数据分析的工具，包括但不限于光谱水质监测仪、液相色谱仪、气相色谱质谱联用仪等。（2）测量工具类：指运用X光、红外、激光、声波、电磁、压力等感知技术，测量产品的色差、体积、形状、质量、温度、位置等信息并进行数据分析的工具，包括但不限于智能成像仪、智能游标卡尺、智能仪器仪表、雷达物位计等。（3）检测工具类：指运用3D视觉、机器学习、激光感知等技术，对产品质量、生产过程、运行状态、环境安全等进行性能检测、数据分析、监测预警的工具，包括但不限于缺陷检测仪、功能检测仪等。</w:t>
      </w:r>
    </w:p>
    <w:p>
      <w:pPr>
        <w:keepNext w:val="0"/>
        <w:keepLines w:val="0"/>
        <w:pageBreakBefore w:val="0"/>
        <w:widowControl w:val="0"/>
        <w:kinsoku/>
        <w:overflowPunct/>
        <w:topLinePunct w:val="0"/>
        <w:bidi w:val="0"/>
        <w:spacing w:line="580" w:lineRule="exact"/>
        <w:ind w:firstLine="640" w:firstLineChars="200"/>
        <w:jc w:val="both"/>
        <w:outlineLvl w:val="1"/>
        <w:rPr>
          <w:rFonts w:hint="default" w:ascii="Times New Roman" w:hAnsi="Times New Roman" w:eastAsia="楷体" w:cs="楷体"/>
          <w:color w:val="000000"/>
          <w:sz w:val="32"/>
          <w:szCs w:val="24"/>
          <w:highlight w:val="none"/>
          <w:lang w:val="en-US" w:eastAsia="zh-CN"/>
        </w:rPr>
        <w:pPrChange w:id="42" w:author="朱晋莹" w:date="2025-12-01T09:19:51Z">
          <w:pPr>
            <w:keepNext/>
            <w:keepLines/>
            <w:pageBreakBefore w:val="0"/>
            <w:widowControl w:val="0"/>
            <w:kinsoku/>
            <w:overflowPunct/>
            <w:topLinePunct w:val="0"/>
            <w:bidi w:val="0"/>
            <w:spacing w:line="240" w:lineRule="auto"/>
            <w:ind w:firstLine="640" w:firstLineChars="200"/>
            <w:jc w:val="both"/>
            <w:outlineLvl w:val="1"/>
          </w:pPr>
        </w:pPrChange>
      </w:pPr>
      <w:r>
        <w:rPr>
          <w:rFonts w:hint="default" w:ascii="Times New Roman" w:hAnsi="Times New Roman" w:eastAsia="楷体" w:cs="楷体"/>
          <w:color w:val="000000"/>
          <w:sz w:val="32"/>
          <w:szCs w:val="24"/>
          <w:highlight w:val="none"/>
          <w:lang w:val="en-US" w:eastAsia="zh-CN"/>
        </w:rPr>
        <w:t>（二）数字化专用装置</w:t>
      </w:r>
    </w:p>
    <w:p>
      <w:pPr>
        <w:spacing w:line="580" w:lineRule="exact"/>
        <w:ind w:firstLine="640" w:firstLineChars="200"/>
        <w:outlineLvl w:val="9"/>
        <w:rPr>
          <w:rFonts w:hint="default" w:ascii="Times New Roman" w:hAnsi="Times New Roman" w:eastAsia="仿宋_GB2312" w:cs="仿宋_GB2312"/>
          <w:b w:val="0"/>
          <w:bCs w:val="0"/>
          <w:color w:val="000000"/>
          <w:sz w:val="32"/>
          <w:szCs w:val="32"/>
          <w:highlight w:val="none"/>
          <w:u w:val="none"/>
          <w:lang w:val="en-US" w:eastAsia="zh-CN"/>
        </w:rPr>
        <w:pPrChange w:id="43" w:author="朱晋莹" w:date="2025-12-01T09:19:22Z">
          <w:pPr>
            <w:ind w:firstLine="640" w:firstLineChars="200"/>
            <w:outlineLvl w:val="9"/>
          </w:pPr>
        </w:pPrChange>
      </w:pPr>
      <w:r>
        <w:rPr>
          <w:rFonts w:hint="default" w:ascii="Times New Roman" w:hAnsi="Times New Roman" w:eastAsia="仿宋_GB2312" w:cs="仿宋_GB2312"/>
          <w:b w:val="0"/>
          <w:bCs w:val="0"/>
          <w:color w:val="000000"/>
          <w:sz w:val="32"/>
          <w:szCs w:val="32"/>
          <w:highlight w:val="none"/>
          <w:u w:val="none"/>
          <w:lang w:val="en-US" w:eastAsia="zh-CN"/>
        </w:rPr>
        <w:t>通过综合利用红外感知、激光感知、机器视觉、人机交互、机器学习等技术，实现研发设计、生产制造、物流运输等环节智能化应用的装置，包括但不限于装配机器人、喷涂机器人、智能立体仓库等单一功能或集成式工具。</w:t>
      </w:r>
    </w:p>
    <w:p>
      <w:pPr>
        <w:keepNext w:val="0"/>
        <w:keepLines w:val="0"/>
        <w:pageBreakBefore w:val="0"/>
        <w:widowControl w:val="0"/>
        <w:kinsoku/>
        <w:overflowPunct/>
        <w:topLinePunct w:val="0"/>
        <w:bidi w:val="0"/>
        <w:spacing w:line="580" w:lineRule="exact"/>
        <w:ind w:firstLine="640" w:firstLineChars="200"/>
        <w:jc w:val="both"/>
        <w:outlineLvl w:val="1"/>
        <w:rPr>
          <w:rFonts w:hint="default" w:ascii="Times New Roman" w:hAnsi="Times New Roman" w:eastAsia="楷体" w:cs="楷体"/>
          <w:color w:val="000000"/>
          <w:sz w:val="32"/>
          <w:szCs w:val="24"/>
          <w:highlight w:val="none"/>
          <w:lang w:val="en-US" w:eastAsia="zh-CN"/>
        </w:rPr>
        <w:pPrChange w:id="44" w:author="朱晋莹" w:date="2025-12-01T09:19:51Z">
          <w:pPr>
            <w:keepNext/>
            <w:keepLines/>
            <w:pageBreakBefore w:val="0"/>
            <w:widowControl w:val="0"/>
            <w:kinsoku/>
            <w:overflowPunct/>
            <w:topLinePunct w:val="0"/>
            <w:bidi w:val="0"/>
            <w:spacing w:line="240" w:lineRule="auto"/>
            <w:ind w:firstLine="640" w:firstLineChars="200"/>
            <w:jc w:val="both"/>
            <w:outlineLvl w:val="1"/>
          </w:pPr>
        </w:pPrChange>
      </w:pPr>
      <w:r>
        <w:rPr>
          <w:rFonts w:hint="default" w:ascii="Times New Roman" w:hAnsi="Times New Roman" w:eastAsia="楷体" w:cs="楷体"/>
          <w:color w:val="000000"/>
          <w:sz w:val="32"/>
          <w:szCs w:val="24"/>
          <w:highlight w:val="none"/>
          <w:lang w:val="en-US" w:eastAsia="zh-CN"/>
        </w:rPr>
        <w:t>（三）数字化</w:t>
      </w:r>
      <w:r>
        <w:rPr>
          <w:rFonts w:hint="eastAsia" w:ascii="Times New Roman" w:hAnsi="Times New Roman" w:eastAsia="楷体" w:cs="楷体"/>
          <w:color w:val="000000"/>
          <w:sz w:val="32"/>
          <w:szCs w:val="24"/>
          <w:highlight w:val="none"/>
          <w:lang w:val="en-US" w:eastAsia="zh-CN"/>
        </w:rPr>
        <w:t>“</w:t>
      </w:r>
      <w:r>
        <w:rPr>
          <w:rFonts w:hint="default" w:ascii="Times New Roman" w:hAnsi="Times New Roman" w:eastAsia="楷体" w:cs="楷体"/>
          <w:color w:val="000000"/>
          <w:sz w:val="32"/>
          <w:szCs w:val="24"/>
          <w:highlight w:val="none"/>
          <w:lang w:val="en-US" w:eastAsia="zh-CN"/>
        </w:rPr>
        <w:t>中间件</w:t>
      </w:r>
      <w:r>
        <w:rPr>
          <w:rFonts w:hint="eastAsia" w:ascii="Times New Roman" w:hAnsi="Times New Roman" w:eastAsia="楷体" w:cs="楷体"/>
          <w:color w:val="000000"/>
          <w:sz w:val="32"/>
          <w:szCs w:val="24"/>
          <w:highlight w:val="none"/>
          <w:lang w:val="en-US" w:eastAsia="zh-CN"/>
        </w:rPr>
        <w:t>”</w:t>
      </w:r>
    </w:p>
    <w:p>
      <w:pPr>
        <w:spacing w:line="580" w:lineRule="exact"/>
        <w:ind w:firstLine="640" w:firstLineChars="200"/>
        <w:outlineLvl w:val="9"/>
        <w:rPr>
          <w:rFonts w:hint="default" w:ascii="Times New Roman" w:hAnsi="Times New Roman" w:eastAsia="仿宋_GB2312" w:cs="仿宋_GB2312"/>
          <w:b w:val="0"/>
          <w:bCs w:val="0"/>
          <w:color w:val="000000"/>
          <w:sz w:val="32"/>
          <w:szCs w:val="32"/>
          <w:highlight w:val="none"/>
          <w:u w:val="none"/>
          <w:lang w:val="en-US" w:eastAsia="zh-CN"/>
        </w:rPr>
        <w:pPrChange w:id="45" w:author="朱晋莹" w:date="2025-12-01T09:19:22Z">
          <w:pPr>
            <w:ind w:firstLine="640" w:firstLineChars="200"/>
            <w:outlineLvl w:val="9"/>
          </w:pPr>
        </w:pPrChange>
      </w:pPr>
      <w:r>
        <w:rPr>
          <w:rFonts w:hint="default" w:ascii="Times New Roman" w:hAnsi="Times New Roman" w:eastAsia="仿宋_GB2312" w:cs="仿宋_GB2312"/>
          <w:b w:val="0"/>
          <w:bCs w:val="0"/>
          <w:color w:val="000000"/>
          <w:sz w:val="32"/>
          <w:szCs w:val="32"/>
          <w:highlight w:val="none"/>
          <w:u w:val="none"/>
          <w:lang w:val="en-US" w:eastAsia="zh-CN"/>
        </w:rPr>
        <w:t>（1）硬件协议：指用于定义设备之间如何连接和沟通的规则，包括但不限于Modbus、OPC、UART等嵌入式工业通信接口协议。（2）应用软件连接件（接缝）：指基于数据字典体系规则开发的，用于实现不同应用软件之间数据交互、协议转换、安全隔离等功能的软件工具，包括但不限于软件接口适配工具、数据字典语义转换工具、数据字典测试验证工具、应用总线等。</w:t>
      </w:r>
    </w:p>
    <w:p>
      <w:pPr>
        <w:keepNext w:val="0"/>
        <w:keepLines w:val="0"/>
        <w:pageBreakBefore w:val="0"/>
        <w:widowControl w:val="0"/>
        <w:kinsoku/>
        <w:overflowPunct/>
        <w:topLinePunct w:val="0"/>
        <w:bidi w:val="0"/>
        <w:spacing w:line="580" w:lineRule="exact"/>
        <w:ind w:firstLine="640" w:firstLineChars="200"/>
        <w:jc w:val="both"/>
        <w:outlineLvl w:val="1"/>
        <w:rPr>
          <w:rFonts w:hint="default" w:ascii="Times New Roman" w:hAnsi="Times New Roman" w:eastAsia="楷体" w:cs="楷体"/>
          <w:color w:val="000000"/>
          <w:sz w:val="32"/>
          <w:szCs w:val="24"/>
          <w:highlight w:val="none"/>
          <w:lang w:val="en-US" w:eastAsia="zh-CN"/>
        </w:rPr>
        <w:pPrChange w:id="46" w:author="朱晋莹" w:date="2025-12-01T09:19:51Z">
          <w:pPr>
            <w:keepNext/>
            <w:keepLines/>
            <w:pageBreakBefore w:val="0"/>
            <w:widowControl w:val="0"/>
            <w:kinsoku/>
            <w:overflowPunct/>
            <w:topLinePunct w:val="0"/>
            <w:bidi w:val="0"/>
            <w:spacing w:line="240" w:lineRule="auto"/>
            <w:ind w:firstLine="640" w:firstLineChars="200"/>
            <w:jc w:val="both"/>
            <w:outlineLvl w:val="1"/>
          </w:pPr>
        </w:pPrChange>
      </w:pPr>
      <w:r>
        <w:rPr>
          <w:rFonts w:hint="default" w:ascii="Times New Roman" w:hAnsi="Times New Roman" w:eastAsia="楷体" w:cs="楷体"/>
          <w:color w:val="000000"/>
          <w:sz w:val="32"/>
          <w:szCs w:val="24"/>
          <w:highlight w:val="none"/>
          <w:lang w:val="en-US" w:eastAsia="zh-CN"/>
        </w:rPr>
        <w:t>（四）数字化边缘节点</w:t>
      </w:r>
    </w:p>
    <w:p>
      <w:pPr>
        <w:spacing w:line="580" w:lineRule="exact"/>
        <w:ind w:firstLine="640" w:firstLineChars="200"/>
        <w:outlineLvl w:val="9"/>
        <w:rPr>
          <w:rFonts w:hint="default" w:ascii="Times New Roman" w:hAnsi="Times New Roman" w:eastAsia="仿宋_GB2312" w:cs="仿宋_GB2312"/>
          <w:b w:val="0"/>
          <w:bCs w:val="0"/>
          <w:color w:val="000000"/>
          <w:sz w:val="32"/>
          <w:szCs w:val="32"/>
          <w:highlight w:val="none"/>
          <w:u w:val="none"/>
          <w:lang w:val="en-US" w:eastAsia="zh-CN"/>
        </w:rPr>
        <w:pPrChange w:id="47" w:author="朱晋莹" w:date="2025-12-01T09:19:22Z">
          <w:pPr>
            <w:ind w:firstLine="640" w:firstLineChars="200"/>
            <w:outlineLvl w:val="9"/>
          </w:pPr>
        </w:pPrChange>
      </w:pPr>
      <w:r>
        <w:rPr>
          <w:rFonts w:hint="default" w:ascii="Times New Roman" w:hAnsi="Times New Roman" w:eastAsia="仿宋_GB2312" w:cs="仿宋_GB2312"/>
          <w:b w:val="0"/>
          <w:bCs w:val="0"/>
          <w:color w:val="000000"/>
          <w:sz w:val="32"/>
          <w:szCs w:val="32"/>
          <w:highlight w:val="none"/>
          <w:u w:val="none"/>
          <w:lang w:val="en-US" w:eastAsia="zh-CN"/>
        </w:rPr>
        <w:t>在数据源头的边缘侧具有融合网络、计算、存储、应用等核心能力的一体化数字化设备，实现工厂侧局部协同优化，包括但不限于边缘服务器、边缘网关、边缘控制器等智能设备。</w:t>
      </w:r>
    </w:p>
    <w:p>
      <w:pPr>
        <w:keepNext w:val="0"/>
        <w:keepLines w:val="0"/>
        <w:pageBreakBefore w:val="0"/>
        <w:widowControl w:val="0"/>
        <w:kinsoku/>
        <w:overflowPunct/>
        <w:topLinePunct w:val="0"/>
        <w:bidi w:val="0"/>
        <w:spacing w:line="580" w:lineRule="exact"/>
        <w:ind w:firstLine="640" w:firstLineChars="200"/>
        <w:jc w:val="both"/>
        <w:outlineLvl w:val="1"/>
        <w:rPr>
          <w:rFonts w:hint="default" w:ascii="Times New Roman" w:hAnsi="Times New Roman" w:eastAsia="楷体" w:cs="楷体"/>
          <w:color w:val="000000"/>
          <w:sz w:val="32"/>
          <w:szCs w:val="24"/>
          <w:highlight w:val="none"/>
          <w:lang w:val="en-US" w:eastAsia="zh-CN"/>
        </w:rPr>
        <w:pPrChange w:id="48" w:author="朱晋莹" w:date="2025-12-01T09:19:51Z">
          <w:pPr>
            <w:keepNext/>
            <w:keepLines/>
            <w:pageBreakBefore w:val="0"/>
            <w:widowControl w:val="0"/>
            <w:kinsoku/>
            <w:overflowPunct/>
            <w:topLinePunct w:val="0"/>
            <w:bidi w:val="0"/>
            <w:spacing w:line="240" w:lineRule="auto"/>
            <w:ind w:firstLine="640" w:firstLineChars="200"/>
            <w:jc w:val="both"/>
            <w:outlineLvl w:val="1"/>
          </w:pPr>
        </w:pPrChange>
      </w:pPr>
      <w:r>
        <w:rPr>
          <w:rFonts w:hint="default" w:ascii="Times New Roman" w:hAnsi="Times New Roman" w:eastAsia="楷体" w:cs="楷体"/>
          <w:color w:val="000000"/>
          <w:sz w:val="32"/>
          <w:szCs w:val="24"/>
          <w:highlight w:val="none"/>
          <w:lang w:val="en-US" w:eastAsia="zh-CN"/>
        </w:rPr>
        <w:t>（五）SaaS化企业管理软件</w:t>
      </w:r>
    </w:p>
    <w:p>
      <w:pPr>
        <w:spacing w:line="580" w:lineRule="exact"/>
        <w:ind w:firstLine="640" w:firstLineChars="200"/>
        <w:outlineLvl w:val="9"/>
        <w:rPr>
          <w:rFonts w:hint="default" w:ascii="Times New Roman" w:hAnsi="Times New Roman" w:eastAsia="仿宋_GB2312" w:cs="仿宋_GB2312"/>
          <w:b w:val="0"/>
          <w:bCs w:val="0"/>
          <w:color w:val="000000"/>
          <w:sz w:val="32"/>
          <w:szCs w:val="32"/>
          <w:highlight w:val="none"/>
          <w:u w:val="none"/>
          <w:lang w:val="en-US" w:eastAsia="zh-CN"/>
        </w:rPr>
        <w:pPrChange w:id="49" w:author="朱晋莹" w:date="2025-12-01T09:19:22Z">
          <w:pPr>
            <w:ind w:firstLine="640" w:firstLineChars="200"/>
            <w:outlineLvl w:val="9"/>
          </w:pPr>
        </w:pPrChange>
      </w:pPr>
      <w:r>
        <w:rPr>
          <w:rFonts w:hint="default" w:ascii="Times New Roman" w:hAnsi="Times New Roman" w:eastAsia="仿宋_GB2312" w:cs="仿宋_GB2312"/>
          <w:b w:val="0"/>
          <w:bCs w:val="0"/>
          <w:color w:val="000000"/>
          <w:sz w:val="32"/>
          <w:szCs w:val="32"/>
          <w:highlight w:val="none"/>
          <w:u w:val="none"/>
          <w:lang w:val="en-US" w:eastAsia="zh-CN"/>
        </w:rPr>
        <w:t>针对研发设计、生产控制、管理服务等业务场景共性需求，形成通用的功能、业务流程和数据智能等应用。如通过预置的嵌入式人工智能数据报表等功能，实现面向用户的场景化选配、即开即用、付费即用（标准化）的各类管理软件。包括但不限于ERP（企业资源计划）、协同办公、供应链管理等应用，以及工业操作系统、PLC/DCS等软件集成化。</w:t>
      </w:r>
    </w:p>
    <w:p>
      <w:pPr>
        <w:keepNext w:val="0"/>
        <w:keepLines w:val="0"/>
        <w:pageBreakBefore w:val="0"/>
        <w:widowControl w:val="0"/>
        <w:kinsoku/>
        <w:overflowPunct/>
        <w:topLinePunct w:val="0"/>
        <w:bidi w:val="0"/>
        <w:spacing w:line="580" w:lineRule="exact"/>
        <w:ind w:firstLine="640" w:firstLineChars="200"/>
        <w:jc w:val="both"/>
        <w:outlineLvl w:val="1"/>
        <w:rPr>
          <w:rFonts w:hint="default" w:ascii="Times New Roman" w:hAnsi="Times New Roman" w:eastAsia="楷体" w:cs="楷体"/>
          <w:color w:val="000000"/>
          <w:sz w:val="32"/>
          <w:szCs w:val="24"/>
          <w:highlight w:val="none"/>
          <w:lang w:val="en-US" w:eastAsia="zh-CN"/>
        </w:rPr>
        <w:pPrChange w:id="50" w:author="朱晋莹" w:date="2025-12-01T09:19:51Z">
          <w:pPr>
            <w:keepNext/>
            <w:keepLines/>
            <w:pageBreakBefore w:val="0"/>
            <w:widowControl w:val="0"/>
            <w:kinsoku/>
            <w:overflowPunct/>
            <w:topLinePunct w:val="0"/>
            <w:bidi w:val="0"/>
            <w:spacing w:line="240" w:lineRule="auto"/>
            <w:ind w:firstLine="640" w:firstLineChars="200"/>
            <w:jc w:val="both"/>
            <w:outlineLvl w:val="1"/>
          </w:pPr>
        </w:pPrChange>
      </w:pPr>
      <w:r>
        <w:rPr>
          <w:rFonts w:hint="default" w:ascii="Times New Roman" w:hAnsi="Times New Roman" w:eastAsia="楷体" w:cs="楷体"/>
          <w:color w:val="000000"/>
          <w:sz w:val="32"/>
          <w:szCs w:val="24"/>
          <w:highlight w:val="none"/>
          <w:lang w:val="en-US" w:eastAsia="zh-CN"/>
        </w:rPr>
        <w:t>（六）</w:t>
      </w:r>
      <w:r>
        <w:rPr>
          <w:rFonts w:hint="eastAsia" w:ascii="Times New Roman" w:hAnsi="Times New Roman" w:eastAsia="楷体" w:cs="楷体"/>
          <w:color w:val="000000"/>
          <w:sz w:val="32"/>
          <w:szCs w:val="24"/>
          <w:highlight w:val="none"/>
          <w:lang w:val="en-US" w:eastAsia="zh-CN"/>
        </w:rPr>
        <w:t>工业</w:t>
      </w:r>
      <w:r>
        <w:rPr>
          <w:rFonts w:hint="default" w:ascii="Times New Roman" w:hAnsi="Times New Roman" w:eastAsia="楷体" w:cs="楷体"/>
          <w:color w:val="000000"/>
          <w:sz w:val="32"/>
          <w:szCs w:val="24"/>
          <w:highlight w:val="none"/>
          <w:lang w:val="en-US" w:eastAsia="zh-CN"/>
        </w:rPr>
        <w:t>智能体</w:t>
      </w:r>
    </w:p>
    <w:p>
      <w:pPr>
        <w:spacing w:line="580" w:lineRule="exact"/>
        <w:ind w:firstLine="640" w:firstLineChars="200"/>
        <w:outlineLvl w:val="9"/>
        <w:rPr>
          <w:rFonts w:hint="default" w:ascii="Times New Roman" w:hAnsi="Times New Roman" w:eastAsia="仿宋_GB2312" w:cs="仿宋_GB2312"/>
          <w:b w:val="0"/>
          <w:bCs w:val="0"/>
          <w:color w:val="000000"/>
          <w:sz w:val="32"/>
          <w:szCs w:val="32"/>
          <w:highlight w:val="none"/>
          <w:u w:val="none"/>
          <w:lang w:val="en-US" w:eastAsia="zh-CN"/>
        </w:rPr>
        <w:pPrChange w:id="51" w:author="朱晋莹" w:date="2025-12-01T09:19:22Z">
          <w:pPr>
            <w:ind w:firstLine="640" w:firstLineChars="200"/>
            <w:outlineLvl w:val="9"/>
          </w:pPr>
        </w:pPrChange>
      </w:pPr>
      <w:r>
        <w:rPr>
          <w:rFonts w:hint="default" w:ascii="Times New Roman" w:hAnsi="Times New Roman" w:eastAsia="仿宋_GB2312" w:cs="仿宋_GB2312"/>
          <w:b w:val="0"/>
          <w:bCs w:val="0"/>
          <w:color w:val="000000"/>
          <w:sz w:val="32"/>
          <w:szCs w:val="32"/>
          <w:highlight w:val="none"/>
          <w:u w:val="none"/>
          <w:lang w:val="en-US" w:eastAsia="zh-CN"/>
        </w:rPr>
        <w:t>指</w:t>
      </w:r>
      <w:r>
        <w:rPr>
          <w:rFonts w:hint="eastAsia" w:ascii="Times New Roman" w:hAnsi="Times New Roman" w:eastAsia="仿宋_GB2312" w:cs="仿宋_GB2312"/>
          <w:b w:val="0"/>
          <w:bCs w:val="0"/>
          <w:color w:val="000000"/>
          <w:sz w:val="32"/>
          <w:szCs w:val="32"/>
          <w:highlight w:val="none"/>
          <w:u w:val="none"/>
          <w:lang w:val="en-US" w:eastAsia="zh-CN"/>
        </w:rPr>
        <w:t>围绕工业应用场景，</w:t>
      </w:r>
      <w:r>
        <w:rPr>
          <w:rFonts w:hint="default" w:ascii="Times New Roman" w:hAnsi="Times New Roman" w:eastAsia="仿宋_GB2312" w:cs="仿宋_GB2312"/>
          <w:b w:val="0"/>
          <w:bCs w:val="0"/>
          <w:color w:val="000000"/>
          <w:sz w:val="32"/>
          <w:szCs w:val="32"/>
          <w:highlight w:val="none"/>
          <w:u w:val="none"/>
          <w:lang w:val="en-US" w:eastAsia="zh-CN"/>
        </w:rPr>
        <w:t>具有自主感知、决策和行动能力的智能实体，能够在特定环境中通过与外界交互实现预设目标。</w:t>
      </w:r>
      <w:r>
        <w:rPr>
          <w:rFonts w:hint="eastAsia" w:ascii="Times New Roman" w:hAnsi="Times New Roman" w:eastAsia="仿宋_GB2312" w:cs="仿宋_GB2312"/>
          <w:b w:val="0"/>
          <w:bCs w:val="0"/>
          <w:color w:val="000000"/>
          <w:sz w:val="32"/>
          <w:szCs w:val="32"/>
          <w:highlight w:val="none"/>
          <w:u w:val="none"/>
          <w:lang w:val="en-US" w:eastAsia="zh-CN"/>
        </w:rPr>
        <w:t>通过</w:t>
      </w:r>
      <w:r>
        <w:rPr>
          <w:rFonts w:hint="default" w:ascii="Times New Roman" w:hAnsi="Times New Roman" w:eastAsia="仿宋_GB2312" w:cs="仿宋_GB2312"/>
          <w:b w:val="0"/>
          <w:bCs w:val="0"/>
          <w:color w:val="000000"/>
          <w:sz w:val="32"/>
          <w:szCs w:val="32"/>
          <w:highlight w:val="none"/>
          <w:u w:val="none"/>
          <w:lang w:val="en-US" w:eastAsia="zh-CN"/>
        </w:rPr>
        <w:t>融合人工智能、机器学习、传感器技术、控制理论等多领域技术，具备环境感知、自主决策、行为执行的完整闭环能力，可独立或协作完成复杂任务。</w:t>
      </w:r>
    </w:p>
    <w:p>
      <w:pPr>
        <w:keepNext w:val="0"/>
        <w:keepLines w:val="0"/>
        <w:pageBreakBefore w:val="0"/>
        <w:widowControl w:val="0"/>
        <w:kinsoku/>
        <w:overflowPunct/>
        <w:topLinePunct w:val="0"/>
        <w:bidi w:val="0"/>
        <w:spacing w:line="580" w:lineRule="exact"/>
        <w:ind w:firstLine="640" w:firstLineChars="200"/>
        <w:jc w:val="both"/>
        <w:outlineLvl w:val="1"/>
        <w:rPr>
          <w:rFonts w:hint="default" w:ascii="Times New Roman" w:hAnsi="Times New Roman" w:eastAsia="楷体" w:cs="楷体"/>
          <w:color w:val="000000"/>
          <w:sz w:val="32"/>
          <w:szCs w:val="24"/>
          <w:highlight w:val="none"/>
          <w:lang w:val="en-US" w:eastAsia="zh-CN"/>
        </w:rPr>
        <w:pPrChange w:id="52" w:author="朱晋莹" w:date="2025-12-01T09:19:51Z">
          <w:pPr>
            <w:keepNext/>
            <w:keepLines/>
            <w:pageBreakBefore w:val="0"/>
            <w:widowControl w:val="0"/>
            <w:kinsoku/>
            <w:overflowPunct/>
            <w:topLinePunct w:val="0"/>
            <w:bidi w:val="0"/>
            <w:spacing w:line="240" w:lineRule="auto"/>
            <w:ind w:firstLine="640" w:firstLineChars="200"/>
            <w:jc w:val="both"/>
            <w:outlineLvl w:val="1"/>
          </w:pPr>
        </w:pPrChange>
      </w:pPr>
      <w:r>
        <w:rPr>
          <w:rFonts w:hint="default" w:ascii="Times New Roman" w:hAnsi="Times New Roman" w:eastAsia="楷体" w:cs="楷体"/>
          <w:color w:val="000000"/>
          <w:sz w:val="32"/>
          <w:szCs w:val="24"/>
          <w:highlight w:val="none"/>
          <w:lang w:val="en-US" w:eastAsia="zh-CN"/>
        </w:rPr>
        <w:t>（七）工厂“数字大脑”</w:t>
      </w:r>
    </w:p>
    <w:p>
      <w:pPr>
        <w:spacing w:line="580" w:lineRule="exact"/>
        <w:ind w:firstLine="640" w:firstLineChars="200"/>
        <w:outlineLvl w:val="9"/>
        <w:rPr>
          <w:rFonts w:hint="default" w:ascii="Times New Roman" w:hAnsi="Times New Roman" w:eastAsia="仿宋_GB2312" w:cs="仿宋_GB2312"/>
          <w:b w:val="0"/>
          <w:bCs w:val="0"/>
          <w:color w:val="000000"/>
          <w:sz w:val="32"/>
          <w:szCs w:val="32"/>
          <w:highlight w:val="none"/>
          <w:u w:val="none"/>
          <w:lang w:val="en-US" w:eastAsia="zh-CN"/>
        </w:rPr>
        <w:pPrChange w:id="53" w:author="朱晋莹" w:date="2025-12-01T09:19:22Z">
          <w:pPr>
            <w:ind w:firstLine="640" w:firstLineChars="200"/>
            <w:outlineLvl w:val="9"/>
          </w:pPr>
        </w:pPrChange>
      </w:pPr>
      <w:r>
        <w:rPr>
          <w:rFonts w:hint="default" w:ascii="Times New Roman" w:hAnsi="Times New Roman" w:eastAsia="仿宋_GB2312" w:cs="仿宋_GB2312"/>
          <w:b w:val="0"/>
          <w:bCs w:val="0"/>
          <w:color w:val="000000"/>
          <w:sz w:val="32"/>
          <w:szCs w:val="32"/>
          <w:highlight w:val="none"/>
          <w:u w:val="none"/>
          <w:lang w:val="en-US" w:eastAsia="zh-CN"/>
        </w:rPr>
        <w:t>是一种专门为工业环境设计的软件系统，</w:t>
      </w:r>
      <w:r>
        <w:rPr>
          <w:rFonts w:hint="eastAsia" w:ascii="Times New Roman" w:hAnsi="Times New Roman" w:eastAsia="仿宋_GB2312" w:cs="仿宋_GB2312"/>
          <w:b w:val="0"/>
          <w:bCs w:val="0"/>
          <w:color w:val="000000"/>
          <w:sz w:val="32"/>
          <w:szCs w:val="32"/>
          <w:highlight w:val="none"/>
          <w:u w:val="none"/>
          <w:lang w:val="en-US" w:eastAsia="zh-CN"/>
        </w:rPr>
        <w:t>主要</w:t>
      </w:r>
      <w:r>
        <w:rPr>
          <w:rFonts w:hint="default" w:ascii="Times New Roman" w:hAnsi="Times New Roman" w:eastAsia="仿宋_GB2312" w:cs="仿宋_GB2312"/>
          <w:b w:val="0"/>
          <w:bCs w:val="0"/>
          <w:color w:val="000000"/>
          <w:sz w:val="32"/>
          <w:szCs w:val="32"/>
          <w:highlight w:val="none"/>
          <w:u w:val="none"/>
          <w:lang w:val="en-US" w:eastAsia="zh-CN"/>
        </w:rPr>
        <w:t>集成设备层、通信层</w:t>
      </w:r>
      <w:r>
        <w:rPr>
          <w:rFonts w:hint="eastAsia" w:ascii="Times New Roman" w:hAnsi="Times New Roman" w:eastAsia="仿宋_GB2312" w:cs="仿宋_GB2312"/>
          <w:b w:val="0"/>
          <w:bCs w:val="0"/>
          <w:color w:val="000000"/>
          <w:sz w:val="32"/>
          <w:szCs w:val="32"/>
          <w:highlight w:val="none"/>
          <w:u w:val="none"/>
          <w:lang w:val="en-US" w:eastAsia="zh-CN"/>
        </w:rPr>
        <w:t>、数据层、</w:t>
      </w:r>
      <w:r>
        <w:rPr>
          <w:rFonts w:hint="default" w:ascii="Times New Roman" w:hAnsi="Times New Roman" w:eastAsia="仿宋_GB2312" w:cs="仿宋_GB2312"/>
          <w:b w:val="0"/>
          <w:bCs w:val="0"/>
          <w:color w:val="000000"/>
          <w:sz w:val="32"/>
          <w:szCs w:val="32"/>
          <w:highlight w:val="none"/>
          <w:u w:val="none"/>
          <w:lang w:val="en-US" w:eastAsia="zh-CN"/>
        </w:rPr>
        <w:t>应用层，</w:t>
      </w:r>
      <w:r>
        <w:rPr>
          <w:rFonts w:hint="eastAsia" w:ascii="Times New Roman" w:hAnsi="Times New Roman" w:eastAsia="仿宋_GB2312" w:cs="仿宋_GB2312"/>
          <w:b w:val="0"/>
          <w:bCs w:val="0"/>
          <w:color w:val="000000"/>
          <w:sz w:val="32"/>
          <w:szCs w:val="32"/>
          <w:highlight w:val="none"/>
          <w:u w:val="none"/>
          <w:lang w:val="en-US" w:eastAsia="zh-CN"/>
        </w:rPr>
        <w:t>通过采集存储、数据治理和资源发布，</w:t>
      </w:r>
      <w:r>
        <w:rPr>
          <w:rFonts w:hint="default" w:ascii="Times New Roman" w:hAnsi="Times New Roman" w:eastAsia="仿宋_GB2312" w:cs="仿宋_GB2312"/>
          <w:b w:val="0"/>
          <w:bCs w:val="0"/>
          <w:color w:val="000000"/>
          <w:sz w:val="32"/>
          <w:szCs w:val="32"/>
          <w:highlight w:val="none"/>
          <w:u w:val="none"/>
          <w:lang w:val="en-US" w:eastAsia="zh-CN"/>
        </w:rPr>
        <w:t>实现对生产过程的实时监</w:t>
      </w:r>
      <w:r>
        <w:rPr>
          <w:rFonts w:hint="eastAsia" w:ascii="Times New Roman" w:hAnsi="Times New Roman" w:eastAsia="仿宋_GB2312" w:cs="仿宋_GB2312"/>
          <w:b w:val="0"/>
          <w:bCs w:val="0"/>
          <w:color w:val="000000"/>
          <w:sz w:val="32"/>
          <w:szCs w:val="32"/>
          <w:highlight w:val="none"/>
          <w:u w:val="none"/>
          <w:lang w:val="en-US" w:eastAsia="zh-CN"/>
        </w:rPr>
        <w:t>测</w:t>
      </w:r>
      <w:r>
        <w:rPr>
          <w:rFonts w:hint="default" w:ascii="Times New Roman" w:hAnsi="Times New Roman" w:eastAsia="仿宋_GB2312" w:cs="仿宋_GB2312"/>
          <w:b w:val="0"/>
          <w:bCs w:val="0"/>
          <w:color w:val="000000"/>
          <w:sz w:val="32"/>
          <w:szCs w:val="32"/>
          <w:highlight w:val="none"/>
          <w:u w:val="none"/>
          <w:lang w:val="en-US" w:eastAsia="zh-CN"/>
        </w:rPr>
        <w:t>和控制</w:t>
      </w:r>
      <w:r>
        <w:rPr>
          <w:rFonts w:hint="eastAsia" w:ascii="Times New Roman" w:hAnsi="Times New Roman" w:eastAsia="仿宋_GB2312" w:cs="仿宋_GB2312"/>
          <w:b w:val="0"/>
          <w:bCs w:val="0"/>
          <w:color w:val="000000"/>
          <w:sz w:val="32"/>
          <w:szCs w:val="32"/>
          <w:highlight w:val="none"/>
          <w:u w:val="none"/>
          <w:lang w:val="en-US" w:eastAsia="zh-CN"/>
        </w:rPr>
        <w:t>，</w:t>
      </w:r>
      <w:r>
        <w:rPr>
          <w:rFonts w:hint="default" w:ascii="Times New Roman" w:hAnsi="Times New Roman" w:eastAsia="仿宋_GB2312" w:cs="仿宋_GB2312"/>
          <w:b w:val="0"/>
          <w:bCs w:val="0"/>
          <w:color w:val="000000"/>
          <w:sz w:val="32"/>
          <w:szCs w:val="32"/>
          <w:highlight w:val="none"/>
          <w:u w:val="none"/>
          <w:lang w:val="en-US" w:eastAsia="zh-CN"/>
        </w:rPr>
        <w:t>旨在优化生产流程、提高效率、降低成本，并增强工厂的整体管理能力。</w:t>
      </w:r>
    </w:p>
    <w:p>
      <w:pPr>
        <w:pStyle w:val="3"/>
        <w:pageBreakBefore w:val="0"/>
        <w:kinsoku/>
        <w:overflowPunct/>
        <w:topLinePunct w:val="0"/>
        <w:bidi w:val="0"/>
        <w:spacing w:line="580" w:lineRule="exact"/>
        <w:ind w:firstLineChars="200"/>
        <w:rPr>
          <w:rFonts w:hint="default" w:ascii="Times New Roman" w:hAnsi="Times New Roman" w:cs="Times New Roman"/>
          <w:highlight w:val="none"/>
          <w:lang w:val="en-US" w:eastAsia="zh-CN"/>
        </w:rPr>
        <w:pPrChange w:id="54" w:author="朱晋莹" w:date="2025-12-01T09:19:22Z">
          <w:pPr>
            <w:pStyle w:val="3"/>
            <w:pageBreakBefore w:val="0"/>
            <w:kinsoku/>
            <w:overflowPunct/>
            <w:topLinePunct w:val="0"/>
            <w:bidi w:val="0"/>
            <w:spacing w:line="240" w:lineRule="auto"/>
            <w:ind w:firstLineChars="200"/>
          </w:pPr>
        </w:pPrChange>
      </w:pPr>
      <w:r>
        <w:rPr>
          <w:rFonts w:hint="default" w:ascii="Times New Roman" w:hAnsi="Times New Roman" w:cs="Times New Roman"/>
          <w:highlight w:val="none"/>
          <w:lang w:val="en-US" w:eastAsia="zh-CN"/>
        </w:rPr>
        <w:t>五、重点行业</w:t>
      </w:r>
      <w:r>
        <w:rPr>
          <w:rFonts w:hint="eastAsia" w:ascii="Times New Roman" w:hAnsi="Times New Roman" w:cs="Times New Roman"/>
          <w:highlight w:val="none"/>
          <w:lang w:val="en-US" w:eastAsia="zh-CN"/>
        </w:rPr>
        <w:t>数字化</w:t>
      </w:r>
      <w:r>
        <w:rPr>
          <w:rFonts w:hint="default" w:ascii="Times New Roman" w:hAnsi="Times New Roman" w:cs="Times New Roman"/>
          <w:highlight w:val="none"/>
          <w:lang w:val="en-US" w:eastAsia="zh-CN"/>
        </w:rPr>
        <w:t>场景</w:t>
      </w:r>
    </w:p>
    <w:p>
      <w:pPr>
        <w:spacing w:line="580" w:lineRule="exact"/>
        <w:ind w:firstLine="640" w:firstLineChars="200"/>
        <w:rPr>
          <w:rFonts w:hint="eastAsia" w:ascii="Times New Roman" w:hAnsi="Times New Roman"/>
          <w:highlight w:val="none"/>
          <w:lang w:val="en-US" w:eastAsia="zh-CN"/>
        </w:rPr>
        <w:pPrChange w:id="55" w:author="朱晋莹" w:date="2025-12-01T09:19:22Z">
          <w:pPr>
            <w:spacing w:line="240" w:lineRule="auto"/>
            <w:ind w:firstLine="640" w:firstLineChars="200"/>
          </w:pPr>
        </w:pPrChange>
      </w:pPr>
      <w:r>
        <w:rPr>
          <w:rFonts w:hint="eastAsia" w:ascii="Times New Roman" w:hAnsi="Times New Roman" w:cs="Times New Roman"/>
          <w:sz w:val="32"/>
          <w:szCs w:val="32"/>
          <w:highlight w:val="none"/>
          <w:lang w:val="en-US" w:eastAsia="zh-CN"/>
        </w:rPr>
        <w:t>面向</w:t>
      </w:r>
      <w:r>
        <w:rPr>
          <w:rFonts w:hint="eastAsia" w:ascii="Times New Roman" w:hAnsi="Times New Roman" w:eastAsia="仿宋_GB2312" w:cs="Times New Roman"/>
          <w:sz w:val="32"/>
          <w:szCs w:val="32"/>
          <w:highlight w:val="none"/>
          <w:lang w:val="en-US" w:eastAsia="zh-CN"/>
        </w:rPr>
        <w:t>钢铁、石化、工程机械、新能源汽车、机器人、医疗装备、家电、制糖、白酒、美妆日化、锂电池、</w:t>
      </w:r>
      <w:r>
        <w:rPr>
          <w:rFonts w:hint="eastAsia" w:ascii="Times New Roman" w:hAnsi="Times New Roman" w:cs="Times New Roman"/>
          <w:sz w:val="32"/>
          <w:szCs w:val="32"/>
          <w:highlight w:val="none"/>
          <w:lang w:val="en-US" w:eastAsia="zh-CN"/>
        </w:rPr>
        <w:t>印制板</w:t>
      </w:r>
      <w:r>
        <w:rPr>
          <w:rFonts w:hint="eastAsia" w:ascii="Times New Roman" w:hAnsi="Times New Roman" w:eastAsia="仿宋_GB2312" w:cs="Times New Roman"/>
          <w:sz w:val="32"/>
          <w:szCs w:val="32"/>
          <w:highlight w:val="none"/>
          <w:lang w:val="en-US" w:eastAsia="zh-CN"/>
        </w:rPr>
        <w:t>（PCB）、智能移动终端、民爆等</w:t>
      </w:r>
      <w:r>
        <w:rPr>
          <w:rFonts w:hint="eastAsia" w:ascii="Times New Roman" w:hAnsi="Times New Roman"/>
          <w:highlight w:val="none"/>
          <w:lang w:val="en-US" w:eastAsia="zh-CN"/>
        </w:rPr>
        <w:t>14个重点行业，聚焦行业面临的关键问题和共性痛点，以场景为切入点，围绕行业场景图谱（简称“一图”）和要素清单（包括工具软件、知识模型、数据要素、人才技能等数字化要素清单，简称“四清单”），具体内容参考《</w:t>
      </w:r>
      <w:bookmarkStart w:id="3" w:name="OLE_LINK2"/>
      <w:r>
        <w:rPr>
          <w:rFonts w:hint="eastAsia" w:ascii="Times New Roman" w:hAnsi="Times New Roman"/>
          <w:highlight w:val="none"/>
          <w:lang w:val="en-US" w:eastAsia="zh-CN"/>
        </w:rPr>
        <w:t>场景化、图谱化推进重点行业数字化转型参考指引（2025年度）</w:t>
      </w:r>
      <w:bookmarkEnd w:id="3"/>
      <w:r>
        <w:rPr>
          <w:rFonts w:hint="eastAsia" w:ascii="Times New Roman" w:hAnsi="Times New Roman"/>
          <w:highlight w:val="none"/>
          <w:lang w:val="en-US" w:eastAsia="zh-CN"/>
        </w:rPr>
        <w:t>》（</w:t>
      </w:r>
      <w:r>
        <w:rPr>
          <w:rFonts w:hint="eastAsia" w:ascii="Times New Roman" w:hAnsi="Times New Roman" w:cs="Times New Roman"/>
          <w:sz w:val="32"/>
          <w:szCs w:val="24"/>
          <w:highlight w:val="none"/>
          <w:lang w:val="en-US" w:eastAsia="zh-CN"/>
        </w:rPr>
        <w:t>工信发函</w:t>
      </w:r>
      <w:r>
        <w:rPr>
          <w:rFonts w:hint="eastAsia" w:ascii="Times New Roman" w:hAnsi="Times New Roman" w:eastAsia="仿宋_GB2312" w:cs="Times New Roman"/>
          <w:sz w:val="32"/>
          <w:szCs w:val="24"/>
          <w:highlight w:val="none"/>
        </w:rPr>
        <w:t>〔20</w:t>
      </w:r>
      <w:r>
        <w:rPr>
          <w:rFonts w:hint="eastAsia" w:ascii="Times New Roman" w:hAnsi="Times New Roman" w:cs="Times New Roman"/>
          <w:sz w:val="32"/>
          <w:szCs w:val="24"/>
          <w:highlight w:val="none"/>
          <w:lang w:eastAsia="zh-CN"/>
        </w:rPr>
        <w:t>2</w:t>
      </w:r>
      <w:r>
        <w:rPr>
          <w:rFonts w:hint="eastAsia" w:ascii="Times New Roman" w:hAnsi="Times New Roman" w:cs="Times New Roman"/>
          <w:sz w:val="32"/>
          <w:szCs w:val="24"/>
          <w:highlight w:val="none"/>
          <w:lang w:val="en-US" w:eastAsia="zh-CN"/>
        </w:rPr>
        <w:t>5</w:t>
      </w:r>
      <w:r>
        <w:rPr>
          <w:rFonts w:hint="eastAsia" w:ascii="Times New Roman" w:hAnsi="Times New Roman" w:eastAsia="仿宋_GB2312" w:cs="Times New Roman"/>
          <w:sz w:val="32"/>
          <w:szCs w:val="24"/>
          <w:highlight w:val="none"/>
        </w:rPr>
        <w:t>〕</w:t>
      </w:r>
      <w:r>
        <w:rPr>
          <w:rFonts w:hint="eastAsia" w:ascii="Times New Roman" w:hAnsi="Times New Roman" w:cs="Times New Roman"/>
          <w:sz w:val="32"/>
          <w:szCs w:val="24"/>
          <w:highlight w:val="none"/>
          <w:lang w:eastAsia="zh-CN"/>
        </w:rPr>
        <w:t>2</w:t>
      </w:r>
      <w:r>
        <w:rPr>
          <w:rFonts w:hint="eastAsia" w:ascii="Times New Roman" w:hAnsi="Times New Roman" w:cs="Times New Roman"/>
          <w:sz w:val="32"/>
          <w:szCs w:val="24"/>
          <w:highlight w:val="none"/>
          <w:lang w:val="en-US" w:eastAsia="zh-CN"/>
        </w:rPr>
        <w:t>48</w:t>
      </w:r>
      <w:r>
        <w:rPr>
          <w:rFonts w:hint="eastAsia" w:ascii="Times New Roman" w:hAnsi="Times New Roman" w:eastAsia="仿宋_GB2312" w:cs="Times New Roman"/>
          <w:sz w:val="32"/>
          <w:szCs w:val="24"/>
          <w:highlight w:val="none"/>
        </w:rPr>
        <w:t>号</w:t>
      </w:r>
      <w:r>
        <w:rPr>
          <w:rFonts w:hint="eastAsia" w:ascii="Times New Roman" w:hAnsi="Times New Roman"/>
          <w:highlight w:val="none"/>
          <w:lang w:val="en-US" w:eastAsia="zh-CN"/>
        </w:rPr>
        <w:t>）（登录征集系统</w:t>
      </w:r>
      <w:r>
        <w:rPr>
          <w:rFonts w:hint="eastAsia" w:ascii="Times New Roman" w:hAnsi="Times New Roman" w:cs="Times New Roman"/>
          <w:szCs w:val="24"/>
          <w:highlight w:val="none"/>
        </w:rPr>
        <w:t>https://wenjuan.cii-contest.cn</w:t>
      </w:r>
      <w:r>
        <w:rPr>
          <w:rFonts w:hint="eastAsia" w:ascii="Times New Roman" w:hAnsi="Times New Roman"/>
          <w:highlight w:val="none"/>
          <w:lang w:val="en-US" w:eastAsia="zh-CN"/>
        </w:rPr>
        <w:t>查看，也可访问“基于典型场景的产业链数字化转型赋能公共服务平台（</w:t>
      </w:r>
      <w:bookmarkStart w:id="4" w:name="OLE_LINK8"/>
      <w:r>
        <w:rPr>
          <w:rFonts w:hint="eastAsia" w:ascii="Times New Roman" w:hAnsi="Times New Roman"/>
          <w:highlight w:val="none"/>
          <w:lang w:val="en-US" w:eastAsia="zh-CN"/>
        </w:rPr>
        <w:t>https://gxaq.paas.casicloud.com/</w:t>
      </w:r>
      <w:bookmarkEnd w:id="4"/>
      <w:r>
        <w:rPr>
          <w:rFonts w:hint="eastAsia" w:ascii="Times New Roman" w:hAnsi="Times New Roman"/>
          <w:highlight w:val="none"/>
          <w:lang w:val="en-US" w:eastAsia="zh-CN"/>
        </w:rPr>
        <w:t>）”或“中国中小企业服务网（https://www.chinasme.cn/szhzx）”获取相关成果），遴选一批可复制、可推广的重点场景典型案例，为企业明确重点、理清路径提供指南与借鉴。</w:t>
      </w:r>
    </w:p>
    <w:p>
      <w:pPr>
        <w:keepNext w:val="0"/>
        <w:keepLines w:val="0"/>
        <w:spacing w:line="580" w:lineRule="exact"/>
        <w:ind w:firstLine="640" w:firstLineChars="200"/>
        <w:outlineLvl w:val="1"/>
        <w:rPr>
          <w:rFonts w:hint="eastAsia" w:ascii="Times New Roman" w:hAnsi="Times New Roman" w:eastAsia="楷体"/>
          <w:color w:val="auto"/>
          <w:szCs w:val="22"/>
          <w:highlight w:val="none"/>
          <w:lang w:val="en-US" w:eastAsia="zh-CN"/>
        </w:rPr>
        <w:pPrChange w:id="56" w:author="朱晋莹" w:date="2025-12-01T09:19:51Z">
          <w:pPr>
            <w:keepNext/>
            <w:keepLines/>
            <w:ind w:firstLine="640" w:firstLineChars="200"/>
            <w:outlineLvl w:val="1"/>
          </w:pPr>
        </w:pPrChange>
      </w:pPr>
      <w:r>
        <w:rPr>
          <w:rFonts w:hint="eastAsia" w:ascii="Times New Roman" w:hAnsi="Times New Roman" w:eastAsia="楷体"/>
          <w:color w:val="auto"/>
          <w:szCs w:val="22"/>
          <w:highlight w:val="none"/>
          <w:lang w:val="en-US" w:eastAsia="zh-CN"/>
        </w:rPr>
        <w:t>（一）钢铁行业数字化场景</w:t>
      </w:r>
    </w:p>
    <w:p>
      <w:pPr>
        <w:spacing w:line="580" w:lineRule="exact"/>
        <w:ind w:firstLine="640" w:firstLineChars="200"/>
        <w:rPr>
          <w:highlight w:val="none"/>
        </w:rPr>
        <w:pPrChange w:id="57" w:author="朱晋莹" w:date="2025-12-01T09:19:22Z">
          <w:pPr>
            <w:ind w:firstLine="640" w:firstLineChars="200"/>
          </w:pPr>
        </w:pPrChange>
      </w:pPr>
      <w:r>
        <w:rPr>
          <w:rFonts w:hint="eastAsia" w:ascii="Times New Roman" w:hAnsi="Times New Roman" w:eastAsia="仿宋_GB2312"/>
          <w:szCs w:val="24"/>
          <w:highlight w:val="none"/>
          <w:lang w:val="en-US" w:eastAsia="zh-CN"/>
        </w:rPr>
        <w:t>围绕钢铁行业铁前、炼铁、炼钢、轧钢、经营管理、客户服务等</w:t>
      </w:r>
      <w:r>
        <w:rPr>
          <w:rFonts w:hint="eastAsia" w:ascii="Times New Roman" w:hAnsi="Times New Roman"/>
          <w:szCs w:val="24"/>
          <w:highlight w:val="none"/>
          <w:lang w:val="en-US" w:eastAsia="zh-CN"/>
        </w:rPr>
        <w:t>环节领域</w:t>
      </w:r>
      <w:r>
        <w:rPr>
          <w:rFonts w:hint="eastAsia" w:ascii="Times New Roman" w:hAnsi="Times New Roman" w:eastAsia="仿宋_GB2312"/>
          <w:szCs w:val="24"/>
          <w:highlight w:val="none"/>
          <w:lang w:val="en-US" w:eastAsia="zh-CN"/>
        </w:rPr>
        <w:t>，征集一批在智能料场、炉况智能监控、废钢AI判级、设备预测性维护、环保排放监测和钢铁界面协同等典型场景具有行业示范价值的创新实践案例，强化新一代信息技术在钢铁行业全方位全链条普及应用，助力钢铁行业高端化、智能化、绿色化发展。</w:t>
      </w:r>
    </w:p>
    <w:p>
      <w:pPr>
        <w:keepNext w:val="0"/>
        <w:keepLines w:val="0"/>
        <w:spacing w:line="580" w:lineRule="exact"/>
        <w:ind w:firstLine="640" w:firstLineChars="200"/>
        <w:outlineLvl w:val="1"/>
        <w:rPr>
          <w:rFonts w:hint="eastAsia" w:ascii="Times New Roman" w:hAnsi="Times New Roman" w:eastAsia="楷体"/>
          <w:color w:val="auto"/>
          <w:szCs w:val="22"/>
          <w:highlight w:val="none"/>
          <w:lang w:val="en-US" w:eastAsia="zh-CN"/>
        </w:rPr>
        <w:pPrChange w:id="58" w:author="朱晋莹" w:date="2025-12-01T09:19:51Z">
          <w:pPr>
            <w:keepNext/>
            <w:keepLines/>
            <w:ind w:firstLine="640" w:firstLineChars="200"/>
            <w:outlineLvl w:val="1"/>
          </w:pPr>
        </w:pPrChange>
      </w:pPr>
      <w:r>
        <w:rPr>
          <w:rFonts w:hint="eastAsia" w:ascii="Times New Roman" w:hAnsi="Times New Roman" w:eastAsia="楷体"/>
          <w:color w:val="auto"/>
          <w:szCs w:val="22"/>
          <w:highlight w:val="none"/>
          <w:lang w:val="en-US" w:eastAsia="zh-CN"/>
        </w:rPr>
        <w:t>（二）石化行业数字化场景</w:t>
      </w:r>
    </w:p>
    <w:p>
      <w:pPr>
        <w:spacing w:line="580" w:lineRule="exact"/>
        <w:ind w:firstLine="640" w:firstLineChars="200"/>
        <w:rPr>
          <w:rFonts w:hint="eastAsia" w:ascii="Times New Roman" w:hAnsi="Times New Roman" w:cs="Times New Roman"/>
          <w:color w:val="000000"/>
          <w:kern w:val="0"/>
          <w:sz w:val="32"/>
          <w:szCs w:val="32"/>
          <w:highlight w:val="none"/>
          <w:lang w:val="en-US" w:eastAsia="zh-CN"/>
        </w:rPr>
        <w:pPrChange w:id="59" w:author="朱晋莹" w:date="2025-12-01T09:19:22Z">
          <w:pPr>
            <w:ind w:firstLine="640" w:firstLineChars="200"/>
          </w:pPr>
        </w:pPrChange>
      </w:pPr>
      <w:r>
        <w:rPr>
          <w:rFonts w:hint="eastAsia" w:ascii="Times New Roman" w:hAnsi="Times New Roman"/>
          <w:highlight w:val="none"/>
          <w:lang w:val="en-US" w:eastAsia="zh-CN"/>
        </w:rPr>
        <w:t>围绕石化行业的石油炼制、基础有机化学品生产、高分子材料生产和高分子合成与成型等环节领域，征集一批在原油炼制计划优化、原油炼制工艺参数优化、实验室信息管理、炼油生产调度优化、炼油设备管理、能源管理与降本管控、供应链计划优化等</w:t>
      </w:r>
      <w:r>
        <w:rPr>
          <w:rFonts w:hint="eastAsia" w:ascii="Times New Roman" w:hAnsi="Times New Roman" w:cs="Times New Roman"/>
          <w:bCs/>
          <w:sz w:val="32"/>
          <w:szCs w:val="32"/>
          <w:highlight w:val="none"/>
          <w:lang w:val="en-US" w:eastAsia="zh-CN"/>
        </w:rPr>
        <w:t>典型</w:t>
      </w:r>
      <w:r>
        <w:rPr>
          <w:rFonts w:hint="default" w:ascii="Times New Roman" w:hAnsi="Times New Roman" w:eastAsia="仿宋_GB2312" w:cs="Times New Roman"/>
          <w:bCs/>
          <w:sz w:val="32"/>
          <w:szCs w:val="32"/>
          <w:highlight w:val="none"/>
          <w:lang w:eastAsia="zh-CN"/>
        </w:rPr>
        <w:t>场景</w:t>
      </w:r>
      <w:r>
        <w:rPr>
          <w:rFonts w:hint="eastAsia" w:ascii="Times New Roman" w:hAnsi="Times New Roman" w:cs="Times New Roman"/>
          <w:bCs/>
          <w:sz w:val="32"/>
          <w:szCs w:val="32"/>
          <w:highlight w:val="none"/>
          <w:lang w:val="en-US" w:eastAsia="zh-CN"/>
        </w:rPr>
        <w:t>具有行业示范价值的创新实践案例</w:t>
      </w:r>
      <w:r>
        <w:rPr>
          <w:rFonts w:hint="eastAsia" w:ascii="Times New Roman" w:hAnsi="Times New Roman" w:cs="Times New Roman"/>
          <w:color w:val="000000"/>
          <w:kern w:val="0"/>
          <w:sz w:val="32"/>
          <w:szCs w:val="32"/>
          <w:highlight w:val="none"/>
          <w:lang w:val="en-US" w:eastAsia="zh-CN"/>
        </w:rPr>
        <w:t>，为石化行业精细化、柔性化、协同化发展提供可复制的转型范式。</w:t>
      </w:r>
    </w:p>
    <w:p>
      <w:pPr>
        <w:keepNext w:val="0"/>
        <w:keepLines w:val="0"/>
        <w:spacing w:line="580" w:lineRule="exact"/>
        <w:ind w:firstLine="640" w:firstLineChars="200"/>
        <w:outlineLvl w:val="1"/>
        <w:rPr>
          <w:rFonts w:hint="eastAsia" w:ascii="Times New Roman" w:hAnsi="Times New Roman" w:eastAsia="楷体"/>
          <w:color w:val="000000"/>
          <w:szCs w:val="22"/>
          <w:highlight w:val="none"/>
          <w:lang w:val="en-US" w:eastAsia="zh-CN"/>
        </w:rPr>
        <w:pPrChange w:id="60" w:author="朱晋莹" w:date="2025-12-01T09:19:51Z">
          <w:pPr>
            <w:keepNext/>
            <w:keepLines/>
            <w:ind w:firstLine="640" w:firstLineChars="200"/>
            <w:outlineLvl w:val="1"/>
          </w:pPr>
        </w:pPrChange>
      </w:pPr>
      <w:r>
        <w:rPr>
          <w:rFonts w:hint="eastAsia" w:ascii="Times New Roman" w:hAnsi="Times New Roman" w:eastAsia="楷体"/>
          <w:color w:val="000000"/>
          <w:szCs w:val="22"/>
          <w:highlight w:val="none"/>
          <w:lang w:val="en-US" w:eastAsia="zh-CN"/>
        </w:rPr>
        <w:t>（三）工程机械行业</w:t>
      </w:r>
      <w:r>
        <w:rPr>
          <w:rFonts w:hint="eastAsia" w:ascii="Times New Roman" w:hAnsi="Times New Roman" w:eastAsia="楷体"/>
          <w:color w:val="auto"/>
          <w:szCs w:val="22"/>
          <w:highlight w:val="none"/>
          <w:lang w:val="en-US" w:eastAsia="zh-CN"/>
        </w:rPr>
        <w:t>数字化</w:t>
      </w:r>
      <w:r>
        <w:rPr>
          <w:rFonts w:hint="eastAsia" w:ascii="Times New Roman" w:hAnsi="Times New Roman" w:eastAsia="楷体"/>
          <w:color w:val="000000"/>
          <w:szCs w:val="22"/>
          <w:highlight w:val="none"/>
          <w:lang w:val="en-US" w:eastAsia="zh-CN"/>
        </w:rPr>
        <w:t>场景</w:t>
      </w:r>
    </w:p>
    <w:p>
      <w:pPr>
        <w:spacing w:line="580" w:lineRule="exact"/>
        <w:ind w:firstLine="640" w:firstLineChars="200"/>
        <w:rPr>
          <w:rFonts w:hint="default" w:ascii="Times New Roman" w:hAnsi="Times New Roman"/>
          <w:highlight w:val="none"/>
          <w:lang w:val="en-US" w:eastAsia="zh-CN"/>
        </w:rPr>
        <w:pPrChange w:id="61" w:author="朱晋莹" w:date="2025-12-01T09:19:22Z">
          <w:pPr>
            <w:ind w:firstLine="640" w:firstLineChars="200"/>
          </w:pPr>
        </w:pPrChange>
      </w:pPr>
      <w:r>
        <w:rPr>
          <w:rFonts w:hint="default" w:ascii="Times New Roman" w:hAnsi="Times New Roman"/>
          <w:highlight w:val="none"/>
          <w:lang w:val="en-US" w:eastAsia="zh-CN"/>
        </w:rPr>
        <w:t>围绕工程机械行业的产品研发设计、零部件制造、总装集成、销售与服务等环节</w:t>
      </w:r>
      <w:r>
        <w:rPr>
          <w:rFonts w:hint="eastAsia" w:ascii="Times New Roman" w:hAnsi="Times New Roman"/>
          <w:highlight w:val="none"/>
          <w:lang w:val="en-US" w:eastAsia="zh-CN"/>
        </w:rPr>
        <w:t>领域</w:t>
      </w:r>
      <w:r>
        <w:rPr>
          <w:rFonts w:hint="default" w:ascii="Times New Roman" w:hAnsi="Times New Roman"/>
          <w:highlight w:val="none"/>
          <w:lang w:val="en-US" w:eastAsia="zh-CN"/>
        </w:rPr>
        <w:t>，征集一批在</w:t>
      </w:r>
      <w:r>
        <w:rPr>
          <w:rFonts w:hint="eastAsia" w:ascii="Times New Roman" w:hAnsi="Times New Roman"/>
          <w:highlight w:val="none"/>
          <w:lang w:val="en-US" w:eastAsia="zh-CN"/>
        </w:rPr>
        <w:t>整机产品研发设计、工程机械基础零</w:t>
      </w:r>
      <w:r>
        <w:rPr>
          <w:rFonts w:hint="default" w:ascii="Times New Roman" w:hAnsi="Times New Roman"/>
          <w:highlight w:val="none"/>
          <w:lang w:val="en-US" w:eastAsia="zh-CN"/>
        </w:rPr>
        <w:t>部件</w:t>
      </w:r>
      <w:r>
        <w:rPr>
          <w:rFonts w:hint="eastAsia" w:ascii="Times New Roman" w:hAnsi="Times New Roman"/>
          <w:highlight w:val="none"/>
          <w:lang w:val="en-US" w:eastAsia="zh-CN"/>
        </w:rPr>
        <w:t>工艺设计</w:t>
      </w:r>
      <w:r>
        <w:rPr>
          <w:rFonts w:hint="default" w:ascii="Times New Roman" w:hAnsi="Times New Roman"/>
          <w:highlight w:val="none"/>
          <w:lang w:val="en-US" w:eastAsia="zh-CN"/>
        </w:rPr>
        <w:t>、</w:t>
      </w:r>
      <w:r>
        <w:rPr>
          <w:rFonts w:hint="eastAsia" w:ascii="Times New Roman" w:hAnsi="Times New Roman"/>
          <w:highlight w:val="none"/>
          <w:lang w:val="en-US" w:eastAsia="zh-CN"/>
        </w:rPr>
        <w:t>工程机械产品</w:t>
      </w:r>
      <w:r>
        <w:rPr>
          <w:rFonts w:hint="default" w:ascii="Times New Roman" w:hAnsi="Times New Roman"/>
          <w:highlight w:val="none"/>
          <w:lang w:val="en-US" w:eastAsia="zh-CN"/>
        </w:rPr>
        <w:t>多品种小批量柔性化生产</w:t>
      </w:r>
      <w:r>
        <w:rPr>
          <w:rFonts w:hint="eastAsia" w:ascii="Times New Roman" w:hAnsi="Times New Roman"/>
          <w:highlight w:val="none"/>
          <w:lang w:val="en-US" w:eastAsia="zh-CN"/>
        </w:rPr>
        <w:t>、整机</w:t>
      </w:r>
      <w:r>
        <w:rPr>
          <w:rFonts w:hint="default" w:ascii="Times New Roman" w:hAnsi="Times New Roman"/>
          <w:highlight w:val="none"/>
          <w:lang w:val="en-US" w:eastAsia="zh-CN"/>
        </w:rPr>
        <w:t>装配</w:t>
      </w:r>
      <w:r>
        <w:rPr>
          <w:rFonts w:hint="eastAsia" w:ascii="Times New Roman" w:hAnsi="Times New Roman"/>
          <w:highlight w:val="none"/>
          <w:lang w:val="en-US" w:eastAsia="zh-CN"/>
        </w:rPr>
        <w:t>过程</w:t>
      </w:r>
      <w:r>
        <w:rPr>
          <w:rFonts w:hint="default" w:ascii="Times New Roman" w:hAnsi="Times New Roman"/>
          <w:highlight w:val="none"/>
          <w:lang w:val="en-US" w:eastAsia="zh-CN"/>
        </w:rPr>
        <w:t>智能化控制、</w:t>
      </w:r>
      <w:r>
        <w:rPr>
          <w:rFonts w:hint="eastAsia" w:ascii="Times New Roman" w:hAnsi="Times New Roman"/>
          <w:highlight w:val="none"/>
          <w:lang w:val="en-US" w:eastAsia="zh-CN"/>
        </w:rPr>
        <w:t>售后运维备件供应链管理</w:t>
      </w:r>
      <w:r>
        <w:rPr>
          <w:rFonts w:hint="default" w:ascii="Times New Roman" w:hAnsi="Times New Roman"/>
          <w:highlight w:val="none"/>
          <w:lang w:val="en-US" w:eastAsia="zh-CN"/>
        </w:rPr>
        <w:t>、售出</w:t>
      </w:r>
      <w:r>
        <w:rPr>
          <w:rFonts w:hint="eastAsia" w:ascii="Times New Roman" w:hAnsi="Times New Roman"/>
          <w:highlight w:val="none"/>
          <w:lang w:val="en-US" w:eastAsia="zh-CN"/>
        </w:rPr>
        <w:t>工程机械</w:t>
      </w:r>
      <w:r>
        <w:rPr>
          <w:rFonts w:hint="default" w:ascii="Times New Roman" w:hAnsi="Times New Roman"/>
          <w:highlight w:val="none"/>
          <w:lang w:val="en-US" w:eastAsia="zh-CN"/>
        </w:rPr>
        <w:t>设备预测性维护</w:t>
      </w:r>
      <w:r>
        <w:rPr>
          <w:rFonts w:hint="eastAsia" w:ascii="Times New Roman" w:hAnsi="Times New Roman"/>
          <w:highlight w:val="none"/>
          <w:lang w:val="en-US" w:eastAsia="zh-CN"/>
        </w:rPr>
        <w:t>以及</w:t>
      </w:r>
      <w:r>
        <w:rPr>
          <w:rFonts w:hint="default" w:ascii="Times New Roman" w:hAnsi="Times New Roman"/>
          <w:highlight w:val="none"/>
          <w:lang w:val="en-US" w:eastAsia="zh-CN"/>
        </w:rPr>
        <w:t>跨业务数字化集成</w:t>
      </w:r>
      <w:r>
        <w:rPr>
          <w:rFonts w:hint="eastAsia" w:ascii="Times New Roman" w:hAnsi="Times New Roman"/>
          <w:highlight w:val="none"/>
          <w:lang w:val="en-US" w:eastAsia="zh-CN"/>
        </w:rPr>
        <w:t>、跨</w:t>
      </w:r>
      <w:r>
        <w:rPr>
          <w:rFonts w:hint="default" w:ascii="Times New Roman" w:hAnsi="Times New Roman"/>
          <w:highlight w:val="none"/>
          <w:lang w:val="en-US" w:eastAsia="zh-CN"/>
        </w:rPr>
        <w:t>环节数字化协同等典型场景具有行业示范价值的创新实践案例，为</w:t>
      </w:r>
      <w:r>
        <w:rPr>
          <w:rFonts w:hint="eastAsia" w:ascii="Times New Roman" w:hAnsi="Times New Roman"/>
          <w:highlight w:val="none"/>
          <w:lang w:val="en-US" w:eastAsia="zh-CN"/>
        </w:rPr>
        <w:t>工程机械行业</w:t>
      </w:r>
      <w:r>
        <w:rPr>
          <w:rFonts w:hint="default" w:ascii="Times New Roman" w:hAnsi="Times New Roman"/>
          <w:highlight w:val="none"/>
          <w:lang w:val="en-US" w:eastAsia="zh-CN"/>
        </w:rPr>
        <w:t>智能化</w:t>
      </w:r>
      <w:r>
        <w:rPr>
          <w:rFonts w:hint="eastAsia" w:ascii="Times New Roman" w:hAnsi="Times New Roman"/>
          <w:highlight w:val="none"/>
          <w:lang w:val="en-US" w:eastAsia="zh-CN"/>
        </w:rPr>
        <w:t>升级和服务化延伸</w:t>
      </w:r>
      <w:r>
        <w:rPr>
          <w:rFonts w:hint="default" w:ascii="Times New Roman" w:hAnsi="Times New Roman"/>
          <w:highlight w:val="none"/>
          <w:lang w:val="en-US" w:eastAsia="zh-CN"/>
        </w:rPr>
        <w:t>提供可复制的转型范式。</w:t>
      </w:r>
    </w:p>
    <w:p>
      <w:pPr>
        <w:keepNext w:val="0"/>
        <w:keepLines w:val="0"/>
        <w:spacing w:line="580" w:lineRule="exact"/>
        <w:ind w:firstLine="640" w:firstLineChars="200"/>
        <w:outlineLvl w:val="1"/>
        <w:rPr>
          <w:rFonts w:hint="eastAsia" w:ascii="Times New Roman" w:hAnsi="Times New Roman" w:eastAsia="楷体"/>
          <w:szCs w:val="22"/>
          <w:highlight w:val="none"/>
          <w:lang w:val="en-US" w:eastAsia="zh-CN"/>
        </w:rPr>
        <w:pPrChange w:id="62" w:author="朱晋莹" w:date="2025-12-01T09:19:51Z">
          <w:pPr>
            <w:keepNext/>
            <w:keepLines/>
            <w:ind w:firstLine="640" w:firstLineChars="200"/>
            <w:outlineLvl w:val="1"/>
          </w:pPr>
        </w:pPrChange>
      </w:pPr>
      <w:r>
        <w:rPr>
          <w:rFonts w:hint="eastAsia" w:ascii="Times New Roman" w:hAnsi="Times New Roman" w:eastAsia="楷体"/>
          <w:szCs w:val="22"/>
          <w:highlight w:val="none"/>
          <w:lang w:val="en-US" w:eastAsia="zh-CN"/>
        </w:rPr>
        <w:t>（四）新能源汽车行业</w:t>
      </w:r>
      <w:r>
        <w:rPr>
          <w:rFonts w:hint="eastAsia" w:ascii="Times New Roman" w:hAnsi="Times New Roman" w:eastAsia="楷体"/>
          <w:color w:val="auto"/>
          <w:szCs w:val="22"/>
          <w:highlight w:val="none"/>
          <w:lang w:val="en-US" w:eastAsia="zh-CN"/>
        </w:rPr>
        <w:t>数字化</w:t>
      </w:r>
      <w:r>
        <w:rPr>
          <w:rFonts w:hint="eastAsia" w:ascii="Times New Roman" w:hAnsi="Times New Roman" w:eastAsia="楷体"/>
          <w:szCs w:val="22"/>
          <w:highlight w:val="none"/>
          <w:lang w:val="en-US" w:eastAsia="zh-CN"/>
        </w:rPr>
        <w:t>场景</w:t>
      </w:r>
    </w:p>
    <w:p>
      <w:pPr>
        <w:spacing w:line="580" w:lineRule="exact"/>
        <w:ind w:firstLine="640" w:firstLineChars="200"/>
        <w:rPr>
          <w:rFonts w:hint="eastAsia" w:ascii="Times New Roman" w:hAnsi="Times New Roman" w:cs="Times New Roman"/>
          <w:color w:val="000000"/>
          <w:kern w:val="0"/>
          <w:sz w:val="32"/>
          <w:szCs w:val="32"/>
          <w:highlight w:val="none"/>
          <w:lang w:val="en-US" w:eastAsia="zh-CN"/>
        </w:rPr>
        <w:pPrChange w:id="63" w:author="朱晋莹" w:date="2025-12-01T09:19:22Z">
          <w:pPr>
            <w:ind w:firstLine="640" w:firstLineChars="200"/>
          </w:pPr>
        </w:pPrChange>
      </w:pPr>
      <w:r>
        <w:rPr>
          <w:rFonts w:hint="eastAsia" w:ascii="Times New Roman" w:hAnsi="Times New Roman"/>
          <w:highlight w:val="none"/>
          <w:lang w:val="en-US" w:eastAsia="zh-CN"/>
        </w:rPr>
        <w:t>围绕新能源汽车行业的传统零部件、三电</w:t>
      </w:r>
      <w:r>
        <w:rPr>
          <w:rFonts w:hint="eastAsia" w:ascii="Times New Roman" w:hAnsi="Times New Roman" w:cs="仿宋_GB2312"/>
          <w:highlight w:val="none"/>
          <w:lang w:val="en-US" w:eastAsia="zh-CN"/>
        </w:rPr>
        <w:t>/</w:t>
      </w:r>
      <w:r>
        <w:rPr>
          <w:rFonts w:hint="eastAsia" w:ascii="Times New Roman" w:hAnsi="Times New Roman"/>
          <w:highlight w:val="none"/>
          <w:lang w:val="en-US" w:eastAsia="zh-CN"/>
        </w:rPr>
        <w:t>三智系统、汽车整车集成和配套服务等环节领域，征集一批在</w:t>
      </w:r>
      <w:r>
        <w:rPr>
          <w:rFonts w:hint="eastAsia" w:ascii="Times New Roman" w:hAnsi="Times New Roman" w:cs="Times New Roman"/>
          <w:bCs/>
          <w:sz w:val="32"/>
          <w:szCs w:val="32"/>
          <w:highlight w:val="none"/>
          <w:lang w:val="en-US" w:eastAsia="zh-CN"/>
        </w:rPr>
        <w:t>车载芯片协同设计、灵动岛柔性装配、车联网运营管理、新能源汽车个性化定制服务与供应链管理</w:t>
      </w:r>
      <w:r>
        <w:rPr>
          <w:rFonts w:hint="eastAsia" w:ascii="Times New Roman" w:hAnsi="Times New Roman"/>
          <w:highlight w:val="none"/>
          <w:lang w:val="en-US" w:eastAsia="zh-CN"/>
        </w:rPr>
        <w:t>等</w:t>
      </w:r>
      <w:r>
        <w:rPr>
          <w:rFonts w:hint="eastAsia" w:ascii="Times New Roman" w:hAnsi="Times New Roman" w:cs="Times New Roman"/>
          <w:bCs/>
          <w:sz w:val="32"/>
          <w:szCs w:val="32"/>
          <w:highlight w:val="none"/>
          <w:lang w:val="en-US" w:eastAsia="zh-CN"/>
        </w:rPr>
        <w:t>典型</w:t>
      </w:r>
      <w:r>
        <w:rPr>
          <w:rFonts w:hint="default" w:ascii="Times New Roman" w:hAnsi="Times New Roman" w:eastAsia="仿宋_GB2312" w:cs="Times New Roman"/>
          <w:bCs/>
          <w:sz w:val="32"/>
          <w:szCs w:val="32"/>
          <w:highlight w:val="none"/>
          <w:lang w:eastAsia="zh-CN"/>
        </w:rPr>
        <w:t>场景</w:t>
      </w:r>
      <w:r>
        <w:rPr>
          <w:rFonts w:hint="eastAsia" w:ascii="Times New Roman" w:hAnsi="Times New Roman" w:cs="Times New Roman"/>
          <w:bCs/>
          <w:sz w:val="32"/>
          <w:szCs w:val="32"/>
          <w:highlight w:val="none"/>
          <w:lang w:val="en-US" w:eastAsia="zh-CN"/>
        </w:rPr>
        <w:t>具有行业示范价值的创新实践案例</w:t>
      </w:r>
      <w:r>
        <w:rPr>
          <w:rFonts w:hint="eastAsia" w:ascii="Times New Roman" w:hAnsi="Times New Roman" w:cs="Times New Roman"/>
          <w:color w:val="000000"/>
          <w:kern w:val="0"/>
          <w:sz w:val="32"/>
          <w:szCs w:val="32"/>
          <w:highlight w:val="none"/>
          <w:lang w:val="en-US" w:eastAsia="zh-CN"/>
        </w:rPr>
        <w:t>，为新能源汽车产业电动化、智能化、网联化发展提供可复制的转型范式。</w:t>
      </w:r>
    </w:p>
    <w:p>
      <w:pPr>
        <w:keepNext w:val="0"/>
        <w:keepLines w:val="0"/>
        <w:spacing w:line="580" w:lineRule="exact"/>
        <w:ind w:firstLine="640" w:firstLineChars="200"/>
        <w:outlineLvl w:val="1"/>
        <w:rPr>
          <w:rFonts w:hint="eastAsia" w:ascii="Times New Roman" w:hAnsi="Times New Roman" w:eastAsia="楷体"/>
          <w:szCs w:val="22"/>
          <w:highlight w:val="none"/>
          <w:lang w:val="en-US" w:eastAsia="zh-CN"/>
        </w:rPr>
        <w:pPrChange w:id="64" w:author="朱晋莹" w:date="2025-12-01T09:19:51Z">
          <w:pPr>
            <w:keepNext/>
            <w:keepLines/>
            <w:ind w:firstLine="640" w:firstLineChars="200"/>
            <w:outlineLvl w:val="1"/>
          </w:pPr>
        </w:pPrChange>
      </w:pPr>
      <w:r>
        <w:rPr>
          <w:rFonts w:hint="eastAsia" w:ascii="Times New Roman" w:hAnsi="Times New Roman" w:eastAsia="楷体"/>
          <w:szCs w:val="22"/>
          <w:highlight w:val="none"/>
          <w:lang w:val="en-US" w:eastAsia="zh-CN"/>
        </w:rPr>
        <w:t>（五）机器人行业</w:t>
      </w:r>
      <w:r>
        <w:rPr>
          <w:rFonts w:hint="eastAsia" w:ascii="Times New Roman" w:hAnsi="Times New Roman" w:eastAsia="楷体"/>
          <w:color w:val="auto"/>
          <w:szCs w:val="22"/>
          <w:highlight w:val="none"/>
          <w:lang w:val="en-US" w:eastAsia="zh-CN"/>
        </w:rPr>
        <w:t>数字化</w:t>
      </w:r>
      <w:r>
        <w:rPr>
          <w:rFonts w:hint="eastAsia" w:ascii="Times New Roman" w:hAnsi="Times New Roman" w:eastAsia="楷体"/>
          <w:szCs w:val="22"/>
          <w:highlight w:val="none"/>
          <w:lang w:val="en-US" w:eastAsia="zh-CN"/>
        </w:rPr>
        <w:t>场景</w:t>
      </w:r>
    </w:p>
    <w:p>
      <w:pPr>
        <w:spacing w:line="580" w:lineRule="exact"/>
        <w:ind w:firstLine="640" w:firstLineChars="200"/>
        <w:rPr>
          <w:rFonts w:hint="eastAsia" w:ascii="Times New Roman" w:hAnsi="Times New Roman" w:cs="Times New Roman"/>
          <w:color w:val="000000"/>
          <w:kern w:val="0"/>
          <w:sz w:val="32"/>
          <w:szCs w:val="32"/>
          <w:highlight w:val="none"/>
          <w:lang w:val="en-US" w:eastAsia="zh-CN"/>
        </w:rPr>
        <w:pPrChange w:id="65" w:author="朱晋莹" w:date="2025-12-01T09:19:22Z">
          <w:pPr>
            <w:ind w:firstLine="640" w:firstLineChars="200"/>
          </w:pPr>
        </w:pPrChange>
      </w:pPr>
      <w:r>
        <w:rPr>
          <w:rFonts w:hint="eastAsia" w:ascii="Times New Roman" w:hAnsi="Times New Roman"/>
          <w:highlight w:val="none"/>
        </w:rPr>
        <w:t>围绕机器人行业的核心零部件、机器人本体、集成应用等环节领域，征集一批在机器人设计与集成知识管理、机器人虚拟调试与优化、</w:t>
      </w:r>
      <w:r>
        <w:rPr>
          <w:rFonts w:hint="eastAsia" w:ascii="Times New Roman" w:hAnsi="Times New Roman"/>
          <w:highlight w:val="none"/>
          <w:lang w:val="en-US" w:eastAsia="zh-CN"/>
        </w:rPr>
        <w:t>机器人</w:t>
      </w:r>
      <w:r>
        <w:rPr>
          <w:rFonts w:hint="eastAsia" w:ascii="Times New Roman" w:hAnsi="Times New Roman"/>
          <w:highlight w:val="none"/>
        </w:rPr>
        <w:t>智能售后服务、客户关系与供应链管理等典型场景具有行业示范价值的创新实践案例，为机器人产业智能化、规模化、个性化、柔性化，高性能发展提供可复制的转型范式。</w:t>
      </w:r>
    </w:p>
    <w:p>
      <w:pPr>
        <w:keepNext w:val="0"/>
        <w:keepLines w:val="0"/>
        <w:spacing w:line="580" w:lineRule="exact"/>
        <w:ind w:firstLine="640" w:firstLineChars="200"/>
        <w:outlineLvl w:val="1"/>
        <w:rPr>
          <w:rFonts w:hint="eastAsia" w:ascii="Times New Roman" w:hAnsi="Times New Roman" w:eastAsia="楷体"/>
          <w:szCs w:val="22"/>
          <w:highlight w:val="none"/>
        </w:rPr>
        <w:pPrChange w:id="66" w:author="朱晋莹" w:date="2025-12-01T09:19:51Z">
          <w:pPr>
            <w:keepNext/>
            <w:keepLines/>
            <w:ind w:firstLine="640" w:firstLineChars="200"/>
            <w:outlineLvl w:val="1"/>
          </w:pPr>
        </w:pPrChange>
      </w:pPr>
      <w:r>
        <w:rPr>
          <w:rFonts w:hint="eastAsia" w:ascii="Times New Roman" w:hAnsi="Times New Roman" w:eastAsia="楷体" w:cs="Times New Roman"/>
          <w:color w:val="auto"/>
          <w:kern w:val="2"/>
          <w:sz w:val="32"/>
          <w:szCs w:val="22"/>
          <w:highlight w:val="none"/>
          <w:lang w:val="en-US" w:eastAsia="zh-CN"/>
        </w:rPr>
        <w:t>（六）</w:t>
      </w:r>
      <w:r>
        <w:rPr>
          <w:rFonts w:hint="eastAsia" w:ascii="Times New Roman" w:hAnsi="Times New Roman" w:eastAsia="楷体"/>
          <w:szCs w:val="22"/>
          <w:highlight w:val="none"/>
        </w:rPr>
        <w:t>医疗装备行业</w:t>
      </w:r>
      <w:r>
        <w:rPr>
          <w:rFonts w:hint="eastAsia" w:ascii="Times New Roman" w:hAnsi="Times New Roman" w:eastAsia="楷体"/>
          <w:color w:val="auto"/>
          <w:szCs w:val="22"/>
          <w:highlight w:val="none"/>
          <w:lang w:val="en-US" w:eastAsia="zh-CN"/>
        </w:rPr>
        <w:t>数字化</w:t>
      </w:r>
      <w:r>
        <w:rPr>
          <w:rFonts w:hint="eastAsia" w:ascii="Times New Roman" w:hAnsi="Times New Roman" w:eastAsia="楷体"/>
          <w:szCs w:val="22"/>
          <w:highlight w:val="none"/>
        </w:rPr>
        <w:t>场景</w:t>
      </w:r>
    </w:p>
    <w:p>
      <w:pPr>
        <w:spacing w:line="580" w:lineRule="exact"/>
        <w:ind w:firstLine="640"/>
        <w:rPr>
          <w:rFonts w:hint="eastAsia" w:ascii="Times New Roman" w:hAnsi="Times New Roman"/>
          <w:color w:val="000000"/>
          <w:kern w:val="0"/>
          <w:szCs w:val="32"/>
          <w:highlight w:val="none"/>
        </w:rPr>
        <w:pPrChange w:id="67" w:author="朱晋莹" w:date="2025-12-01T09:19:22Z">
          <w:pPr>
            <w:ind w:firstLine="640"/>
          </w:pPr>
        </w:pPrChange>
      </w:pPr>
      <w:r>
        <w:rPr>
          <w:rFonts w:hint="eastAsia" w:ascii="Times New Roman" w:hAnsi="Times New Roman"/>
          <w:highlight w:val="none"/>
        </w:rPr>
        <w:t>围绕医疗装备行业的基础材料、基础零部件/元器件、软件系统、总装测试、用户服务等环节领域，征集一批</w:t>
      </w:r>
      <w:r>
        <w:rPr>
          <w:rFonts w:hint="eastAsia" w:ascii="Times New Roman" w:hAnsi="Times New Roman"/>
          <w:highlight w:val="none"/>
          <w:lang w:val="en-US" w:eastAsia="zh-CN"/>
        </w:rPr>
        <w:t>在</w:t>
      </w:r>
      <w:r>
        <w:rPr>
          <w:rFonts w:hint="eastAsia" w:ascii="Times New Roman" w:hAnsi="Times New Roman"/>
          <w:highlight w:val="none"/>
        </w:rPr>
        <w:t>新型医用材料数字化研发、医疗装备人机协同装配制造、医疗装备远程监测运维、产品全生命周期质量追溯等</w:t>
      </w:r>
      <w:r>
        <w:rPr>
          <w:rFonts w:hint="eastAsia" w:ascii="Times New Roman" w:hAnsi="Times New Roman"/>
          <w:bCs/>
          <w:szCs w:val="32"/>
          <w:highlight w:val="none"/>
        </w:rPr>
        <w:t>典型</w:t>
      </w:r>
      <w:r>
        <w:rPr>
          <w:rFonts w:ascii="Times New Roman" w:hAnsi="Times New Roman"/>
          <w:bCs/>
          <w:szCs w:val="32"/>
          <w:highlight w:val="none"/>
        </w:rPr>
        <w:t>场景</w:t>
      </w:r>
      <w:r>
        <w:rPr>
          <w:rFonts w:hint="eastAsia" w:ascii="Times New Roman" w:hAnsi="Times New Roman"/>
          <w:bCs/>
          <w:szCs w:val="32"/>
          <w:highlight w:val="none"/>
        </w:rPr>
        <w:t>具有行业示范价值的创新实践案例</w:t>
      </w:r>
      <w:r>
        <w:rPr>
          <w:rFonts w:hint="eastAsia" w:ascii="Times New Roman" w:hAnsi="Times New Roman"/>
          <w:color w:val="000000"/>
          <w:kern w:val="0"/>
          <w:szCs w:val="32"/>
          <w:highlight w:val="none"/>
        </w:rPr>
        <w:t>，为推动医疗装备产业基础高级化、产业链现代化，提升高端医疗装备自主供给的质量水平提供有效助力。</w:t>
      </w:r>
    </w:p>
    <w:p>
      <w:pPr>
        <w:keepNext w:val="0"/>
        <w:keepLines w:val="0"/>
        <w:spacing w:line="580" w:lineRule="exact"/>
        <w:ind w:firstLine="640" w:firstLineChars="200"/>
        <w:outlineLvl w:val="1"/>
        <w:rPr>
          <w:rFonts w:hint="eastAsia" w:ascii="Times New Roman" w:hAnsi="Times New Roman" w:eastAsia="楷体"/>
          <w:b w:val="0"/>
          <w:bCs w:val="0"/>
          <w:color w:val="auto"/>
          <w:szCs w:val="22"/>
          <w:highlight w:val="none"/>
          <w:shd w:val="clear" w:color="auto" w:fill="auto"/>
          <w:lang w:val="en-US" w:eastAsia="zh-CN"/>
        </w:rPr>
        <w:pPrChange w:id="68" w:author="朱晋莹" w:date="2025-12-01T09:19:51Z">
          <w:pPr>
            <w:keepNext/>
            <w:keepLines/>
            <w:ind w:firstLine="640" w:firstLineChars="200"/>
            <w:outlineLvl w:val="1"/>
          </w:pPr>
        </w:pPrChange>
      </w:pPr>
      <w:r>
        <w:rPr>
          <w:rFonts w:hint="eastAsia" w:ascii="Times New Roman" w:hAnsi="Times New Roman" w:eastAsia="楷体"/>
          <w:b w:val="0"/>
          <w:bCs w:val="0"/>
          <w:color w:val="auto"/>
          <w:szCs w:val="22"/>
          <w:highlight w:val="none"/>
          <w:shd w:val="clear" w:color="auto" w:fill="auto"/>
          <w:lang w:val="en-US" w:eastAsia="zh-CN"/>
        </w:rPr>
        <w:t>（七）家电行业</w:t>
      </w:r>
      <w:r>
        <w:rPr>
          <w:rFonts w:hint="eastAsia" w:ascii="Times New Roman" w:hAnsi="Times New Roman" w:eastAsia="楷体"/>
          <w:color w:val="auto"/>
          <w:szCs w:val="22"/>
          <w:highlight w:val="none"/>
          <w:lang w:val="en-US" w:eastAsia="zh-CN"/>
        </w:rPr>
        <w:t>数字化</w:t>
      </w:r>
      <w:r>
        <w:rPr>
          <w:rFonts w:hint="eastAsia" w:ascii="Times New Roman" w:hAnsi="Times New Roman" w:eastAsia="楷体"/>
          <w:b w:val="0"/>
          <w:bCs w:val="0"/>
          <w:color w:val="auto"/>
          <w:szCs w:val="22"/>
          <w:highlight w:val="none"/>
          <w:shd w:val="clear" w:color="auto" w:fill="auto"/>
          <w:lang w:val="en-US" w:eastAsia="zh-CN"/>
        </w:rPr>
        <w:t>场景</w:t>
      </w:r>
    </w:p>
    <w:p>
      <w:pPr>
        <w:spacing w:line="580" w:lineRule="exact"/>
        <w:ind w:firstLine="640"/>
        <w:rPr>
          <w:rFonts w:hint="eastAsia" w:ascii="Times New Roman" w:hAnsi="Times New Roman" w:cs="Times New Roman"/>
          <w:b w:val="0"/>
          <w:bCs w:val="0"/>
          <w:color w:val="auto"/>
          <w:kern w:val="0"/>
          <w:sz w:val="32"/>
          <w:szCs w:val="32"/>
          <w:highlight w:val="none"/>
          <w:shd w:val="clear" w:color="auto" w:fill="auto"/>
          <w:lang w:val="en-US" w:eastAsia="zh-CN"/>
        </w:rPr>
        <w:pPrChange w:id="69" w:author="朱晋莹" w:date="2025-12-01T09:19:22Z">
          <w:pPr>
            <w:ind w:firstLine="640"/>
          </w:pPr>
        </w:pPrChange>
      </w:pPr>
      <w:r>
        <w:rPr>
          <w:rFonts w:hint="eastAsia" w:ascii="Times New Roman" w:hAnsi="Times New Roman"/>
          <w:b w:val="0"/>
          <w:bCs w:val="0"/>
          <w:color w:val="auto"/>
          <w:highlight w:val="none"/>
          <w:shd w:val="clear" w:color="auto" w:fill="auto"/>
          <w:lang w:val="en-US" w:eastAsia="zh-CN"/>
        </w:rPr>
        <w:t>围绕家电行业的整机环节、结构件环节、交互与感知环节、电控环节和核心零部件环节、企业经营管理环节、供应链管理环节、售后服务环节等环节领域，征集一批在家电产品企划设计</w:t>
      </w:r>
      <w:r>
        <w:rPr>
          <w:rFonts w:hint="eastAsia" w:ascii="Times New Roman" w:hAnsi="Times New Roman" w:cs="Times New Roman"/>
          <w:b w:val="0"/>
          <w:bCs w:val="0"/>
          <w:color w:val="auto"/>
          <w:sz w:val="32"/>
          <w:szCs w:val="24"/>
          <w:highlight w:val="none"/>
          <w:shd w:val="clear" w:color="auto" w:fill="auto"/>
          <w:lang w:val="en-US" w:eastAsia="zh-CN"/>
        </w:rPr>
        <w:t>、工艺研究、</w:t>
      </w:r>
      <w:r>
        <w:rPr>
          <w:rFonts w:hint="eastAsia" w:ascii="Times New Roman" w:hAnsi="Times New Roman" w:eastAsia="仿宋_GB2312" w:cs="Times New Roman"/>
          <w:i w:val="0"/>
          <w:iCs w:val="0"/>
          <w:color w:val="auto"/>
          <w:kern w:val="2"/>
          <w:sz w:val="32"/>
          <w:szCs w:val="24"/>
          <w:highlight w:val="none"/>
          <w:u w:val="none"/>
          <w:shd w:val="clear" w:color="auto" w:fill="auto"/>
          <w:lang w:val="en-US" w:eastAsia="zh-CN"/>
        </w:rPr>
        <w:t>家电整机齐套排产</w:t>
      </w:r>
      <w:r>
        <w:rPr>
          <w:rFonts w:hint="eastAsia" w:ascii="Times New Roman" w:hAnsi="Times New Roman" w:cs="Times New Roman"/>
          <w:b w:val="0"/>
          <w:bCs w:val="0"/>
          <w:color w:val="auto"/>
          <w:sz w:val="32"/>
          <w:szCs w:val="24"/>
          <w:highlight w:val="none"/>
          <w:shd w:val="clear" w:color="auto" w:fill="auto"/>
          <w:lang w:val="en-US" w:eastAsia="zh-CN"/>
        </w:rPr>
        <w:t>、</w:t>
      </w:r>
      <w:r>
        <w:rPr>
          <w:rFonts w:hint="eastAsia" w:ascii="Times New Roman" w:hAnsi="Times New Roman" w:eastAsia="仿宋_GB2312" w:cs="Times New Roman"/>
          <w:i w:val="0"/>
          <w:iCs w:val="0"/>
          <w:color w:val="auto"/>
          <w:kern w:val="2"/>
          <w:sz w:val="32"/>
          <w:szCs w:val="24"/>
          <w:highlight w:val="none"/>
          <w:u w:val="none"/>
          <w:shd w:val="clear" w:color="auto" w:fill="auto"/>
          <w:lang w:val="en-US" w:eastAsia="zh-CN"/>
        </w:rPr>
        <w:t>整机品质体系管理</w:t>
      </w:r>
      <w:r>
        <w:rPr>
          <w:rFonts w:hint="eastAsia" w:ascii="Times New Roman" w:hAnsi="Times New Roman" w:cs="Times New Roman"/>
          <w:b w:val="0"/>
          <w:bCs w:val="0"/>
          <w:color w:val="auto"/>
          <w:sz w:val="32"/>
          <w:szCs w:val="24"/>
          <w:highlight w:val="none"/>
          <w:shd w:val="clear" w:color="auto" w:fill="auto"/>
          <w:lang w:val="en-US" w:eastAsia="zh-CN"/>
        </w:rPr>
        <w:t>、软件交互设计、供应链管理</w:t>
      </w:r>
      <w:r>
        <w:rPr>
          <w:rFonts w:hint="eastAsia" w:ascii="Times New Roman" w:hAnsi="Times New Roman"/>
          <w:b w:val="0"/>
          <w:bCs w:val="0"/>
          <w:color w:val="auto"/>
          <w:highlight w:val="none"/>
          <w:shd w:val="clear" w:color="auto" w:fill="auto"/>
          <w:lang w:val="en-US" w:eastAsia="zh-CN"/>
        </w:rPr>
        <w:t>等</w:t>
      </w:r>
      <w:r>
        <w:rPr>
          <w:rFonts w:hint="eastAsia" w:ascii="Times New Roman" w:hAnsi="Times New Roman" w:cs="Times New Roman"/>
          <w:b w:val="0"/>
          <w:bCs w:val="0"/>
          <w:color w:val="auto"/>
          <w:sz w:val="32"/>
          <w:szCs w:val="32"/>
          <w:highlight w:val="none"/>
          <w:shd w:val="clear" w:color="auto" w:fill="auto"/>
          <w:lang w:val="en-US" w:eastAsia="zh-CN"/>
        </w:rPr>
        <w:t>典型</w:t>
      </w:r>
      <w:r>
        <w:rPr>
          <w:rFonts w:hint="default" w:ascii="Times New Roman" w:hAnsi="Times New Roman" w:eastAsia="仿宋_GB2312" w:cs="Times New Roman"/>
          <w:b w:val="0"/>
          <w:bCs w:val="0"/>
          <w:color w:val="auto"/>
          <w:sz w:val="32"/>
          <w:szCs w:val="32"/>
          <w:highlight w:val="none"/>
          <w:shd w:val="clear" w:color="auto" w:fill="auto"/>
          <w:lang w:eastAsia="zh-CN"/>
        </w:rPr>
        <w:t>场景</w:t>
      </w:r>
      <w:r>
        <w:rPr>
          <w:rFonts w:hint="eastAsia" w:ascii="Times New Roman" w:hAnsi="Times New Roman" w:cs="Times New Roman"/>
          <w:b w:val="0"/>
          <w:bCs w:val="0"/>
          <w:color w:val="auto"/>
          <w:sz w:val="32"/>
          <w:szCs w:val="32"/>
          <w:highlight w:val="none"/>
          <w:shd w:val="clear" w:color="auto" w:fill="auto"/>
          <w:lang w:val="en-US" w:eastAsia="zh-CN"/>
        </w:rPr>
        <w:t>具有行业示范价值的创新实践案例</w:t>
      </w:r>
      <w:r>
        <w:rPr>
          <w:rFonts w:hint="eastAsia" w:ascii="Times New Roman" w:hAnsi="Times New Roman" w:cs="Times New Roman"/>
          <w:b w:val="0"/>
          <w:bCs w:val="0"/>
          <w:color w:val="auto"/>
          <w:kern w:val="0"/>
          <w:sz w:val="32"/>
          <w:szCs w:val="32"/>
          <w:highlight w:val="none"/>
          <w:shd w:val="clear" w:color="auto" w:fill="auto"/>
          <w:lang w:val="en-US" w:eastAsia="zh-CN"/>
        </w:rPr>
        <w:t>，有效推动家电行业新模式新业态创新应用，加快高端化跃升、智能化升级和绿色化转型。</w:t>
      </w:r>
    </w:p>
    <w:p>
      <w:pPr>
        <w:keepNext w:val="0"/>
        <w:keepLines w:val="0"/>
        <w:spacing w:line="580" w:lineRule="exact"/>
        <w:ind w:firstLine="640" w:firstLineChars="200"/>
        <w:outlineLvl w:val="1"/>
        <w:rPr>
          <w:rFonts w:hint="eastAsia" w:ascii="Times New Roman" w:hAnsi="Times New Roman" w:eastAsia="楷体"/>
          <w:color w:val="000000"/>
          <w:szCs w:val="22"/>
          <w:highlight w:val="none"/>
          <w:lang w:val="en-US" w:eastAsia="zh-CN"/>
        </w:rPr>
        <w:pPrChange w:id="70" w:author="朱晋莹" w:date="2025-12-01T09:19:51Z">
          <w:pPr>
            <w:keepNext/>
            <w:keepLines/>
            <w:ind w:firstLine="640" w:firstLineChars="200"/>
            <w:outlineLvl w:val="1"/>
          </w:pPr>
        </w:pPrChange>
      </w:pPr>
      <w:r>
        <w:rPr>
          <w:rFonts w:hint="eastAsia" w:ascii="Times New Roman" w:hAnsi="Times New Roman" w:eastAsia="楷体"/>
          <w:color w:val="000000"/>
          <w:szCs w:val="22"/>
          <w:highlight w:val="none"/>
          <w:lang w:val="en-US" w:eastAsia="zh-CN"/>
        </w:rPr>
        <w:t>（八）制糖行业</w:t>
      </w:r>
      <w:r>
        <w:rPr>
          <w:rFonts w:hint="eastAsia" w:ascii="Times New Roman" w:hAnsi="Times New Roman" w:eastAsia="楷体"/>
          <w:color w:val="auto"/>
          <w:szCs w:val="22"/>
          <w:highlight w:val="none"/>
          <w:lang w:val="en-US" w:eastAsia="zh-CN"/>
        </w:rPr>
        <w:t>数字化</w:t>
      </w:r>
      <w:r>
        <w:rPr>
          <w:rFonts w:hint="eastAsia" w:ascii="Times New Roman" w:hAnsi="Times New Roman" w:eastAsia="楷体"/>
          <w:color w:val="000000"/>
          <w:szCs w:val="22"/>
          <w:highlight w:val="none"/>
          <w:lang w:val="en-US" w:eastAsia="zh-CN"/>
        </w:rPr>
        <w:t>场景</w:t>
      </w:r>
    </w:p>
    <w:p>
      <w:pPr>
        <w:spacing w:line="580" w:lineRule="exact"/>
        <w:ind w:firstLine="640" w:firstLineChars="200"/>
        <w:rPr>
          <w:rFonts w:hint="eastAsia" w:ascii="Times New Roman" w:hAnsi="Times New Roman"/>
          <w:color w:val="000000"/>
          <w:highlight w:val="none"/>
          <w:lang w:val="en-US" w:eastAsia="zh-CN"/>
        </w:rPr>
        <w:pPrChange w:id="71" w:author="朱晋莹" w:date="2025-12-01T09:19:22Z">
          <w:pPr>
            <w:ind w:firstLine="640" w:firstLineChars="200"/>
          </w:pPr>
        </w:pPrChange>
      </w:pPr>
      <w:r>
        <w:rPr>
          <w:rFonts w:hint="eastAsia" w:ascii="Times New Roman" w:hAnsi="Times New Roman"/>
          <w:color w:val="000000"/>
          <w:highlight w:val="none"/>
          <w:lang w:val="en-US" w:eastAsia="zh-CN"/>
        </w:rPr>
        <w:t>围绕制糖行业的原料运输、粗加工、原糖生产、精制糖生产、食品加工等环节领域，征集一批在糖料粗加工工艺流程监测、原糖精细化加工控制、精制糖自动化包装与码垛、一体化电商平台运营、制糖供应链信息追溯与共享等典型场景具有行业示范价值的创新实践案例，为制糖行业数字化、精细化、集约化发展提供可复制的转型范式。</w:t>
      </w:r>
    </w:p>
    <w:p>
      <w:pPr>
        <w:keepNext w:val="0"/>
        <w:keepLines w:val="0"/>
        <w:spacing w:line="580" w:lineRule="exact"/>
        <w:ind w:firstLine="640" w:firstLineChars="200"/>
        <w:outlineLvl w:val="1"/>
        <w:rPr>
          <w:rFonts w:hint="eastAsia" w:ascii="Times New Roman" w:hAnsi="Times New Roman" w:eastAsia="楷体"/>
          <w:color w:val="000000"/>
          <w:szCs w:val="22"/>
          <w:highlight w:val="none"/>
          <w:lang w:val="en-US" w:eastAsia="zh-CN"/>
        </w:rPr>
        <w:pPrChange w:id="72" w:author="朱晋莹" w:date="2025-12-01T09:19:51Z">
          <w:pPr>
            <w:keepNext/>
            <w:keepLines/>
            <w:ind w:firstLine="640" w:firstLineChars="200"/>
            <w:outlineLvl w:val="1"/>
          </w:pPr>
        </w:pPrChange>
      </w:pPr>
      <w:r>
        <w:rPr>
          <w:rFonts w:hint="eastAsia" w:ascii="Times New Roman" w:hAnsi="Times New Roman" w:eastAsia="楷体"/>
          <w:color w:val="000000"/>
          <w:szCs w:val="22"/>
          <w:highlight w:val="none"/>
          <w:lang w:val="en-US" w:eastAsia="zh-CN"/>
        </w:rPr>
        <w:t>（九）白酒行业</w:t>
      </w:r>
      <w:r>
        <w:rPr>
          <w:rFonts w:hint="eastAsia" w:ascii="Times New Roman" w:hAnsi="Times New Roman" w:eastAsia="楷体"/>
          <w:color w:val="auto"/>
          <w:szCs w:val="22"/>
          <w:highlight w:val="none"/>
          <w:lang w:val="en-US" w:eastAsia="zh-CN"/>
        </w:rPr>
        <w:t>数字化</w:t>
      </w:r>
      <w:r>
        <w:rPr>
          <w:rFonts w:hint="eastAsia" w:ascii="Times New Roman" w:hAnsi="Times New Roman" w:eastAsia="楷体"/>
          <w:color w:val="000000"/>
          <w:szCs w:val="22"/>
          <w:highlight w:val="none"/>
          <w:lang w:val="en-US" w:eastAsia="zh-CN"/>
        </w:rPr>
        <w:t>场景</w:t>
      </w:r>
    </w:p>
    <w:p>
      <w:pPr>
        <w:spacing w:line="580" w:lineRule="exact"/>
        <w:ind w:firstLine="640" w:firstLineChars="200"/>
        <w:rPr>
          <w:rFonts w:hint="default" w:ascii="Times New Roman" w:hAnsi="Times New Roman"/>
          <w:color w:val="000000"/>
          <w:highlight w:val="none"/>
          <w:lang w:val="en-US" w:eastAsia="zh-CN"/>
        </w:rPr>
        <w:pPrChange w:id="73" w:author="朱晋莹" w:date="2025-12-01T09:19:22Z">
          <w:pPr>
            <w:ind w:firstLine="640" w:firstLineChars="200"/>
          </w:pPr>
        </w:pPrChange>
      </w:pPr>
      <w:r>
        <w:rPr>
          <w:rFonts w:hint="eastAsia" w:ascii="Times New Roman" w:hAnsi="Times New Roman"/>
          <w:color w:val="000000"/>
          <w:highlight w:val="none"/>
          <w:lang w:val="en-US" w:eastAsia="zh-CN"/>
        </w:rPr>
        <w:t>围绕白酒行业的制曲、酿酒、储存、灌装、市场营销、物流管理等环节领域，征集一批在自动化配糟拌和、上甑蒸馏动态监测、自动化摘酒、自动化摊晾下曲、窖池发酵监测、产品溯源赋码等典型场景具有行业示范价值的创新实践案例，为白酒产业自动化、数字化、智能化发展提供可复制的转型范式。</w:t>
      </w:r>
    </w:p>
    <w:p>
      <w:pPr>
        <w:keepNext w:val="0"/>
        <w:keepLines w:val="0"/>
        <w:spacing w:line="580" w:lineRule="exact"/>
        <w:ind w:firstLine="640" w:firstLineChars="200"/>
        <w:outlineLvl w:val="1"/>
        <w:rPr>
          <w:rFonts w:hint="eastAsia" w:ascii="Times New Roman" w:hAnsi="Times New Roman" w:eastAsia="楷体" w:cs="Times New Roman"/>
          <w:kern w:val="2"/>
          <w:sz w:val="32"/>
          <w:szCs w:val="22"/>
          <w:highlight w:val="none"/>
          <w:lang w:val="en-US" w:eastAsia="zh-CN"/>
        </w:rPr>
        <w:pPrChange w:id="74" w:author="朱晋莹" w:date="2025-12-01T09:19:51Z">
          <w:pPr>
            <w:keepNext/>
            <w:keepLines/>
            <w:ind w:firstLine="640" w:firstLineChars="200"/>
            <w:outlineLvl w:val="1"/>
          </w:pPr>
        </w:pPrChange>
      </w:pPr>
      <w:r>
        <w:rPr>
          <w:rFonts w:hint="eastAsia" w:ascii="Times New Roman" w:hAnsi="Times New Roman" w:eastAsia="楷体" w:cs="Times New Roman"/>
          <w:kern w:val="2"/>
          <w:sz w:val="32"/>
          <w:szCs w:val="22"/>
          <w:highlight w:val="none"/>
          <w:lang w:val="en-US" w:eastAsia="zh-CN"/>
        </w:rPr>
        <w:t>（十）美妆日化行业</w:t>
      </w:r>
      <w:r>
        <w:rPr>
          <w:rFonts w:hint="eastAsia" w:ascii="Times New Roman" w:hAnsi="Times New Roman" w:eastAsia="楷体"/>
          <w:color w:val="auto"/>
          <w:szCs w:val="22"/>
          <w:highlight w:val="none"/>
          <w:lang w:val="en-US" w:eastAsia="zh-CN"/>
        </w:rPr>
        <w:t>数字化</w:t>
      </w:r>
      <w:r>
        <w:rPr>
          <w:rFonts w:hint="eastAsia" w:ascii="Times New Roman" w:hAnsi="Times New Roman" w:eastAsia="楷体" w:cs="Times New Roman"/>
          <w:kern w:val="2"/>
          <w:sz w:val="32"/>
          <w:szCs w:val="22"/>
          <w:highlight w:val="none"/>
          <w:lang w:val="en-US" w:eastAsia="zh-CN"/>
        </w:rPr>
        <w:t>场景</w:t>
      </w:r>
    </w:p>
    <w:p>
      <w:pPr>
        <w:spacing w:line="580" w:lineRule="exact"/>
        <w:ind w:firstLine="640" w:firstLineChars="200"/>
        <w:rPr>
          <w:rFonts w:hint="eastAsia" w:ascii="Times New Roman" w:hAnsi="Times New Roman" w:eastAsia="仿宋_GB2312" w:cs="Times New Roman"/>
          <w:kern w:val="2"/>
          <w:sz w:val="32"/>
          <w:szCs w:val="32"/>
          <w:highlight w:val="none"/>
          <w:lang w:val="en-US" w:eastAsia="zh-CN"/>
        </w:rPr>
        <w:pPrChange w:id="75" w:author="朱晋莹" w:date="2025-12-01T09:19:22Z">
          <w:pPr>
            <w:ind w:firstLine="640" w:firstLineChars="200"/>
          </w:pPr>
        </w:pPrChange>
      </w:pPr>
      <w:r>
        <w:rPr>
          <w:rFonts w:hint="eastAsia" w:ascii="Times New Roman" w:hAnsi="Times New Roman" w:eastAsia="仿宋_GB2312" w:cs="Times New Roman"/>
          <w:kern w:val="2"/>
          <w:sz w:val="32"/>
          <w:szCs w:val="32"/>
          <w:highlight w:val="none"/>
          <w:lang w:val="en-US" w:eastAsia="zh-CN"/>
        </w:rPr>
        <w:t>围绕美妆日化行业的产品设计研发、生产制造管理、供应链管理和渠道运营管理等环节领域，征集一批在配方研发、配件准备、灌装、料体制作、生产管理、质量控制与检测、物流仓储等典型场景具有行业示范价值的创新实践案例，为美妆日化产业构建覆盖研发、生产、营销、服务的全链路数字化智能化体系，推动绿色可持续与体验创新，提供可复制的标杆转型模式。</w:t>
      </w:r>
    </w:p>
    <w:p>
      <w:pPr>
        <w:keepNext w:val="0"/>
        <w:keepLines w:val="0"/>
        <w:spacing w:line="580" w:lineRule="exact"/>
        <w:ind w:firstLine="640" w:firstLineChars="200"/>
        <w:outlineLvl w:val="1"/>
        <w:rPr>
          <w:rFonts w:hint="eastAsia" w:ascii="Times New Roman" w:hAnsi="Times New Roman" w:eastAsia="楷体" w:cs="Times New Roman"/>
          <w:color w:val="auto"/>
          <w:kern w:val="2"/>
          <w:sz w:val="32"/>
          <w:szCs w:val="22"/>
          <w:highlight w:val="none"/>
          <w:lang w:val="en-US" w:eastAsia="zh-CN"/>
        </w:rPr>
        <w:pPrChange w:id="76" w:author="朱晋莹" w:date="2025-12-01T09:19:51Z">
          <w:pPr>
            <w:keepNext/>
            <w:keepLines/>
            <w:ind w:firstLine="640" w:firstLineChars="200"/>
            <w:outlineLvl w:val="1"/>
          </w:pPr>
        </w:pPrChange>
      </w:pPr>
      <w:r>
        <w:rPr>
          <w:rFonts w:hint="eastAsia" w:ascii="Times New Roman" w:hAnsi="Times New Roman" w:eastAsia="楷体" w:cs="Times New Roman"/>
          <w:color w:val="auto"/>
          <w:kern w:val="2"/>
          <w:sz w:val="32"/>
          <w:szCs w:val="22"/>
          <w:highlight w:val="none"/>
          <w:lang w:val="en-US" w:eastAsia="zh-CN"/>
        </w:rPr>
        <w:t>（十一）锂电池行业</w:t>
      </w:r>
      <w:r>
        <w:rPr>
          <w:rFonts w:hint="eastAsia" w:ascii="Times New Roman" w:hAnsi="Times New Roman" w:eastAsia="楷体"/>
          <w:color w:val="auto"/>
          <w:szCs w:val="22"/>
          <w:highlight w:val="none"/>
          <w:lang w:val="en-US" w:eastAsia="zh-CN"/>
        </w:rPr>
        <w:t>数字化</w:t>
      </w:r>
      <w:r>
        <w:rPr>
          <w:rFonts w:hint="eastAsia" w:ascii="Times New Roman" w:hAnsi="Times New Roman" w:eastAsia="楷体" w:cs="Times New Roman"/>
          <w:color w:val="auto"/>
          <w:kern w:val="2"/>
          <w:sz w:val="32"/>
          <w:szCs w:val="22"/>
          <w:highlight w:val="none"/>
          <w:lang w:val="en-US" w:eastAsia="zh-CN"/>
        </w:rPr>
        <w:t>场景</w:t>
      </w:r>
    </w:p>
    <w:p>
      <w:pPr>
        <w:spacing w:line="580" w:lineRule="exact"/>
        <w:ind w:firstLine="640" w:firstLineChars="200"/>
        <w:rPr>
          <w:rFonts w:hint="eastAsia" w:ascii="Times New Roman" w:hAnsi="Times New Roman" w:cs="Times New Roman"/>
          <w:color w:val="000000"/>
          <w:kern w:val="0"/>
          <w:sz w:val="32"/>
          <w:szCs w:val="32"/>
          <w:highlight w:val="none"/>
          <w:lang w:val="en-US" w:eastAsia="zh-CN"/>
        </w:rPr>
        <w:pPrChange w:id="77" w:author="朱晋莹" w:date="2025-12-01T09:19:22Z">
          <w:pPr>
            <w:ind w:firstLine="640" w:firstLineChars="200"/>
          </w:pPr>
        </w:pPrChange>
      </w:pPr>
      <w:r>
        <w:rPr>
          <w:rFonts w:hint="eastAsia" w:ascii="Times New Roman" w:hAnsi="Times New Roman" w:cs="Times New Roman"/>
          <w:color w:val="000000"/>
          <w:kern w:val="0"/>
          <w:sz w:val="32"/>
          <w:szCs w:val="32"/>
          <w:highlight w:val="none"/>
          <w:lang w:val="en-US" w:eastAsia="zh-CN"/>
        </w:rPr>
        <w:t>围绕锂电池行业的锂盐原材料开采、电芯四大主材生产、锂电池电芯制造、锂电池PACK制造和储能及车载电池服务等环节领域，征集一批在锂盐原材料研发、电芯主材工艺设计、电芯主材智能制造、电芯供应链协同与优化、储能电站/车载电池智慧运营管理等典型场景具有行业示范价值的创新实践案例，为锂电池行业加速技术创新迭代、优化复杂生产流程、协同降本增效与可持续发展提供可借鉴的转型路径与实践标杆。</w:t>
      </w:r>
    </w:p>
    <w:p>
      <w:pPr>
        <w:keepNext w:val="0"/>
        <w:keepLines w:val="0"/>
        <w:spacing w:line="580" w:lineRule="exact"/>
        <w:ind w:firstLine="640" w:firstLineChars="200"/>
        <w:outlineLvl w:val="1"/>
        <w:rPr>
          <w:rFonts w:hint="eastAsia" w:ascii="Times New Roman" w:hAnsi="Times New Roman" w:eastAsia="楷体" w:cs="Times New Roman"/>
          <w:color w:val="auto"/>
          <w:kern w:val="2"/>
          <w:sz w:val="32"/>
          <w:szCs w:val="22"/>
          <w:highlight w:val="none"/>
          <w:lang w:val="en-US" w:eastAsia="zh-CN"/>
        </w:rPr>
        <w:pPrChange w:id="78" w:author="朱晋莹" w:date="2025-12-01T09:19:51Z">
          <w:pPr>
            <w:keepNext/>
            <w:keepLines/>
            <w:ind w:firstLine="640" w:firstLineChars="200"/>
            <w:outlineLvl w:val="1"/>
          </w:pPr>
        </w:pPrChange>
      </w:pPr>
      <w:r>
        <w:rPr>
          <w:rFonts w:hint="eastAsia" w:ascii="Times New Roman" w:hAnsi="Times New Roman" w:eastAsia="楷体" w:cs="Times New Roman"/>
          <w:kern w:val="2"/>
          <w:sz w:val="32"/>
          <w:szCs w:val="22"/>
          <w:highlight w:val="none"/>
          <w:lang w:val="en-US" w:eastAsia="zh-CN"/>
        </w:rPr>
        <w:t>（十二）</w:t>
      </w:r>
      <w:r>
        <w:rPr>
          <w:rFonts w:hint="eastAsia" w:ascii="Times New Roman" w:hAnsi="Times New Roman" w:eastAsia="楷体" w:cs="Times New Roman"/>
          <w:color w:val="auto"/>
          <w:kern w:val="2"/>
          <w:sz w:val="32"/>
          <w:szCs w:val="22"/>
          <w:highlight w:val="none"/>
          <w:lang w:val="en-US" w:eastAsia="zh-CN"/>
        </w:rPr>
        <w:t>印制板</w:t>
      </w:r>
      <w:r>
        <w:rPr>
          <w:rFonts w:hint="eastAsia" w:ascii="Times New Roman" w:hAnsi="Times New Roman" w:cs="Times New Roman"/>
          <w:color w:val="000000"/>
          <w:kern w:val="0"/>
          <w:sz w:val="32"/>
          <w:szCs w:val="32"/>
          <w:highlight w:val="none"/>
          <w:lang w:val="en-US" w:eastAsia="zh-CN"/>
        </w:rPr>
        <w:t>（PCB）</w:t>
      </w:r>
      <w:r>
        <w:rPr>
          <w:rFonts w:hint="eastAsia" w:ascii="Times New Roman" w:hAnsi="Times New Roman" w:eastAsia="楷体" w:cs="Times New Roman"/>
          <w:color w:val="auto"/>
          <w:kern w:val="2"/>
          <w:sz w:val="32"/>
          <w:szCs w:val="22"/>
          <w:highlight w:val="none"/>
          <w:lang w:val="en-US" w:eastAsia="zh-CN"/>
        </w:rPr>
        <w:t>行业</w:t>
      </w:r>
      <w:r>
        <w:rPr>
          <w:rFonts w:hint="eastAsia" w:ascii="Times New Roman" w:hAnsi="Times New Roman" w:eastAsia="楷体"/>
          <w:color w:val="auto"/>
          <w:szCs w:val="22"/>
          <w:highlight w:val="none"/>
          <w:lang w:val="en-US" w:eastAsia="zh-CN"/>
        </w:rPr>
        <w:t>数字化</w:t>
      </w:r>
      <w:r>
        <w:rPr>
          <w:rFonts w:hint="eastAsia" w:ascii="Times New Roman" w:hAnsi="Times New Roman" w:eastAsia="楷体" w:cs="Times New Roman"/>
          <w:color w:val="auto"/>
          <w:kern w:val="2"/>
          <w:sz w:val="32"/>
          <w:szCs w:val="22"/>
          <w:highlight w:val="none"/>
          <w:lang w:val="en-US" w:eastAsia="zh-CN"/>
        </w:rPr>
        <w:t>场景</w:t>
      </w:r>
    </w:p>
    <w:p>
      <w:pPr>
        <w:spacing w:line="580" w:lineRule="exact"/>
        <w:ind w:firstLine="640" w:firstLineChars="200"/>
        <w:rPr>
          <w:rFonts w:hint="eastAsia" w:ascii="Times New Roman" w:hAnsi="Times New Roman" w:cs="Times New Roman"/>
          <w:color w:val="000000"/>
          <w:kern w:val="0"/>
          <w:sz w:val="32"/>
          <w:szCs w:val="32"/>
          <w:highlight w:val="none"/>
          <w:lang w:val="en-US" w:eastAsia="zh-CN"/>
        </w:rPr>
        <w:pPrChange w:id="79" w:author="朱晋莹" w:date="2025-12-01T09:19:22Z">
          <w:pPr>
            <w:ind w:firstLine="640" w:firstLineChars="200"/>
          </w:pPr>
        </w:pPrChange>
      </w:pPr>
      <w:r>
        <w:rPr>
          <w:rFonts w:hint="eastAsia" w:ascii="Times New Roman" w:hAnsi="Times New Roman" w:cs="Times New Roman"/>
          <w:color w:val="000000"/>
          <w:kern w:val="0"/>
          <w:sz w:val="32"/>
          <w:szCs w:val="32"/>
          <w:highlight w:val="none"/>
          <w:lang w:val="en-US" w:eastAsia="zh-CN"/>
        </w:rPr>
        <w:t>围绕覆铜板等材料、印制板（PCB）和印制板组装（PCBA）等环节领域，征集一批在电路协同研发设计、制前工程管理、智能工艺排程、智能节水清洗、AOI智能检测、SMT协同生产、供应链全过程质量追溯等典型场景具有行业示范价值的创新实践案例，为印制板（PCB）产业转向高频高速、多层高密度发展，提供精密化、智能化、可复制的转型范式。</w:t>
      </w:r>
    </w:p>
    <w:p>
      <w:pPr>
        <w:keepNext w:val="0"/>
        <w:keepLines w:val="0"/>
        <w:spacing w:line="580" w:lineRule="exact"/>
        <w:ind w:firstLine="640" w:firstLineChars="200"/>
        <w:outlineLvl w:val="1"/>
        <w:rPr>
          <w:rFonts w:hint="eastAsia" w:ascii="Times New Roman" w:hAnsi="Times New Roman" w:eastAsia="楷体"/>
          <w:szCs w:val="22"/>
          <w:highlight w:val="none"/>
          <w:lang w:eastAsia="zh-CN"/>
        </w:rPr>
        <w:pPrChange w:id="80" w:author="朱晋莹" w:date="2025-12-01T09:19:51Z">
          <w:pPr>
            <w:keepNext/>
            <w:keepLines/>
            <w:ind w:firstLine="640" w:firstLineChars="200"/>
            <w:outlineLvl w:val="1"/>
          </w:pPr>
        </w:pPrChange>
      </w:pPr>
      <w:r>
        <w:rPr>
          <w:rFonts w:hint="eastAsia" w:ascii="Times New Roman" w:hAnsi="Times New Roman" w:eastAsia="楷体"/>
          <w:szCs w:val="22"/>
          <w:highlight w:val="none"/>
          <w:lang w:eastAsia="zh-CN"/>
        </w:rPr>
        <w:t>（</w:t>
      </w:r>
      <w:r>
        <w:rPr>
          <w:rFonts w:hint="eastAsia" w:ascii="Times New Roman" w:hAnsi="Times New Roman" w:eastAsia="楷体"/>
          <w:szCs w:val="22"/>
          <w:highlight w:val="none"/>
          <w:lang w:val="en-US" w:eastAsia="zh-CN"/>
        </w:rPr>
        <w:t>十三）</w:t>
      </w:r>
      <w:r>
        <w:rPr>
          <w:rFonts w:hint="eastAsia" w:ascii="Times New Roman" w:hAnsi="Times New Roman" w:eastAsia="楷体"/>
          <w:szCs w:val="22"/>
          <w:highlight w:val="none"/>
          <w:lang w:eastAsia="zh-CN"/>
        </w:rPr>
        <w:t>智能移动终端行业</w:t>
      </w:r>
      <w:r>
        <w:rPr>
          <w:rFonts w:hint="eastAsia" w:ascii="Times New Roman" w:hAnsi="Times New Roman" w:eastAsia="楷体"/>
          <w:color w:val="auto"/>
          <w:szCs w:val="22"/>
          <w:highlight w:val="none"/>
          <w:lang w:val="en-US" w:eastAsia="zh-CN"/>
        </w:rPr>
        <w:t>数字化</w:t>
      </w:r>
      <w:r>
        <w:rPr>
          <w:rFonts w:hint="eastAsia" w:ascii="Times New Roman" w:hAnsi="Times New Roman" w:eastAsia="楷体"/>
          <w:szCs w:val="22"/>
          <w:highlight w:val="none"/>
          <w:lang w:eastAsia="zh-CN"/>
        </w:rPr>
        <w:t>场景</w:t>
      </w:r>
    </w:p>
    <w:p>
      <w:pPr>
        <w:spacing w:line="580" w:lineRule="exact"/>
        <w:ind w:firstLine="640"/>
        <w:rPr>
          <w:rFonts w:hint="eastAsia" w:ascii="Times New Roman" w:hAnsi="Times New Roman" w:eastAsia="仿宋_GB2312"/>
          <w:szCs w:val="24"/>
          <w:highlight w:val="none"/>
          <w:lang w:eastAsia="zh-CN"/>
        </w:rPr>
        <w:pPrChange w:id="81" w:author="朱晋莹" w:date="2025-12-01T09:19:22Z">
          <w:pPr>
            <w:ind w:firstLine="640"/>
          </w:pPr>
        </w:pPrChange>
      </w:pPr>
      <w:r>
        <w:rPr>
          <w:rFonts w:hint="eastAsia" w:ascii="Times New Roman" w:hAnsi="Times New Roman" w:eastAsia="仿宋_GB2312"/>
          <w:szCs w:val="24"/>
          <w:highlight w:val="none"/>
          <w:lang w:eastAsia="zh-CN"/>
        </w:rPr>
        <w:t>围绕智能移动终端行业设计与研发、零部件采购与生产准备、整机组装与包装和品牌营销与服务等环节领域，征集一批在PVT生产验证、SMT表面贴装、点胶、组装、测试、包装等典型场景具有行业示范价值的创新实践案例，为智能移动终端产业深化设备互联与供应链协同，提升制造韧性与响应速度，提供可复制的智能化网联化转型标杆模式。</w:t>
      </w:r>
    </w:p>
    <w:p>
      <w:pPr>
        <w:keepNext w:val="0"/>
        <w:keepLines w:val="0"/>
        <w:spacing w:line="580" w:lineRule="exact"/>
        <w:ind w:firstLine="640" w:firstLineChars="200"/>
        <w:outlineLvl w:val="1"/>
        <w:rPr>
          <w:rFonts w:hint="eastAsia" w:ascii="Times New Roman" w:hAnsi="Times New Roman" w:eastAsia="楷体"/>
          <w:color w:val="auto"/>
          <w:szCs w:val="22"/>
          <w:highlight w:val="none"/>
        </w:rPr>
        <w:pPrChange w:id="82" w:author="朱晋莹" w:date="2025-12-01T09:19:51Z">
          <w:pPr>
            <w:keepNext/>
            <w:keepLines/>
            <w:ind w:firstLine="640" w:firstLineChars="200"/>
            <w:outlineLvl w:val="1"/>
          </w:pPr>
        </w:pPrChange>
      </w:pPr>
      <w:r>
        <w:rPr>
          <w:rFonts w:hint="eastAsia" w:ascii="Times New Roman" w:hAnsi="Times New Roman" w:eastAsia="楷体"/>
          <w:color w:val="auto"/>
          <w:szCs w:val="22"/>
          <w:highlight w:val="none"/>
          <w:lang w:eastAsia="zh-CN"/>
        </w:rPr>
        <w:t>（</w:t>
      </w:r>
      <w:r>
        <w:rPr>
          <w:rFonts w:hint="eastAsia" w:ascii="Times New Roman" w:hAnsi="Times New Roman" w:eastAsia="楷体"/>
          <w:color w:val="auto"/>
          <w:szCs w:val="22"/>
          <w:highlight w:val="none"/>
          <w:lang w:val="en-US" w:eastAsia="zh-CN"/>
        </w:rPr>
        <w:t>十四）</w:t>
      </w:r>
      <w:r>
        <w:rPr>
          <w:rFonts w:hint="eastAsia" w:ascii="Times New Roman" w:hAnsi="Times New Roman" w:eastAsia="楷体"/>
          <w:color w:val="auto"/>
          <w:szCs w:val="22"/>
          <w:highlight w:val="none"/>
        </w:rPr>
        <w:t>民用爆炸物品行业</w:t>
      </w:r>
      <w:r>
        <w:rPr>
          <w:rFonts w:hint="eastAsia" w:ascii="Times New Roman" w:hAnsi="Times New Roman" w:eastAsia="楷体"/>
          <w:color w:val="auto"/>
          <w:szCs w:val="22"/>
          <w:highlight w:val="none"/>
          <w:lang w:val="en-US" w:eastAsia="zh-CN"/>
        </w:rPr>
        <w:t>数字化</w:t>
      </w:r>
      <w:r>
        <w:rPr>
          <w:rFonts w:hint="eastAsia" w:ascii="Times New Roman" w:hAnsi="Times New Roman" w:eastAsia="楷体"/>
          <w:color w:val="auto"/>
          <w:szCs w:val="22"/>
          <w:highlight w:val="none"/>
        </w:rPr>
        <w:t>场景</w:t>
      </w:r>
    </w:p>
    <w:p>
      <w:pPr>
        <w:spacing w:line="580" w:lineRule="exact"/>
        <w:ind w:firstLine="640"/>
        <w:rPr>
          <w:rFonts w:hint="default"/>
          <w:highlight w:val="none"/>
          <w:lang w:val="en-US" w:eastAsia="zh-CN"/>
        </w:rPr>
        <w:pPrChange w:id="83" w:author="朱晋莹" w:date="2025-12-01T09:19:22Z">
          <w:pPr>
            <w:ind w:firstLine="640"/>
          </w:pPr>
        </w:pPrChange>
      </w:pPr>
      <w:r>
        <w:rPr>
          <w:rFonts w:hint="eastAsia" w:ascii="Times New Roman" w:hAnsi="Times New Roman"/>
          <w:highlight w:val="none"/>
        </w:rPr>
        <w:t>围绕乳化炸药和电子雷管两类主要民爆物品在原材料供应、制药、装药、装配、包装、销售等环节</w:t>
      </w:r>
      <w:r>
        <w:rPr>
          <w:rFonts w:hint="eastAsia" w:ascii="Times New Roman" w:hAnsi="Times New Roman"/>
          <w:highlight w:val="none"/>
          <w:lang w:val="en-US" w:eastAsia="zh-CN"/>
        </w:rPr>
        <w:t>领域</w:t>
      </w:r>
      <w:r>
        <w:rPr>
          <w:rFonts w:hint="eastAsia" w:ascii="Times New Roman" w:hAnsi="Times New Roman"/>
          <w:highlight w:val="none"/>
        </w:rPr>
        <w:t>，征集一批在民爆产品一体化研发设计</w:t>
      </w:r>
      <w:r>
        <w:rPr>
          <w:rFonts w:hint="eastAsia" w:ascii="Times New Roman" w:hAnsi="Times New Roman"/>
          <w:highlight w:val="none"/>
          <w:lang w:eastAsia="zh-CN"/>
        </w:rPr>
        <w:t>、</w:t>
      </w:r>
      <w:r>
        <w:rPr>
          <w:rFonts w:hint="eastAsia" w:ascii="Times New Roman" w:hAnsi="Times New Roman"/>
          <w:highlight w:val="none"/>
        </w:rPr>
        <w:t>生产制造过程安全管理</w:t>
      </w:r>
      <w:r>
        <w:rPr>
          <w:rFonts w:hint="eastAsia" w:ascii="Times New Roman" w:hAnsi="Times New Roman"/>
          <w:highlight w:val="none"/>
          <w:lang w:eastAsia="zh-CN"/>
        </w:rPr>
        <w:t>、</w:t>
      </w:r>
      <w:r>
        <w:rPr>
          <w:rFonts w:hint="eastAsia" w:ascii="Times New Roman" w:hAnsi="Times New Roman"/>
          <w:highlight w:val="none"/>
        </w:rPr>
        <w:t>电子雷管柔性生产</w:t>
      </w:r>
      <w:r>
        <w:rPr>
          <w:rFonts w:hint="eastAsia" w:ascii="Times New Roman" w:hAnsi="Times New Roman"/>
          <w:highlight w:val="none"/>
          <w:lang w:eastAsia="zh-CN"/>
        </w:rPr>
        <w:t>、</w:t>
      </w:r>
      <w:r>
        <w:rPr>
          <w:rFonts w:hint="eastAsia" w:ascii="Times New Roman" w:hAnsi="Times New Roman"/>
          <w:highlight w:val="none"/>
        </w:rPr>
        <w:t>民爆产品质量控制</w:t>
      </w:r>
      <w:r>
        <w:rPr>
          <w:rFonts w:hint="eastAsia" w:ascii="Times New Roman" w:hAnsi="Times New Roman"/>
          <w:highlight w:val="none"/>
          <w:lang w:eastAsia="zh-CN"/>
        </w:rPr>
        <w:t>、</w:t>
      </w:r>
      <w:r>
        <w:rPr>
          <w:rFonts w:hint="eastAsia" w:ascii="Times New Roman" w:hAnsi="Times New Roman"/>
          <w:highlight w:val="none"/>
        </w:rPr>
        <w:t>供应链与智能仓储管理</w:t>
      </w:r>
      <w:r>
        <w:rPr>
          <w:rFonts w:hint="eastAsia" w:ascii="Times New Roman" w:hAnsi="Times New Roman"/>
          <w:highlight w:val="none"/>
          <w:lang w:eastAsia="zh-CN"/>
        </w:rPr>
        <w:t>、</w:t>
      </w:r>
      <w:r>
        <w:rPr>
          <w:rFonts w:hint="eastAsia" w:ascii="Times New Roman" w:hAnsi="Times New Roman"/>
          <w:highlight w:val="none"/>
        </w:rPr>
        <w:t>产品全生命周期编码溯源服务</w:t>
      </w:r>
      <w:r>
        <w:rPr>
          <w:rFonts w:hint="eastAsia" w:ascii="Times New Roman" w:hAnsi="Times New Roman"/>
          <w:highlight w:val="none"/>
          <w:lang w:eastAsia="zh-CN"/>
        </w:rPr>
        <w:t>、</w:t>
      </w:r>
      <w:r>
        <w:rPr>
          <w:rFonts w:hint="eastAsia" w:ascii="Times New Roman" w:hAnsi="Times New Roman"/>
          <w:highlight w:val="none"/>
        </w:rPr>
        <w:t>安全</w:t>
      </w:r>
      <w:r>
        <w:rPr>
          <w:rFonts w:hint="eastAsia" w:ascii="Times New Roman" w:hAnsi="Times New Roman"/>
          <w:highlight w:val="none"/>
          <w:lang w:val="en-US" w:eastAsia="zh-CN"/>
        </w:rPr>
        <w:t>/</w:t>
      </w:r>
      <w:r>
        <w:rPr>
          <w:rFonts w:hint="eastAsia" w:ascii="Times New Roman" w:hAnsi="Times New Roman"/>
          <w:highlight w:val="none"/>
        </w:rPr>
        <w:t>产能</w:t>
      </w:r>
      <w:r>
        <w:rPr>
          <w:rFonts w:hint="eastAsia" w:ascii="Times New Roman" w:hAnsi="Times New Roman"/>
          <w:highlight w:val="none"/>
          <w:lang w:val="en-US" w:eastAsia="zh-CN"/>
        </w:rPr>
        <w:t>/</w:t>
      </w:r>
      <w:r>
        <w:rPr>
          <w:rFonts w:hint="eastAsia" w:ascii="Times New Roman" w:hAnsi="Times New Roman"/>
          <w:highlight w:val="none"/>
        </w:rPr>
        <w:t>许可监管等典型场景具有行业示范价值的创新实践案例，</w:t>
      </w:r>
      <w:r>
        <w:rPr>
          <w:rFonts w:hint="eastAsia" w:ascii="Times New Roman" w:hAnsi="Times New Roman"/>
          <w:highlight w:val="none"/>
          <w:lang w:val="en-US" w:eastAsia="zh-CN"/>
        </w:rPr>
        <w:t>助力</w:t>
      </w:r>
      <w:r>
        <w:rPr>
          <w:rFonts w:ascii="Times New Roman" w:hAnsi="Times New Roman"/>
          <w:highlight w:val="none"/>
        </w:rPr>
        <w:t>民爆行业发展质量和本质安全水平同步提</w:t>
      </w:r>
      <w:r>
        <w:rPr>
          <w:rFonts w:hint="eastAsia" w:ascii="Times New Roman" w:hAnsi="Times New Roman"/>
          <w:highlight w:val="none"/>
          <w:lang w:val="en-US" w:eastAsia="zh-CN"/>
        </w:rPr>
        <w:t>升。</w:t>
      </w:r>
    </w:p>
    <w:p>
      <w:pPr>
        <w:pStyle w:val="2"/>
        <w:spacing w:line="580" w:lineRule="exact"/>
        <w:rPr>
          <w:highlight w:val="none"/>
        </w:rPr>
        <w:pPrChange w:id="84" w:author="朱晋莹" w:date="2025-12-01T09:19:22Z">
          <w:pPr>
            <w:pStyle w:val="2"/>
          </w:pPr>
        </w:pPrChange>
      </w:pPr>
    </w:p>
    <w:p>
      <w:pPr>
        <w:pStyle w:val="9"/>
        <w:spacing w:line="580" w:lineRule="exact"/>
        <w:jc w:val="both"/>
        <w:rPr>
          <w:rFonts w:hint="default"/>
          <w:lang w:val="en-US" w:eastAsia="zh-CN"/>
        </w:rPr>
        <w:pPrChange w:id="85" w:author="朱晋莹" w:date="2025-12-01T09:19:22Z">
          <w:pPr>
            <w:pStyle w:val="9"/>
            <w:jc w:val="both"/>
          </w:pPr>
        </w:pPrChange>
      </w:pPr>
    </w:p>
    <w:bookmarkEnd w:id="5"/>
    <w:sectPr>
      <w:headerReference r:id="rId3" w:type="default"/>
      <w:footerReference r:id="rId4" w:type="default"/>
      <w:pgSz w:w="11906" w:h="16838"/>
      <w:pgMar w:top="2098" w:right="1474" w:bottom="1814" w:left="1587"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3" w:usb2="00000009" w:usb3="00000000" w:csb0="400001FF" w:csb1="FFFF0000"/>
  </w:font>
  <w:font w:name="宋体">
    <w:altName w:val="方正书宋_GBK"/>
    <w:panose1 w:val="02010600030101010101"/>
    <w:charset w:val="5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Microsoft YaHei UI">
    <w:altName w:val="Monospace"/>
    <w:panose1 w:val="020B0503020204020204"/>
    <w:charset w:val="86"/>
    <w:family w:val="swiss"/>
    <w:pitch w:val="default"/>
    <w:sig w:usb0="00000000" w:usb1="00000000" w:usb2="00000016" w:usb3="00000000" w:csb0="0004001F" w:csb1="00000000"/>
  </w:font>
  <w:font w:name="仿宋">
    <w:panose1 w:val="02010609060101010101"/>
    <w:charset w:val="86"/>
    <w:family w:val="auto"/>
    <w:pitch w:val="default"/>
    <w:sig w:usb0="800002BF" w:usb1="38CF7CFA" w:usb2="00000016" w:usb3="00000000" w:csb0="00040001" w:csb1="00000000"/>
  </w:font>
  <w:font w:name="方正仿宋_GB2312">
    <w:altName w:val="仿宋"/>
    <w:panose1 w:val="02000000000000000000"/>
    <w:charset w:val="86"/>
    <w:family w:val="auto"/>
    <w:pitch w:val="default"/>
    <w:sig w:usb0="00000000" w:usb1="00000000"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Monospace">
    <w:altName w:val="Times New Roman"/>
    <w:panose1 w:val="020B0609030804020204"/>
    <w:charset w:val="00"/>
    <w:family w:val="auto"/>
    <w:pitch w:val="default"/>
    <w:sig w:usb0="00000000" w:usb1="00000000" w:usb2="00000000" w:usb3="00000000" w:csb0="001D016D"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1"/>
        <w:left w:val="none" w:color="auto" w:sz="0" w:space="4"/>
        <w:bottom w:val="none" w:color="auto" w:sz="0" w:space="1"/>
        <w:right w:val="none" w:color="auto" w:sz="0" w:space="4"/>
      </w:pBdr>
      <w:snapToGrid w:val="0"/>
      <w:jc w:val="both"/>
      <w:rPr>
        <w:rFonts w:ascii="Times New Roman" w:hAnsi="Times New Roman" w:eastAsia="宋体" w:cs="Times New Roman"/>
        <w:kern w:val="2"/>
        <w:sz w:val="18"/>
        <w:szCs w:val="22"/>
        <w:lang w:val="en-US" w:eastAsia="zh-CN" w:bidi="ar-SA"/>
      </w:rP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朱晋莹">
    <w15:presenceInfo w15:providerId="None" w15:userId="朱晋莹"/>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TrueTypeFonts/>
  <w:saveSubsetFonts/>
  <w:revisionView w:markup="0"/>
  <w:trackRevisions w:val="true"/>
  <w:documentProtection w:enforcement="0"/>
  <w:defaultTabStop w:val="420"/>
  <w:drawingGridVerticalSpacing w:val="159"/>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11533D3"/>
    <w:rsid w:val="07DE071F"/>
    <w:rsid w:val="07F817E1"/>
    <w:rsid w:val="08FD1A2C"/>
    <w:rsid w:val="0AC260D6"/>
    <w:rsid w:val="0DA63A8D"/>
    <w:rsid w:val="16700957"/>
    <w:rsid w:val="1A9A2D99"/>
    <w:rsid w:val="228C104B"/>
    <w:rsid w:val="25005312"/>
    <w:rsid w:val="2E3507E9"/>
    <w:rsid w:val="311961A0"/>
    <w:rsid w:val="34535E52"/>
    <w:rsid w:val="36C22E36"/>
    <w:rsid w:val="5E2711B4"/>
    <w:rsid w:val="675039C2"/>
    <w:rsid w:val="740C10EB"/>
    <w:rsid w:val="7EBD6592"/>
    <w:rsid w:val="FBF2F0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qFormat="1"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qFormat="1"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qFormat="1"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qFormat="1"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qFormat="1"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qFormat="1"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qFormat="1"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szCs w:val="24"/>
      <w:lang w:val="en-US" w:eastAsia="zh-CN" w:bidi="ar-SA"/>
    </w:rPr>
  </w:style>
  <w:style w:type="paragraph" w:styleId="3">
    <w:name w:val="heading 1"/>
    <w:basedOn w:val="1"/>
    <w:next w:val="1"/>
    <w:link w:val="30"/>
    <w:qFormat/>
    <w:uiPriority w:val="0"/>
    <w:pPr>
      <w:adjustRightInd w:val="0"/>
      <w:spacing w:line="600" w:lineRule="exact"/>
      <w:ind w:firstLine="760" w:firstLineChars="200"/>
      <w:jc w:val="left"/>
      <w:outlineLvl w:val="0"/>
    </w:pPr>
    <w:rPr>
      <w:rFonts w:hint="eastAsia" w:ascii="宋体" w:hAnsi="宋体" w:eastAsia="黑体"/>
      <w:kern w:val="44"/>
      <w:szCs w:val="48"/>
    </w:rPr>
  </w:style>
  <w:style w:type="paragraph" w:styleId="4">
    <w:name w:val="heading 2"/>
    <w:basedOn w:val="1"/>
    <w:next w:val="1"/>
    <w:link w:val="29"/>
    <w:qFormat/>
    <w:uiPriority w:val="0"/>
    <w:pPr>
      <w:keepNext/>
      <w:keepLines/>
      <w:spacing w:line="600" w:lineRule="exact"/>
      <w:ind w:firstLine="640" w:firstLineChars="200"/>
      <w:outlineLvl w:val="1"/>
    </w:pPr>
    <w:rPr>
      <w:rFonts w:ascii="Arial" w:hAnsi="Arial" w:eastAsia="楷体"/>
      <w:szCs w:val="22"/>
    </w:rPr>
  </w:style>
  <w:style w:type="paragraph" w:styleId="5">
    <w:name w:val="heading 4"/>
    <w:basedOn w:val="1"/>
    <w:next w:val="1"/>
    <w:qFormat/>
    <w:uiPriority w:val="0"/>
    <w:pPr>
      <w:keepNext/>
      <w:keepLines/>
      <w:ind w:firstLine="640" w:firstLineChars="200"/>
      <w:outlineLvl w:val="3"/>
    </w:pPr>
    <w:rPr>
      <w:rFonts w:ascii="Times New Roman" w:hAnsi="Times New Roman" w:eastAsia="方正小标宋简体" w:cs="宋体"/>
      <w:bCs/>
      <w:szCs w:val="28"/>
    </w:rPr>
  </w:style>
  <w:style w:type="character" w:default="1" w:styleId="24">
    <w:name w:val="Default Paragraph Font"/>
    <w:qFormat/>
    <w:uiPriority w:val="1"/>
  </w:style>
  <w:style w:type="table" w:default="1" w:styleId="15">
    <w:name w:val="Normal Table"/>
    <w:qFormat/>
    <w:uiPriority w:val="99"/>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6">
    <w:name w:val="Document Map"/>
    <w:basedOn w:val="1"/>
    <w:qFormat/>
    <w:uiPriority w:val="0"/>
    <w:rPr>
      <w:rFonts w:ascii="Microsoft YaHei UI" w:eastAsia="Microsoft YaHei UI"/>
      <w:sz w:val="18"/>
      <w:szCs w:val="18"/>
    </w:rPr>
  </w:style>
  <w:style w:type="paragraph" w:styleId="7">
    <w:name w:val="annotation text"/>
    <w:basedOn w:val="1"/>
    <w:qFormat/>
    <w:uiPriority w:val="0"/>
    <w:pPr>
      <w:jc w:val="left"/>
    </w:pPr>
  </w:style>
  <w:style w:type="paragraph" w:styleId="8">
    <w:name w:val="Body Text"/>
    <w:basedOn w:val="1"/>
    <w:next w:val="9"/>
    <w:link w:val="33"/>
    <w:qFormat/>
    <w:uiPriority w:val="99"/>
    <w:pPr>
      <w:ind w:firstLine="420"/>
    </w:pPr>
    <w:rPr>
      <w:rFonts w:ascii="仿宋" w:hAnsi="仿宋"/>
    </w:rPr>
  </w:style>
  <w:style w:type="paragraph" w:styleId="9">
    <w:name w:val="Title"/>
    <w:basedOn w:val="1"/>
    <w:next w:val="1"/>
    <w:qFormat/>
    <w:uiPriority w:val="0"/>
    <w:pPr>
      <w:widowControl w:val="0"/>
      <w:spacing w:line="480" w:lineRule="auto"/>
      <w:jc w:val="center"/>
      <w:outlineLvl w:val="0"/>
    </w:pPr>
    <w:rPr>
      <w:rFonts w:ascii="Times New Roman" w:hAnsi="Times New Roman" w:eastAsia="方正小标宋简体" w:cs="Times New Roman"/>
      <w:bCs/>
      <w:kern w:val="2"/>
      <w:sz w:val="36"/>
      <w:szCs w:val="32"/>
      <w:lang w:val="en-US" w:eastAsia="zh-CN" w:bidi="ar-SA"/>
    </w:rPr>
  </w:style>
  <w:style w:type="paragraph" w:styleId="10">
    <w:name w:val="Body Text Indent"/>
    <w:basedOn w:val="1"/>
    <w:qFormat/>
    <w:uiPriority w:val="0"/>
    <w:pPr>
      <w:spacing w:after="120"/>
      <w:ind w:left="420" w:leftChars="200"/>
    </w:p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2">
    <w:name w:val="footnote text"/>
    <w:basedOn w:val="1"/>
    <w:qFormat/>
    <w:uiPriority w:val="0"/>
    <w:pPr>
      <w:snapToGrid w:val="0"/>
      <w:jc w:val="left"/>
    </w:pPr>
    <w:rPr>
      <w:sz w:val="18"/>
    </w:rPr>
  </w:style>
  <w:style w:type="paragraph" w:styleId="13">
    <w:name w:val="Normal (Web)"/>
    <w:basedOn w:val="1"/>
    <w:qFormat/>
    <w:uiPriority w:val="0"/>
    <w:rPr>
      <w:sz w:val="24"/>
    </w:rPr>
  </w:style>
  <w:style w:type="paragraph" w:styleId="14">
    <w:name w:val="Body Text First Indent 2"/>
    <w:basedOn w:val="10"/>
    <w:qFormat/>
    <w:uiPriority w:val="0"/>
    <w:pPr>
      <w:ind w:left="200"/>
    </w:p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7">
    <w:name w:val="Medium Grid 3"/>
    <w:basedOn w:val="15"/>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C0C0C0"/>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000000"/>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000000"/>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000000"/>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000000"/>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808080"/>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808080"/>
      </w:tcPr>
    </w:tblStylePr>
  </w:style>
  <w:style w:type="table" w:styleId="18">
    <w:name w:val="Medium Grid 3 Accent 1"/>
    <w:basedOn w:val="15"/>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3DFEE"/>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4F81BD"/>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4F81BD"/>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4F81BD"/>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4F81B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A7BFDE"/>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A7BFDE"/>
      </w:tcPr>
    </w:tblStylePr>
  </w:style>
  <w:style w:type="table" w:styleId="19">
    <w:name w:val="Medium Grid 3 Accent 2"/>
    <w:basedOn w:val="15"/>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EFD3D2"/>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C0504D"/>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C0504D"/>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C0504D"/>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C0504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DFA7A6"/>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DFA7A6"/>
      </w:tcPr>
    </w:tblStylePr>
  </w:style>
  <w:style w:type="table" w:styleId="20">
    <w:name w:val="Medium Grid 3 Accent 3"/>
    <w:basedOn w:val="15"/>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E6EED5"/>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9BBB59"/>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9BBB59"/>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9BBB59"/>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9BBB59"/>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CDDDAC"/>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CDDDAC"/>
      </w:tcPr>
    </w:tblStylePr>
  </w:style>
  <w:style w:type="table" w:styleId="21">
    <w:name w:val="Medium Grid 3 Accent 4"/>
    <w:basedOn w:val="15"/>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FD8E8"/>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8064A2"/>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8064A2"/>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8064A2"/>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8064A2"/>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BFB1D0"/>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BFB1D0"/>
      </w:tcPr>
    </w:tblStylePr>
  </w:style>
  <w:style w:type="table" w:styleId="22">
    <w:name w:val="Medium Grid 3 Accent 5"/>
    <w:basedOn w:val="15"/>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2EAF1"/>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4BACC6"/>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4BACC6"/>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4BACC6"/>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4BACC6"/>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A5D5E2"/>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A5D5E2"/>
      </w:tcPr>
    </w:tblStylePr>
  </w:style>
  <w:style w:type="table" w:styleId="23">
    <w:name w:val="Medium Grid 3 Accent 6"/>
    <w:basedOn w:val="15"/>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FDE4D0"/>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F79646"/>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F79646"/>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F79646"/>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F79646"/>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FBCAA2"/>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FBCAA2"/>
      </w:tcPr>
    </w:tblStylePr>
  </w:style>
  <w:style w:type="character" w:styleId="25">
    <w:name w:val="Strong"/>
    <w:basedOn w:val="24"/>
    <w:qFormat/>
    <w:uiPriority w:val="22"/>
    <w:rPr>
      <w:b/>
      <w:bCs/>
    </w:rPr>
  </w:style>
  <w:style w:type="character" w:styleId="26">
    <w:name w:val="Emphasis"/>
    <w:basedOn w:val="24"/>
    <w:qFormat/>
    <w:uiPriority w:val="0"/>
    <w:rPr>
      <w:i/>
    </w:rPr>
  </w:style>
  <w:style w:type="character" w:styleId="27">
    <w:name w:val="Hyperlink"/>
    <w:basedOn w:val="24"/>
    <w:qFormat/>
    <w:uiPriority w:val="0"/>
    <w:rPr>
      <w:color w:val="0000FF"/>
      <w:u w:val="single"/>
    </w:rPr>
  </w:style>
  <w:style w:type="character" w:styleId="28">
    <w:name w:val="footnote reference"/>
    <w:basedOn w:val="24"/>
    <w:qFormat/>
    <w:uiPriority w:val="0"/>
    <w:rPr>
      <w:vertAlign w:val="superscript"/>
    </w:rPr>
  </w:style>
  <w:style w:type="character" w:customStyle="1" w:styleId="29">
    <w:name w:val="标题 2 字符"/>
    <w:basedOn w:val="24"/>
    <w:link w:val="4"/>
    <w:qFormat/>
    <w:uiPriority w:val="9"/>
    <w:rPr>
      <w:rFonts w:ascii="Arial" w:hAnsi="Arial" w:eastAsia="楷体" w:cs="宋体"/>
      <w:b/>
      <w:bCs/>
      <w:sz w:val="32"/>
      <w:szCs w:val="22"/>
    </w:rPr>
  </w:style>
  <w:style w:type="character" w:customStyle="1" w:styleId="30">
    <w:name w:val="标题 1 字符"/>
    <w:link w:val="3"/>
    <w:qFormat/>
    <w:uiPriority w:val="0"/>
    <w:rPr>
      <w:rFonts w:hint="eastAsia" w:ascii="宋体" w:hAnsi="宋体" w:eastAsia="黑体" w:cs="宋体"/>
      <w:kern w:val="44"/>
      <w:sz w:val="32"/>
      <w:szCs w:val="48"/>
    </w:rPr>
  </w:style>
  <w:style w:type="paragraph" w:customStyle="1" w:styleId="31">
    <w:name w:val="段"/>
    <w:qFormat/>
    <w:uiPriority w:val="0"/>
    <w:pPr>
      <w:autoSpaceDE w:val="0"/>
      <w:autoSpaceDN w:val="0"/>
      <w:ind w:firstLine="200" w:firstLineChars="200"/>
      <w:jc w:val="both"/>
    </w:pPr>
    <w:rPr>
      <w:rFonts w:ascii="宋体" w:hAnsi="Calibri" w:eastAsia="宋体" w:cs="Times New Roman"/>
      <w:sz w:val="21"/>
      <w:lang w:val="en-US" w:eastAsia="zh-CN" w:bidi="ar-SA"/>
    </w:rPr>
  </w:style>
  <w:style w:type="paragraph" w:customStyle="1" w:styleId="32">
    <w:name w:val="修订1"/>
    <w:qFormat/>
    <w:uiPriority w:val="99"/>
    <w:rPr>
      <w:rFonts w:ascii="Calibri" w:hAnsi="Calibri" w:eastAsia="宋体" w:cs="Times New Roman"/>
      <w:kern w:val="2"/>
      <w:sz w:val="21"/>
      <w:szCs w:val="24"/>
      <w:lang w:val="en-US" w:eastAsia="zh-CN" w:bidi="ar-SA"/>
    </w:rPr>
  </w:style>
  <w:style w:type="character" w:customStyle="1" w:styleId="33">
    <w:name w:val="正文文本 字符"/>
    <w:basedOn w:val="24"/>
    <w:link w:val="8"/>
    <w:qFormat/>
    <w:uiPriority w:val="99"/>
    <w:rPr>
      <w:rFonts w:ascii="仿宋" w:hAnsi="仿宋" w:eastAsia="仿宋_GB2312"/>
      <w:kern w:val="2"/>
      <w:sz w:val="32"/>
      <w:szCs w:val="24"/>
    </w:rPr>
  </w:style>
  <w:style w:type="paragraph" w:styleId="34">
    <w:name w:val="List Paragraph"/>
    <w:basedOn w:val="1"/>
    <w:qFormat/>
    <w:uiPriority w:val="99"/>
    <w:pPr>
      <w:ind w:firstLine="420" w:firstLineChars="200"/>
    </w:pPr>
  </w:style>
  <w:style w:type="paragraph" w:customStyle="1" w:styleId="35">
    <w:name w:val="Revision_fadaa6bb-d2b1-4c08-a1fd-39e230db549f"/>
    <w:qFormat/>
    <w:uiPriority w:val="99"/>
    <w:rPr>
      <w:rFonts w:ascii="Calibri" w:hAnsi="Calibri" w:eastAsia="宋体" w:cs="Times New Roman"/>
      <w:kern w:val="2"/>
      <w:sz w:val="21"/>
      <w:szCs w:val="24"/>
      <w:lang w:val="en-US" w:eastAsia="zh-CN" w:bidi="ar-SA"/>
    </w:rPr>
  </w:style>
  <w:style w:type="character" w:customStyle="1" w:styleId="36">
    <w:name w:val="font21"/>
    <w:basedOn w:val="24"/>
    <w:qFormat/>
    <w:uiPriority w:val="0"/>
    <w:rPr>
      <w:rFonts w:ascii="方正仿宋_GB2312" w:hAnsi="方正仿宋_GB2312" w:eastAsia="方正仿宋_GB2312" w:cs="方正仿宋_GB2312"/>
      <w:color w:val="000000"/>
      <w:sz w:val="32"/>
      <w:szCs w:val="32"/>
      <w:u w:val="none"/>
    </w:rPr>
  </w:style>
  <w:style w:type="character" w:customStyle="1" w:styleId="37">
    <w:name w:val="font31"/>
    <w:basedOn w:val="24"/>
    <w:qFormat/>
    <w:uiPriority w:val="0"/>
    <w:rPr>
      <w:rFonts w:hint="default" w:ascii="Times New Roman" w:hAnsi="Times New Roman" w:cs="Times New Roman"/>
      <w:color w:val="000000"/>
      <w:sz w:val="36"/>
      <w:szCs w:val="36"/>
      <w:u w:val="none"/>
    </w:rPr>
  </w:style>
  <w:style w:type="character" w:customStyle="1" w:styleId="38">
    <w:name w:val="font61"/>
    <w:basedOn w:val="24"/>
    <w:qFormat/>
    <w:uiPriority w:val="0"/>
    <w:rPr>
      <w:rFonts w:ascii="楷体" w:hAnsi="楷体" w:eastAsia="楷体" w:cs="楷体"/>
      <w:color w:val="000000"/>
      <w:sz w:val="24"/>
      <w:szCs w:val="24"/>
      <w:u w:val="none"/>
    </w:rPr>
  </w:style>
  <w:style w:type="character" w:customStyle="1" w:styleId="39">
    <w:name w:val="font11"/>
    <w:basedOn w:val="24"/>
    <w:qFormat/>
    <w:uiPriority w:val="0"/>
    <w:rPr>
      <w:rFonts w:hint="default" w:ascii="Arial" w:hAnsi="Arial" w:cs="Arial"/>
      <w:color w:val="000000"/>
      <w:sz w:val="20"/>
      <w:szCs w:val="20"/>
      <w:u w:val="none"/>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11684</Words>
  <Characters>12388</Characters>
  <Paragraphs>3028</Paragraphs>
  <TotalTime>2</TotalTime>
  <ScaleCrop>false</ScaleCrop>
  <LinksUpToDate>false</LinksUpToDate>
  <CharactersWithSpaces>13140</CharactersWithSpaces>
  <Application>WPS Office_11.8.2.9520_F1E327BC-269C-435d-A152-05C5408002CA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2024-04-15T22:56:00Z</dcterms:created>
  <dc:creator>g</dc:creator>
  <cp:lastModifiedBy>朱晋莹</cp:lastModifiedBy>
  <cp:lastPrinted>2025-12-01T09:22:19Z</cp:lastPrinted>
  <dcterms:modified xsi:type="dcterms:W3CDTF">2025-12-01T09:22:33Z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2052-11.8.2.9520</vt:lpwstr>
  </property>
  <property fmtid="{D5CDD505-2E9C-101B-9397-08002B2CF9AE}" pid="3" name="ICV">
    <vt:lpwstr>53C2183B628F471A81E3CD87ECE8AE51_13</vt:lpwstr>
  </property>
  <property fmtid="{D5CDD505-2E9C-101B-9397-08002B2CF9AE}" pid="4" name="KSOTemplateDocerSaveRecord">
    <vt:lpwstr>eyJoZGlkIjoiOGFmMjNjZWYwZjgzMjZlNDQ2YmUxODViMTVmYTQwYjgiLCJ1c2VySWQiOiI0NzAzNDUyNjkifQ==</vt:lpwstr>
  </property>
</Properties>
</file>