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overflowPunct/>
        <w:topLinePunct w:val="0"/>
        <w:bidi w:val="0"/>
        <w:spacing w:line="240" w:lineRule="auto"/>
        <w:ind w:left="0" w:leftChars="0" w:firstLine="0" w:firstLineChars="0"/>
        <w:outlineLvl w:val="0"/>
        <w:rPr>
          <w:rStyle w:val="18"/>
          <w:rFonts w:hint="eastAsia" w:ascii="Times New Roman" w:hAnsi="Times New Roman" w:eastAsia="黑体" w:cs="Times New Roman"/>
          <w:b w:val="0"/>
          <w:sz w:val="32"/>
          <w:szCs w:val="32"/>
          <w:highlight w:val="none"/>
          <w:lang w:val="en-US" w:eastAsia="zh-CN"/>
        </w:rPr>
      </w:pPr>
      <w:r>
        <w:rPr>
          <w:rStyle w:val="18"/>
          <w:rFonts w:hint="default" w:ascii="Times New Roman" w:hAnsi="Times New Roman" w:eastAsia="黑体" w:cs="Times New Roman"/>
          <w:b w:val="0"/>
          <w:sz w:val="32"/>
          <w:szCs w:val="32"/>
          <w:highlight w:val="none"/>
        </w:rPr>
        <w:t>附件</w:t>
      </w:r>
      <w:r>
        <w:rPr>
          <w:rStyle w:val="18"/>
          <w:rFonts w:hint="eastAsia" w:ascii="Times New Roman" w:hAnsi="Times New Roman" w:eastAsia="黑体" w:cs="Times New Roman"/>
          <w:b w:val="0"/>
          <w:sz w:val="32"/>
          <w:szCs w:val="32"/>
          <w:highlight w:val="none"/>
          <w:lang w:val="en-US" w:eastAsia="zh-CN"/>
        </w:rPr>
        <w:t>3-1-1</w:t>
      </w:r>
    </w:p>
    <w:p>
      <w:pPr>
        <w:pStyle w:val="2"/>
        <w:rPr>
          <w:rStyle w:val="18"/>
          <w:rFonts w:hint="eastAsia" w:ascii="Times New Roman" w:hAnsi="Times New Roman" w:eastAsia="黑体" w:cs="Times New Roman"/>
          <w:b w:val="0"/>
          <w:sz w:val="32"/>
          <w:szCs w:val="32"/>
          <w:highlight w:val="none"/>
          <w:lang w:val="en-US" w:eastAsia="zh-CN"/>
        </w:rPr>
      </w:pPr>
    </w:p>
    <w:p>
      <w:pPr>
        <w:pStyle w:val="2"/>
        <w:rPr>
          <w:rStyle w:val="18"/>
          <w:rFonts w:hint="eastAsia" w:ascii="Times New Roman" w:hAnsi="Times New Roman" w:eastAsia="黑体" w:cs="Times New Roman"/>
          <w:b w:val="0"/>
          <w:sz w:val="32"/>
          <w:szCs w:val="32"/>
          <w:highlight w:val="none"/>
          <w:lang w:val="en-US" w:eastAsia="zh-CN"/>
        </w:rPr>
      </w:pPr>
    </w:p>
    <w:p>
      <w:pPr>
        <w:pStyle w:val="2"/>
        <w:rPr>
          <w:rStyle w:val="18"/>
          <w:rFonts w:hint="eastAsia" w:ascii="Times New Roman" w:hAnsi="Times New Roman" w:eastAsia="黑体" w:cs="Times New Roman"/>
          <w:b w:val="0"/>
          <w:sz w:val="32"/>
          <w:szCs w:val="32"/>
          <w:highlight w:val="none"/>
          <w:lang w:val="en-US" w:eastAsia="zh-CN"/>
        </w:rPr>
      </w:pPr>
    </w:p>
    <w:p>
      <w:pPr>
        <w:pStyle w:val="2"/>
        <w:rPr>
          <w:rStyle w:val="18"/>
          <w:rFonts w:hint="default" w:ascii="Times New Roman" w:hAnsi="Times New Roman" w:eastAsia="黑体" w:cs="Times New Roman"/>
          <w:b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highlight w:val="none"/>
          <w:lang w:val="en-US" w:eastAsia="zh-CN"/>
        </w:rPr>
      </w:pPr>
      <w:r>
        <w:rPr>
          <w:rFonts w:hint="eastAsia" w:ascii="Times New Roman" w:hAnsi="Times New Roman" w:eastAsia="黑体" w:cs="Times New Roman"/>
          <w:sz w:val="44"/>
          <w:szCs w:val="32"/>
          <w:highlight w:val="none"/>
          <w:lang w:eastAsia="zh-CN"/>
        </w:rPr>
        <w:t>2025年信息化和工业化深度融合典型案例</w:t>
      </w:r>
      <w:r>
        <w:rPr>
          <w:rFonts w:hint="default" w:ascii="Times New Roman" w:hAnsi="Times New Roman" w:eastAsia="黑体" w:cs="Times New Roman"/>
          <w:sz w:val="44"/>
          <w:szCs w:val="32"/>
          <w:highlight w:val="none"/>
          <w:lang w:val="en-US" w:eastAsia="zh-CN"/>
        </w:rPr>
        <w:t>申报书</w:t>
      </w:r>
    </w:p>
    <w:p>
      <w:pPr>
        <w:keepNext w:val="0"/>
        <w:keepLines w:val="0"/>
        <w:pageBreakBefore w:val="0"/>
        <w:widowControl/>
        <w:tabs>
          <w:tab w:val="left" w:pos="5220"/>
        </w:tabs>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黑体" w:cs="Times New Roman"/>
          <w:sz w:val="44"/>
          <w:szCs w:val="32"/>
          <w:highlight w:val="none"/>
          <w:lang w:val="en-US" w:eastAsia="zh-CN"/>
        </w:rPr>
      </w:pPr>
      <w:r>
        <w:rPr>
          <w:rFonts w:hint="default" w:ascii="Times New Roman" w:hAnsi="Times New Roman" w:eastAsia="黑体" w:cs="Times New Roman"/>
          <w:sz w:val="44"/>
          <w:szCs w:val="32"/>
          <w:highlight w:val="none"/>
          <w:lang w:val="en-US" w:eastAsia="zh-CN"/>
        </w:rPr>
        <w:t>（数字领航企业</w:t>
      </w:r>
      <w:r>
        <w:rPr>
          <w:rFonts w:hint="eastAsia" w:ascii="Times New Roman" w:hAnsi="Times New Roman" w:eastAsia="黑体" w:cs="Times New Roman"/>
          <w:sz w:val="44"/>
          <w:szCs w:val="32"/>
          <w:highlight w:val="none"/>
          <w:lang w:val="en-US" w:eastAsia="zh-CN"/>
        </w:rPr>
        <w:t>—大</w:t>
      </w:r>
      <w:r>
        <w:rPr>
          <w:rFonts w:hint="default" w:ascii="Times New Roman" w:hAnsi="Times New Roman" w:eastAsia="黑体" w:cs="Times New Roman"/>
          <w:sz w:val="44"/>
          <w:szCs w:val="32"/>
          <w:highlight w:val="none"/>
          <w:lang w:val="en-US" w:eastAsia="zh-CN"/>
        </w:rPr>
        <w:t>企业方向）</w:t>
      </w:r>
    </w:p>
    <w:p>
      <w:pPr>
        <w:tabs>
          <w:tab w:val="left" w:pos="5220"/>
        </w:tabs>
        <w:spacing w:line="360" w:lineRule="auto"/>
        <w:ind w:firstLine="1285" w:firstLineChars="400"/>
        <w:rPr>
          <w:rFonts w:hint="default" w:ascii="Times New Roman" w:hAnsi="Times New Roman" w:eastAsia="仿宋" w:cs="Times New Roman"/>
          <w:b/>
          <w:sz w:val="32"/>
          <w:szCs w:val="32"/>
          <w:highlight w:val="none"/>
        </w:rPr>
      </w:pPr>
    </w:p>
    <w:p>
      <w:pPr>
        <w:tabs>
          <w:tab w:val="left" w:pos="5220"/>
        </w:tabs>
        <w:spacing w:line="360" w:lineRule="auto"/>
        <w:ind w:firstLine="1285" w:firstLineChars="400"/>
        <w:rPr>
          <w:rFonts w:hint="default" w:ascii="Times New Roman" w:hAnsi="Times New Roman" w:eastAsia="仿宋" w:cs="Times New Roman"/>
          <w:b/>
          <w:sz w:val="32"/>
          <w:szCs w:val="32"/>
          <w:highlight w:val="none"/>
        </w:rPr>
      </w:pPr>
    </w:p>
    <w:p>
      <w:pPr>
        <w:tabs>
          <w:tab w:val="left" w:pos="5220"/>
        </w:tabs>
        <w:spacing w:line="360" w:lineRule="auto"/>
        <w:ind w:firstLine="642" w:firstLineChars="200"/>
        <w:rPr>
          <w:rFonts w:hint="default" w:ascii="Times New Roman" w:hAnsi="Times New Roman" w:eastAsia="仿宋" w:cs="Times New Roman"/>
          <w:b/>
          <w:sz w:val="32"/>
          <w:szCs w:val="32"/>
          <w:highlight w:val="none"/>
        </w:rPr>
      </w:pPr>
    </w:p>
    <w:p>
      <w:pPr>
        <w:spacing w:line="360" w:lineRule="auto"/>
        <w:ind w:firstLine="640" w:firstLineChars="200"/>
        <w:rPr>
          <w:rFonts w:hint="default" w:ascii="Times New Roman" w:hAnsi="Times New Roman" w:eastAsia="仿宋" w:cs="Times New Roman"/>
          <w:sz w:val="32"/>
          <w:szCs w:val="32"/>
          <w:highlight w:val="none"/>
        </w:rPr>
      </w:pPr>
    </w:p>
    <w:p>
      <w:pPr>
        <w:rPr>
          <w:rFonts w:hint="default" w:ascii="Times New Roman" w:hAnsi="Times New Roman" w:eastAsia="黑体" w:cs="Times New Roman"/>
          <w:sz w:val="32"/>
          <w:highlight w:val="none"/>
        </w:rPr>
      </w:pPr>
      <w:r>
        <w:rPr>
          <w:rFonts w:hint="default" w:ascii="Times New Roman" w:hAnsi="Times New Roman" w:eastAsia="黑体" w:cs="Times New Roman"/>
          <w:sz w:val="32"/>
          <w:highlight w:val="none"/>
          <w:lang w:val="en-US" w:eastAsia="zh-CN"/>
        </w:rPr>
        <w:t>案例</w:t>
      </w:r>
      <w:r>
        <w:rPr>
          <w:rFonts w:hint="default" w:ascii="Times New Roman" w:hAnsi="Times New Roman" w:eastAsia="黑体" w:cs="Times New Roman"/>
          <w:sz w:val="32"/>
          <w:highlight w:val="none"/>
        </w:rPr>
        <w:t>名称：</w:t>
      </w:r>
      <w:r>
        <w:rPr>
          <w:rFonts w:hint="default" w:ascii="Times New Roman" w:hAnsi="Times New Roman" w:eastAsia="黑体" w:cs="Times New Roman"/>
          <w:sz w:val="32"/>
          <w:highlight w:val="none"/>
          <w:u w:val="single"/>
        </w:rPr>
        <w:t xml:space="preserve">                                      </w:t>
      </w:r>
    </w:p>
    <w:p>
      <w:pPr>
        <w:widowControl/>
        <w:autoSpaceDN w:val="0"/>
        <w:spacing w:line="560" w:lineRule="exact"/>
        <w:ind w:firstLine="723"/>
        <w:jc w:val="center"/>
        <w:rPr>
          <w:rFonts w:hint="default" w:ascii="Times New Roman" w:hAnsi="Times New Roman" w:eastAsia="楷体_GB2312" w:cs="Times New Roman"/>
          <w:b/>
          <w:kern w:val="0"/>
          <w:sz w:val="36"/>
          <w:highlight w:val="none"/>
        </w:rPr>
      </w:pPr>
    </w:p>
    <w:p>
      <w:pPr>
        <w:widowControl/>
        <w:wordWrap w:val="0"/>
        <w:autoSpaceDN w:val="0"/>
        <w:spacing w:line="560" w:lineRule="exact"/>
        <w:ind w:firstLine="1440" w:firstLineChars="400"/>
        <w:jc w:val="left"/>
        <w:rPr>
          <w:rFonts w:hint="default" w:ascii="Times New Roman" w:hAnsi="Times New Roman" w:eastAsia="仿宋_GB2312" w:cs="Times New Roman"/>
          <w:kern w:val="0"/>
          <w:sz w:val="36"/>
          <w:highlight w:val="none"/>
        </w:rPr>
      </w:pPr>
    </w:p>
    <w:p>
      <w:pPr>
        <w:widowControl/>
        <w:wordWrap w:val="0"/>
        <w:autoSpaceDN w:val="0"/>
        <w:spacing w:line="560" w:lineRule="exact"/>
        <w:ind w:firstLine="1440" w:firstLineChars="400"/>
        <w:jc w:val="left"/>
        <w:rPr>
          <w:rFonts w:hint="default" w:ascii="Times New Roman" w:hAnsi="Times New Roman" w:eastAsia="仿宋_GB2312" w:cs="Times New Roman"/>
          <w:kern w:val="0"/>
          <w:sz w:val="36"/>
          <w:highlight w:val="none"/>
          <w:u w:val="single"/>
        </w:rPr>
      </w:pPr>
      <w:r>
        <w:rPr>
          <w:rFonts w:hint="default" w:ascii="Times New Roman" w:hAnsi="Times New Roman" w:eastAsia="仿宋_GB2312" w:cs="Times New Roman"/>
          <w:kern w:val="0"/>
          <w:sz w:val="36"/>
          <w:highlight w:val="none"/>
        </w:rPr>
        <w:t>申报单位：</w:t>
      </w:r>
      <w:r>
        <w:rPr>
          <w:rFonts w:hint="default" w:ascii="Times New Roman" w:hAnsi="Times New Roman" w:eastAsia="仿宋_GB2312" w:cs="Times New Roman"/>
          <w:kern w:val="0"/>
          <w:sz w:val="36"/>
          <w:highlight w:val="none"/>
          <w:u w:val="single"/>
        </w:rPr>
        <w:t xml:space="preserve">                 （盖章）</w:t>
      </w:r>
    </w:p>
    <w:p>
      <w:pPr>
        <w:widowControl/>
        <w:wordWrap w:val="0"/>
        <w:autoSpaceDN w:val="0"/>
        <w:spacing w:line="560" w:lineRule="exact"/>
        <w:ind w:firstLine="1440" w:firstLineChars="400"/>
        <w:jc w:val="left"/>
        <w:rPr>
          <w:rFonts w:hint="default" w:ascii="Times New Roman" w:hAnsi="Times New Roman" w:eastAsia="仿宋_GB2312" w:cs="Times New Roman"/>
          <w:sz w:val="32"/>
          <w:highlight w:val="none"/>
        </w:rPr>
      </w:pPr>
      <w:r>
        <w:rPr>
          <w:rFonts w:hint="default" w:ascii="Times New Roman" w:hAnsi="Times New Roman" w:eastAsia="仿宋_GB2312" w:cs="Times New Roman"/>
          <w:kern w:val="0"/>
          <w:sz w:val="36"/>
          <w:highlight w:val="none"/>
        </w:rPr>
        <w:t>联 系 人：</w:t>
      </w:r>
      <w:r>
        <w:rPr>
          <w:rFonts w:hint="default" w:ascii="Times New Roman" w:hAnsi="Times New Roman" w:eastAsia="仿宋_GB2312" w:cs="Times New Roman"/>
          <w:kern w:val="0"/>
          <w:sz w:val="36"/>
          <w:highlight w:val="none"/>
          <w:u w:val="single"/>
        </w:rPr>
        <w:t xml:space="preserve">                         </w:t>
      </w:r>
    </w:p>
    <w:p>
      <w:pPr>
        <w:widowControl/>
        <w:wordWrap w:val="0"/>
        <w:autoSpaceDN w:val="0"/>
        <w:spacing w:line="560" w:lineRule="exact"/>
        <w:ind w:firstLine="1440" w:firstLineChars="400"/>
        <w:jc w:val="left"/>
        <w:rPr>
          <w:rFonts w:hint="default" w:ascii="Times New Roman" w:hAnsi="Times New Roman" w:eastAsia="仿宋_GB2312" w:cs="Times New Roman"/>
          <w:sz w:val="32"/>
          <w:highlight w:val="none"/>
          <w:u w:val="single"/>
        </w:rPr>
      </w:pPr>
      <w:r>
        <w:rPr>
          <w:rFonts w:hint="default" w:ascii="Times New Roman" w:hAnsi="Times New Roman" w:eastAsia="仿宋_GB2312" w:cs="Times New Roman"/>
          <w:kern w:val="0"/>
          <w:sz w:val="36"/>
          <w:highlight w:val="none"/>
        </w:rPr>
        <w:t>联系电话：</w:t>
      </w:r>
      <w:r>
        <w:rPr>
          <w:rFonts w:hint="default" w:ascii="Times New Roman" w:hAnsi="Times New Roman" w:eastAsia="仿宋_GB2312" w:cs="Times New Roman"/>
          <w:kern w:val="0"/>
          <w:sz w:val="36"/>
          <w:highlight w:val="none"/>
          <w:u w:val="single"/>
        </w:rPr>
        <w:t xml:space="preserve">                         </w:t>
      </w:r>
    </w:p>
    <w:p>
      <w:pPr>
        <w:tabs>
          <w:tab w:val="left" w:pos="5220"/>
        </w:tabs>
        <w:ind w:firstLine="800"/>
        <w:jc w:val="center"/>
        <w:rPr>
          <w:rFonts w:hint="default" w:ascii="Times New Roman" w:hAnsi="Times New Roman" w:eastAsia="黑体" w:cs="Times New Roman"/>
          <w:sz w:val="40"/>
          <w:szCs w:val="40"/>
          <w:highlight w:val="none"/>
        </w:rPr>
      </w:pPr>
    </w:p>
    <w:p>
      <w:pPr>
        <w:keepNext w:val="0"/>
        <w:keepLines w:val="0"/>
        <w:pageBreakBefore w:val="0"/>
        <w:widowControl w:val="0"/>
        <w:tabs>
          <w:tab w:val="left" w:pos="5220"/>
        </w:tabs>
        <w:kinsoku/>
        <w:wordWrap/>
        <w:overflowPunct/>
        <w:topLinePunct w:val="0"/>
        <w:autoSpaceDE/>
        <w:autoSpaceDN/>
        <w:bidi w:val="0"/>
        <w:adjustRightInd/>
        <w:snapToGrid/>
        <w:ind w:firstLine="0"/>
        <w:jc w:val="center"/>
        <w:textAlignment w:val="auto"/>
        <w:rPr>
          <w:rFonts w:hint="default" w:ascii="Times New Roman" w:hAnsi="Times New Roman" w:eastAsia="仿宋_GB2312" w:cs="Times New Roman"/>
          <w:sz w:val="32"/>
          <w:highlight w:val="none"/>
        </w:rPr>
      </w:pPr>
      <w:r>
        <w:rPr>
          <w:rFonts w:hint="default" w:ascii="Times New Roman" w:hAnsi="Times New Roman" w:eastAsia="黑体" w:cs="Times New Roman"/>
          <w:sz w:val="40"/>
          <w:szCs w:val="40"/>
          <w:highlight w:val="none"/>
        </w:rPr>
        <w:t>工业和信息化部编制</w:t>
      </w:r>
    </w:p>
    <w:p>
      <w:pPr>
        <w:keepNext w:val="0"/>
        <w:keepLines w:val="0"/>
        <w:pageBreakBefore w:val="0"/>
        <w:widowControl w:val="0"/>
        <w:tabs>
          <w:tab w:val="left" w:pos="5220"/>
        </w:tabs>
        <w:kinsoku/>
        <w:wordWrap/>
        <w:overflowPunct/>
        <w:topLinePunct w:val="0"/>
        <w:autoSpaceDE/>
        <w:autoSpaceDN/>
        <w:bidi w:val="0"/>
        <w:adjustRightInd/>
        <w:snapToGrid/>
        <w:ind w:firstLine="0"/>
        <w:jc w:val="center"/>
        <w:textAlignment w:val="auto"/>
        <w:rPr>
          <w:rFonts w:hint="default" w:ascii="Times New Roman" w:hAnsi="Times New Roman" w:eastAsia="黑体" w:cs="Times New Roman"/>
          <w:sz w:val="40"/>
          <w:szCs w:val="40"/>
          <w:highlight w:val="none"/>
        </w:rPr>
      </w:pPr>
      <w:r>
        <w:rPr>
          <w:rFonts w:hint="default" w:ascii="Times New Roman" w:hAnsi="Times New Roman" w:eastAsia="黑体" w:cs="Times New Roman"/>
          <w:sz w:val="40"/>
          <w:szCs w:val="40"/>
          <w:highlight w:val="none"/>
        </w:rPr>
        <w:t>202</w:t>
      </w:r>
      <w:r>
        <w:rPr>
          <w:rFonts w:hint="eastAsia" w:ascii="Times New Roman" w:hAnsi="Times New Roman" w:eastAsia="黑体" w:cs="Times New Roman"/>
          <w:sz w:val="40"/>
          <w:szCs w:val="40"/>
          <w:highlight w:val="none"/>
          <w:lang w:val="en-US" w:eastAsia="zh-CN"/>
        </w:rPr>
        <w:t>5</w:t>
      </w:r>
      <w:r>
        <w:rPr>
          <w:rFonts w:hint="default" w:ascii="Times New Roman" w:hAnsi="Times New Roman" w:eastAsia="黑体" w:cs="Times New Roman"/>
          <w:sz w:val="40"/>
          <w:szCs w:val="40"/>
          <w:highlight w:val="none"/>
        </w:rPr>
        <w:t>年  月</w:t>
      </w:r>
    </w:p>
    <w:p>
      <w:pPr>
        <w:rPr>
          <w:rFonts w:hint="default" w:ascii="Times New Roman" w:hAnsi="Times New Roman" w:cs="Times New Roman"/>
          <w:highlight w:val="none"/>
        </w:rPr>
        <w:sectPr>
          <w:headerReference r:id="rId3" w:type="default"/>
          <w:footerReference r:id="rId4" w:type="default"/>
          <w:pgSz w:w="11906" w:h="16838"/>
          <w:pgMar w:top="1440" w:right="1800" w:bottom="1440" w:left="1800" w:header="851" w:footer="1588" w:gutter="0"/>
          <w:pgBorders>
            <w:top w:val="none" w:sz="0" w:space="0"/>
            <w:left w:val="none" w:sz="0" w:space="0"/>
            <w:bottom w:val="none" w:sz="0" w:space="0"/>
            <w:right w:val="none" w:sz="0" w:space="0"/>
          </w:pgBorders>
          <w:pgNumType w:fmt="decimal"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default" w:ascii="Times New Roman" w:hAnsi="Times New Roman" w:eastAsia="黑体" w:cs="Times New Roman"/>
          <w:sz w:val="44"/>
          <w:szCs w:val="36"/>
          <w:highlight w:val="none"/>
        </w:rPr>
      </w:pPr>
      <w:r>
        <w:rPr>
          <w:rFonts w:hint="default" w:ascii="Times New Roman" w:hAnsi="Times New Roman" w:eastAsia="黑体" w:cs="Times New Roman"/>
          <w:sz w:val="44"/>
          <w:szCs w:val="36"/>
          <w:highlight w:val="none"/>
        </w:rPr>
        <w:t>填 写 说 明</w:t>
      </w:r>
    </w:p>
    <w:p>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default" w:ascii="Times New Roman" w:hAnsi="Times New Roman" w:eastAsia="黑体" w:cs="Times New Roman"/>
          <w:sz w:val="44"/>
          <w:szCs w:val="36"/>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1.</w:t>
      </w:r>
      <w:r>
        <w:rPr>
          <w:rFonts w:hint="eastAsia" w:ascii="Times New Roman" w:hAnsi="Times New Roman" w:cs="仿宋_GB2312"/>
          <w:bCs/>
          <w:sz w:val="32"/>
          <w:szCs w:val="32"/>
          <w:lang w:val="en-US" w:eastAsia="zh-CN"/>
        </w:rPr>
        <w:t>平台上传材料时，申报书正文需打印盖章后，扫描形成PDF文件进行上传，所有附件材料单独形成一个PDF文件上传。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sz w:val="32"/>
          <w:szCs w:val="32"/>
        </w:rPr>
      </w:pPr>
      <w:r>
        <w:rPr>
          <w:rFonts w:hint="eastAsia" w:ascii="Times New Roman" w:hAnsi="Times New Roman" w:eastAsia="仿宋_GB2312" w:cs="仿宋_GB2312"/>
          <w:bCs/>
          <w:sz w:val="32"/>
          <w:szCs w:val="32"/>
        </w:rPr>
        <w:t>2.正文请用A4幅面编辑</w:t>
      </w:r>
      <w:r>
        <w:rPr>
          <w:rFonts w:hint="eastAsia" w:ascii="Times New Roman" w:hAnsi="Times New Roman" w:cs="仿宋_GB2312"/>
          <w:bCs/>
          <w:sz w:val="32"/>
          <w:szCs w:val="32"/>
          <w:lang w:eastAsia="zh-CN"/>
        </w:rPr>
        <w:t>，</w:t>
      </w:r>
      <w:r>
        <w:rPr>
          <w:rFonts w:hint="eastAsia" w:ascii="Times New Roman" w:hAnsi="Times New Roman" w:eastAsia="仿宋_GB2312" w:cs="仿宋_GB2312"/>
          <w:bCs/>
          <w:sz w:val="32"/>
          <w:szCs w:val="32"/>
        </w:rPr>
        <w:t>字体为3号仿宋体，单倍行距；一级标题3号黑体；二级标题3号楷体。</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sz w:val="32"/>
          <w:szCs w:val="32"/>
          <w:highlight w:val="none"/>
        </w:rPr>
      </w:pPr>
      <w:r>
        <w:rPr>
          <w:rFonts w:hint="eastAsia" w:ascii="Times New Roman" w:hAnsi="Times New Roman" w:cs="仿宋_GB2312"/>
          <w:bCs/>
          <w:sz w:val="32"/>
          <w:szCs w:val="32"/>
          <w:highlight w:val="none"/>
          <w:lang w:val="en-US" w:eastAsia="zh-CN"/>
        </w:rPr>
        <w:t>3</w:t>
      </w:r>
      <w:r>
        <w:rPr>
          <w:rFonts w:hint="eastAsia" w:ascii="Times New Roman" w:hAnsi="Times New Roman" w:eastAsia="仿宋_GB2312" w:cs="仿宋_GB2312"/>
          <w:bCs/>
          <w:sz w:val="32"/>
          <w:szCs w:val="32"/>
          <w:highlight w:val="none"/>
        </w:rPr>
        <w:t>.表格中相关</w:t>
      </w:r>
      <w:r>
        <w:rPr>
          <w:rFonts w:hint="eastAsia" w:ascii="Times New Roman" w:hAnsi="Times New Roman" w:eastAsia="仿宋_GB2312" w:cs="仿宋_GB2312"/>
          <w:bCs/>
          <w:sz w:val="32"/>
          <w:szCs w:val="32"/>
          <w:highlight w:val="none"/>
          <w:lang w:val="en-US" w:eastAsia="zh-CN"/>
        </w:rPr>
        <w:t>内容</w:t>
      </w:r>
      <w:r>
        <w:rPr>
          <w:rFonts w:hint="eastAsia" w:ascii="Times New Roman" w:hAnsi="Times New Roman" w:eastAsia="仿宋_GB2312" w:cs="仿宋_GB2312"/>
          <w:bCs/>
          <w:sz w:val="32"/>
          <w:szCs w:val="32"/>
          <w:highlight w:val="none"/>
        </w:rPr>
        <w:t>请根据实际情况填写</w:t>
      </w:r>
      <w:r>
        <w:rPr>
          <w:rFonts w:hint="eastAsia" w:ascii="Times New Roman" w:hAnsi="Times New Roman" w:eastAsia="仿宋_GB2312" w:cs="仿宋_GB2312"/>
          <w:bCs/>
          <w:sz w:val="32"/>
          <w:szCs w:val="32"/>
          <w:highlight w:val="none"/>
          <w:lang w:eastAsia="zh-CN"/>
        </w:rPr>
        <w:t>，</w:t>
      </w:r>
      <w:r>
        <w:rPr>
          <w:rFonts w:hint="eastAsia" w:ascii="Times New Roman" w:hAnsi="Times New Roman" w:eastAsia="仿宋_GB2312" w:cs="仿宋_GB2312"/>
          <w:bCs/>
          <w:sz w:val="32"/>
          <w:szCs w:val="32"/>
          <w:highlight w:val="none"/>
          <w:lang w:val="en-US" w:eastAsia="zh-CN"/>
        </w:rPr>
        <w:t>并按要求在</w:t>
      </w:r>
      <w:r>
        <w:rPr>
          <w:rFonts w:hint="eastAsia" w:ascii="Times New Roman" w:hAnsi="Times New Roman" w:eastAsia="仿宋_GB2312" w:cs="仿宋_GB2312"/>
          <w:bCs/>
          <w:sz w:val="32"/>
          <w:szCs w:val="32"/>
          <w:highlight w:val="none"/>
        </w:rPr>
        <w:t>附件中提供截图、</w:t>
      </w:r>
      <w:r>
        <w:rPr>
          <w:rFonts w:hint="eastAsia" w:ascii="Times New Roman" w:hAnsi="Times New Roman" w:cs="仿宋_GB2312"/>
          <w:bCs/>
          <w:sz w:val="32"/>
          <w:szCs w:val="32"/>
          <w:highlight w:val="none"/>
          <w:lang w:val="en-US" w:eastAsia="zh-CN"/>
        </w:rPr>
        <w:t>证明材料</w:t>
      </w:r>
      <w:r>
        <w:rPr>
          <w:rFonts w:hint="eastAsia" w:ascii="Times New Roman" w:hAnsi="Times New Roman" w:eastAsia="仿宋_GB2312" w:cs="仿宋_GB2312"/>
          <w:bCs/>
          <w:sz w:val="32"/>
          <w:szCs w:val="32"/>
          <w:highlight w:val="none"/>
        </w:rPr>
        <w:t>、复印件等相关证明材料。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仿宋_GB2312"/>
          <w:bCs/>
          <w:sz w:val="32"/>
          <w:szCs w:val="32"/>
          <w:lang w:val="en-US"/>
        </w:rPr>
      </w:pPr>
      <w:r>
        <w:rPr>
          <w:rFonts w:hint="eastAsia" w:ascii="Times New Roman" w:hAnsi="Times New Roman" w:eastAsia="仿宋_GB2312" w:cs="仿宋_GB2312"/>
          <w:bCs/>
          <w:sz w:val="32"/>
          <w:szCs w:val="32"/>
          <w:lang w:val="en-US" w:eastAsia="zh-CN"/>
        </w:rPr>
        <w:t>4</w:t>
      </w:r>
      <w:r>
        <w:rPr>
          <w:rFonts w:hint="eastAsia" w:ascii="Times New Roman" w:hAnsi="Times New Roman" w:eastAsia="仿宋_GB2312" w:cs="仿宋_GB2312"/>
          <w:bCs/>
          <w:sz w:val="32"/>
          <w:szCs w:val="32"/>
        </w:rPr>
        <w:t>.表格中</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lang w:val="en-US" w:eastAsia="zh-CN"/>
        </w:rPr>
        <w:t>详细描述</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lang w:val="en-US" w:eastAsia="zh-CN"/>
        </w:rPr>
        <w:t>的内容，需根据实际情况自行拟定细分目录</w:t>
      </w:r>
      <w:r>
        <w:rPr>
          <w:rFonts w:hint="eastAsia" w:ascii="Times New Roman" w:hAnsi="Times New Roman" w:cs="仿宋_GB2312"/>
          <w:bCs/>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sz w:val="32"/>
          <w:szCs w:val="32"/>
          <w:highlight w:val="none"/>
        </w:rPr>
      </w:pPr>
      <w:r>
        <w:rPr>
          <w:rFonts w:hint="eastAsia" w:ascii="Times New Roman" w:hAnsi="Times New Roman" w:cs="仿宋_GB2312"/>
          <w:bCs/>
          <w:sz w:val="32"/>
          <w:szCs w:val="32"/>
          <w:highlight w:val="none"/>
          <w:lang w:val="en-US" w:eastAsia="zh-CN"/>
        </w:rPr>
        <w:t>5</w:t>
      </w:r>
      <w:r>
        <w:rPr>
          <w:rFonts w:hint="eastAsia" w:ascii="Times New Roman" w:hAnsi="Times New Roman" w:eastAsia="仿宋_GB2312" w:cs="仿宋_GB2312"/>
          <w:bCs/>
          <w:sz w:val="32"/>
          <w:szCs w:val="32"/>
          <w:highlight w:val="none"/>
        </w:rPr>
        <w:t>.申报书中需根据实际情况</w:t>
      </w:r>
      <w:r>
        <w:rPr>
          <w:rFonts w:hint="eastAsia" w:ascii="Times New Roman" w:hAnsi="Times New Roman" w:eastAsia="仿宋_GB2312" w:cs="仿宋_GB2312"/>
          <w:bCs/>
          <w:sz w:val="32"/>
          <w:szCs w:val="32"/>
          <w:highlight w:val="none"/>
          <w:lang w:val="en-US" w:eastAsia="zh-CN"/>
        </w:rPr>
        <w:t>自行拓展页面</w:t>
      </w:r>
      <w:r>
        <w:rPr>
          <w:rFonts w:hint="eastAsia" w:ascii="Times New Roman" w:hAnsi="Times New Roman" w:eastAsia="仿宋_GB2312" w:cs="仿宋_GB2312"/>
          <w:bCs/>
          <w:sz w:val="32"/>
          <w:szCs w:val="32"/>
          <w:highlight w:val="none"/>
        </w:rPr>
        <w:t>。</w:t>
      </w:r>
    </w:p>
    <w:p>
      <w:pPr>
        <w:spacing w:line="560" w:lineRule="exact"/>
        <w:ind w:firstLine="640" w:firstLineChars="200"/>
        <w:jc w:val="both"/>
        <w:rPr>
          <w:rFonts w:hint="eastAsia" w:ascii="Times New Roman" w:hAnsi="Times New Roman" w:eastAsia="仿宋_GB2312" w:cs="仿宋_GB2312"/>
          <w:bCs/>
          <w:sz w:val="32"/>
          <w:szCs w:val="32"/>
          <w:highlight w:val="none"/>
        </w:rPr>
      </w:pPr>
      <w:r>
        <w:rPr>
          <w:rFonts w:hint="eastAsia" w:ascii="Times New Roman" w:hAnsi="Times New Roman" w:cs="仿宋_GB2312"/>
          <w:bCs/>
          <w:sz w:val="32"/>
          <w:szCs w:val="32"/>
          <w:highlight w:val="none"/>
          <w:lang w:val="en-US" w:eastAsia="zh-CN"/>
        </w:rPr>
        <w:t>6</w:t>
      </w:r>
      <w:r>
        <w:rPr>
          <w:rFonts w:hint="eastAsia" w:ascii="Times New Roman" w:hAnsi="Times New Roman" w:eastAsia="仿宋_GB2312" w:cs="仿宋_GB2312"/>
          <w:bCs/>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申报</w:t>
      </w:r>
      <w:r>
        <w:rPr>
          <w:rFonts w:hint="default" w:ascii="Times New Roman" w:hAnsi="Times New Roman" w:eastAsia="仿宋_GB2312" w:cs="Times New Roman"/>
          <w:sz w:val="32"/>
          <w:szCs w:val="32"/>
          <w:highlight w:val="none"/>
        </w:rPr>
        <w:t>主体应是制造业企业，在中华人民共和国境内注册，具备独立法人资格，具有较好的技术</w:t>
      </w:r>
      <w:r>
        <w:rPr>
          <w:rFonts w:hint="default" w:ascii="Times New Roman" w:hAnsi="Times New Roman" w:eastAsia="仿宋_GB2312" w:cs="Times New Roman"/>
          <w:sz w:val="32"/>
          <w:szCs w:val="32"/>
          <w:highlight w:val="none"/>
          <w:lang w:val="en-US" w:eastAsia="zh-CN"/>
        </w:rPr>
        <w:t>创新</w:t>
      </w:r>
      <w:r>
        <w:rPr>
          <w:rFonts w:hint="default" w:ascii="Times New Roman" w:hAnsi="Times New Roman" w:eastAsia="仿宋_GB2312" w:cs="Times New Roman"/>
          <w:sz w:val="32"/>
          <w:szCs w:val="32"/>
          <w:highlight w:val="none"/>
        </w:rPr>
        <w:t>研发和融合发展能力。</w:t>
      </w:r>
      <w:r>
        <w:rPr>
          <w:rFonts w:hint="eastAsia" w:ascii="Times New Roman" w:hAnsi="Times New Roman" w:eastAsia="仿宋_GB2312" w:cs="仿宋_GB2312"/>
          <w:bCs/>
          <w:sz w:val="32"/>
          <w:szCs w:val="32"/>
          <w:highlight w:val="none"/>
          <w:lang w:val="en-US" w:eastAsia="zh-CN"/>
        </w:rPr>
        <w:t>不支持联合体申报</w:t>
      </w:r>
      <w:r>
        <w:rPr>
          <w:rFonts w:hint="eastAsia" w:ascii="Times New Roman" w:hAnsi="Times New Roman" w:eastAsia="仿宋_GB2312" w:cs="仿宋_GB2312"/>
          <w:bCs/>
          <w:sz w:val="32"/>
          <w:szCs w:val="32"/>
          <w:highlight w:val="none"/>
        </w:rPr>
        <w:t>。</w:t>
      </w:r>
    </w:p>
    <w:p>
      <w:pPr>
        <w:spacing w:line="560" w:lineRule="exact"/>
        <w:ind w:firstLine="640" w:firstLineChars="200"/>
        <w:jc w:val="both"/>
        <w:rPr>
          <w:rFonts w:hint="eastAsia" w:ascii="Times New Roman" w:hAnsi="Times New Roman" w:eastAsia="仿宋_GB2312" w:cs="仿宋_GB2312"/>
          <w:bCs/>
          <w:sz w:val="32"/>
          <w:szCs w:val="32"/>
          <w:highlight w:val="none"/>
        </w:rPr>
      </w:pPr>
      <w:r>
        <w:rPr>
          <w:rFonts w:hint="eastAsia" w:ascii="Times New Roman" w:hAnsi="Times New Roman" w:cs="仿宋_GB2312"/>
          <w:bCs/>
          <w:sz w:val="32"/>
          <w:szCs w:val="32"/>
          <w:highlight w:val="none"/>
          <w:lang w:val="en-US" w:eastAsia="zh-CN"/>
        </w:rPr>
        <w:t>7</w:t>
      </w:r>
      <w:r>
        <w:rPr>
          <w:rFonts w:hint="eastAsia" w:ascii="Times New Roman" w:hAnsi="Times New Roman" w:eastAsia="仿宋_GB2312" w:cs="仿宋_GB2312"/>
          <w:bCs/>
          <w:sz w:val="32"/>
          <w:szCs w:val="32"/>
          <w:highlight w:val="none"/>
          <w:lang w:val="en-US" w:eastAsia="zh-CN"/>
        </w:rPr>
        <w:t>.</w:t>
      </w:r>
      <w:r>
        <w:rPr>
          <w:rFonts w:hint="eastAsia" w:ascii="Times New Roman" w:hAnsi="Times New Roman" w:cs="仿宋_GB2312"/>
          <w:bCs/>
          <w:szCs w:val="32"/>
          <w:highlight w:val="none"/>
        </w:rPr>
        <w:t>联系人及联系方式：</w:t>
      </w:r>
      <w:r>
        <w:rPr>
          <w:rFonts w:hint="eastAsia" w:ascii="Times New Roman" w:hAnsi="Times New Roman" w:eastAsia="仿宋_GB2312" w:cs="仿宋_GB2312"/>
          <w:bCs/>
          <w:sz w:val="32"/>
          <w:szCs w:val="32"/>
          <w:highlight w:val="none"/>
        </w:rPr>
        <w:t>牟华伟 18811126277</w:t>
      </w:r>
    </w:p>
    <w:p>
      <w:pPr>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br w:type="page"/>
      </w:r>
    </w:p>
    <w:p>
      <w:pPr>
        <w:pStyle w:val="3"/>
        <w:snapToGrid w:val="0"/>
        <w:spacing w:line="360" w:lineRule="auto"/>
        <w:rPr>
          <w:rFonts w:hint="default" w:ascii="Times New Roman" w:hAnsi="Times New Roman" w:eastAsia="黑体" w:cs="Times New Roman"/>
          <w:b w:val="0"/>
          <w:sz w:val="32"/>
          <w:highlight w:val="none"/>
        </w:rPr>
      </w:pPr>
      <w:r>
        <w:rPr>
          <w:rFonts w:hint="default" w:ascii="Times New Roman" w:hAnsi="Times New Roman" w:eastAsia="黑体" w:cs="Times New Roman"/>
          <w:bCs w:val="0"/>
          <w:sz w:val="32"/>
          <w:highlight w:val="none"/>
        </w:rPr>
        <w:t>一、基本信息</w:t>
      </w:r>
    </w:p>
    <w:tbl>
      <w:tblPr>
        <w:tblStyle w:val="15"/>
        <w:tblW w:w="9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2"/>
        <w:gridCol w:w="1982"/>
        <w:gridCol w:w="1982"/>
        <w:gridCol w:w="1982"/>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企业名称</w:t>
            </w:r>
          </w:p>
        </w:tc>
        <w:tc>
          <w:tcPr>
            <w:tcW w:w="9916" w:type="dxa"/>
            <w:gridSpan w:val="4"/>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default" w:ascii="Times New Roman" w:hAnsi="Times New Roman" w:eastAsia="仿宋_GB2312" w:cs="Times New Roman"/>
                <w:sz w:val="24"/>
                <w:highlight w:val="none"/>
                <w:lang w:val="en-US" w:eastAsia="zh-CN"/>
              </w:rPr>
              <w:t>注册资本（万元）</w:t>
            </w:r>
          </w:p>
        </w:tc>
        <w:tc>
          <w:tcPr>
            <w:tcW w:w="9916" w:type="dxa"/>
            <w:gridSpan w:val="2"/>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r>
              <w:rPr>
                <w:rFonts w:hint="eastAsia" w:ascii="Times New Roman" w:hAnsi="Times New Roman" w:eastAsia="仿宋_GB2312" w:cs="Times New Roman"/>
                <w:sz w:val="24"/>
                <w:highlight w:val="none"/>
              </w:rPr>
              <w:t>成立时间</w:t>
            </w: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lang w:val="en-US" w:eastAsia="zh-CN"/>
              </w:rPr>
            </w:pPr>
            <w:r>
              <w:rPr>
                <w:rFonts w:hint="default" w:ascii="Times New Roman" w:hAnsi="Times New Roman" w:eastAsia="仿宋_GB2312" w:cs="Times New Roman"/>
                <w:sz w:val="24"/>
                <w:highlight w:val="none"/>
                <w:lang w:val="en-US" w:eastAsia="zh-CN"/>
              </w:rPr>
              <w:t>企业注册地</w:t>
            </w:r>
          </w:p>
        </w:tc>
        <w:tc>
          <w:tcPr>
            <w:tcW w:w="9916" w:type="dxa"/>
            <w:gridSpan w:val="4"/>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lang w:val="en-US" w:eastAsia="zh-CN"/>
              </w:rPr>
            </w:pPr>
            <w:r>
              <w:rPr>
                <w:rFonts w:hint="default" w:ascii="Times New Roman" w:hAnsi="Times New Roman" w:eastAsia="仿宋_GB2312" w:cs="Times New Roman"/>
                <w:sz w:val="24"/>
                <w:highlight w:val="none"/>
                <w:lang w:val="en-US" w:eastAsia="zh-CN"/>
              </w:rPr>
              <w:t>通讯地址</w:t>
            </w:r>
          </w:p>
        </w:tc>
        <w:tc>
          <w:tcPr>
            <w:tcW w:w="9916" w:type="dxa"/>
            <w:gridSpan w:val="4"/>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lang w:val="en-US" w:eastAsia="zh-CN"/>
              </w:rPr>
            </w:pPr>
            <w:r>
              <w:rPr>
                <w:rFonts w:hint="eastAsia" w:ascii="Times New Roman" w:hAnsi="Times New Roman" w:eastAsia="仿宋_GB2312" w:cs="Times New Roman"/>
                <w:sz w:val="24"/>
                <w:highlight w:val="none"/>
              </w:rPr>
              <w:t>组织机构代码</w:t>
            </w:r>
          </w:p>
        </w:tc>
        <w:tc>
          <w:tcPr>
            <w:tcW w:w="9916" w:type="dxa"/>
            <w:gridSpan w:val="4"/>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lang w:val="en-US" w:eastAsia="zh-CN"/>
              </w:rPr>
            </w:pPr>
            <w:r>
              <w:rPr>
                <w:rFonts w:hint="default" w:ascii="Times New Roman" w:hAnsi="Times New Roman" w:eastAsia="仿宋_GB2312" w:cs="Times New Roman"/>
                <w:sz w:val="24"/>
                <w:highlight w:val="none"/>
                <w:lang w:val="en-US" w:eastAsia="zh-CN"/>
              </w:rPr>
              <w:t>营业收入（万元）</w:t>
            </w:r>
          </w:p>
        </w:tc>
        <w:tc>
          <w:tcPr>
            <w:tcW w:w="9916" w:type="dxa"/>
            <w:gridSpan w:val="2"/>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c>
          <w:tcPr>
            <w:tcW w:w="9916" w:type="dxa"/>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lang w:val="en-US" w:eastAsia="zh-CN"/>
              </w:rPr>
            </w:pPr>
            <w:r>
              <w:rPr>
                <w:rFonts w:hint="eastAsia" w:ascii="Times New Roman" w:hAnsi="Times New Roman" w:eastAsia="仿宋_GB2312" w:cs="Times New Roman"/>
                <w:sz w:val="24"/>
                <w:highlight w:val="none"/>
              </w:rPr>
              <w:t>从业人数（202</w:t>
            </w:r>
            <w:r>
              <w:rPr>
                <w:rFonts w:hint="default" w:ascii="Times New Roman" w:hAnsi="Times New Roman" w:eastAsia="仿宋_GB2312" w:cs="Times New Roman"/>
                <w:sz w:val="24"/>
                <w:highlight w:val="none"/>
                <w:lang w:val="en-US" w:eastAsia="zh-CN"/>
              </w:rPr>
              <w:t>4</w:t>
            </w:r>
            <w:r>
              <w:rPr>
                <w:rFonts w:hint="eastAsia" w:ascii="Times New Roman" w:hAnsi="Times New Roman" w:eastAsia="仿宋_GB2312" w:cs="Times New Roman"/>
                <w:sz w:val="24"/>
                <w:highlight w:val="none"/>
              </w:rPr>
              <w:t>年）</w:t>
            </w:r>
          </w:p>
        </w:tc>
        <w:tc>
          <w:tcPr>
            <w:tcW w:w="9916" w:type="dxa"/>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所处行业</w:t>
            </w:r>
          </w:p>
        </w:tc>
        <w:tc>
          <w:tcPr>
            <w:tcW w:w="9916" w:type="dxa"/>
            <w:gridSpan w:val="4"/>
            <w:noWrap w:val="0"/>
            <w:vAlign w:val="top"/>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楷体" w:cs="Times New Roman"/>
                <w:sz w:val="24"/>
                <w:highlight w:val="none"/>
                <w:lang w:val="en-US" w:eastAsia="zh-CN"/>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钢铁</w:t>
            </w:r>
            <w:r>
              <w:rPr>
                <w:rFonts w:hint="eastAsia" w:ascii="Times New Roman" w:hAnsi="Times New Roman" w:eastAsia="楷体" w:cs="Times New Roman"/>
                <w:sz w:val="24"/>
                <w:highlight w:val="none"/>
                <w:lang w:eastAsia="zh-CN"/>
              </w:rPr>
              <w:t xml:space="preserve"> □</w:t>
            </w:r>
            <w:r>
              <w:rPr>
                <w:rFonts w:hint="default" w:ascii="Times New Roman" w:hAnsi="Times New Roman" w:eastAsia="楷体" w:cs="Times New Roman"/>
                <w:sz w:val="24"/>
                <w:highlight w:val="none"/>
              </w:rPr>
              <w:t>有色金属</w:t>
            </w:r>
            <w:r>
              <w:rPr>
                <w:rFonts w:hint="eastAsia" w:ascii="Times New Roman" w:hAnsi="Times New Roman" w:eastAsia="楷体" w:cs="Times New Roman"/>
                <w:sz w:val="24"/>
                <w:highlight w:val="none"/>
                <w:lang w:eastAsia="zh-CN"/>
              </w:rPr>
              <w:t xml:space="preserve"> □</w:t>
            </w:r>
            <w:r>
              <w:rPr>
                <w:rFonts w:hint="default" w:ascii="Times New Roman" w:hAnsi="Times New Roman" w:eastAsia="楷体" w:cs="Times New Roman"/>
                <w:sz w:val="24"/>
                <w:highlight w:val="none"/>
              </w:rPr>
              <w:t>石油化工</w:t>
            </w:r>
            <w:r>
              <w:rPr>
                <w:rFonts w:hint="eastAsia" w:ascii="Times New Roman" w:hAnsi="Times New Roman" w:eastAsia="楷体" w:cs="Times New Roman"/>
                <w:sz w:val="24"/>
                <w:highlight w:val="none"/>
                <w:lang w:eastAsia="zh-CN"/>
              </w:rPr>
              <w:t xml:space="preserve"> □</w:t>
            </w:r>
            <w:r>
              <w:rPr>
                <w:rFonts w:hint="default" w:ascii="Times New Roman" w:hAnsi="Times New Roman" w:eastAsia="楷体" w:cs="Times New Roman"/>
                <w:sz w:val="24"/>
                <w:highlight w:val="none"/>
              </w:rPr>
              <w:t>煤炭</w:t>
            </w:r>
            <w:r>
              <w:rPr>
                <w:rFonts w:hint="eastAsia" w:ascii="Times New Roman" w:hAnsi="Times New Roman" w:eastAsia="楷体" w:cs="Times New Roman"/>
                <w:sz w:val="24"/>
                <w:highlight w:val="none"/>
                <w:lang w:eastAsia="zh-CN"/>
              </w:rPr>
              <w:t xml:space="preserve"> □</w:t>
            </w:r>
            <w:r>
              <w:rPr>
                <w:rFonts w:hint="default" w:ascii="Times New Roman" w:hAnsi="Times New Roman" w:eastAsia="楷体" w:cs="Times New Roman"/>
                <w:sz w:val="24"/>
                <w:highlight w:val="none"/>
              </w:rPr>
              <w:t>电力</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轻工</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纺织</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航空航天</w:t>
            </w:r>
            <w:r>
              <w:rPr>
                <w:rFonts w:hint="eastAsia" w:ascii="Times New Roman" w:hAnsi="Times New Roman" w:eastAsia="楷体" w:cs="Times New Roman"/>
                <w:sz w:val="24"/>
                <w:highlight w:val="none"/>
                <w:lang w:eastAsia="zh-CN"/>
              </w:rPr>
              <w:t xml:space="preserve"> □</w:t>
            </w:r>
            <w:r>
              <w:rPr>
                <w:rFonts w:hint="default" w:ascii="Times New Roman" w:hAnsi="Times New Roman" w:eastAsia="楷体" w:cs="Times New Roman"/>
                <w:sz w:val="24"/>
                <w:highlight w:val="none"/>
              </w:rPr>
              <w:t>船舶</w:t>
            </w:r>
            <w:r>
              <w:rPr>
                <w:rFonts w:hint="eastAsia" w:ascii="Times New Roman" w:hAnsi="Times New Roman" w:eastAsia="楷体" w:cs="Times New Roman"/>
                <w:sz w:val="24"/>
                <w:highlight w:val="none"/>
                <w:lang w:eastAsia="zh-CN"/>
              </w:rPr>
              <w:t xml:space="preserve"> □</w:t>
            </w:r>
            <w:r>
              <w:rPr>
                <w:rFonts w:hint="default" w:ascii="Times New Roman" w:hAnsi="Times New Roman" w:eastAsia="楷体" w:cs="Times New Roman"/>
                <w:sz w:val="24"/>
                <w:highlight w:val="none"/>
              </w:rPr>
              <w:t xml:space="preserve">轨道交通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机械制造</w:t>
            </w:r>
            <w:r>
              <w:rPr>
                <w:rFonts w:hint="eastAsia" w:ascii="Times New Roman" w:hAnsi="Times New Roman" w:eastAsia="楷体" w:cs="Times New Roman"/>
                <w:sz w:val="24"/>
                <w:highlight w:val="none"/>
                <w:lang w:val="en-US" w:eastAsia="zh-CN"/>
              </w:rPr>
              <w:t xml:space="preserve"> </w:t>
            </w:r>
          </w:p>
          <w:p>
            <w:pPr>
              <w:widowControl/>
              <w:snapToGrid w:val="0"/>
              <w:rPr>
                <w:rFonts w:hint="default" w:ascii="Times New Roman" w:hAnsi="Times New Roman" w:eastAsia="楷体" w:cs="Times New Roman"/>
                <w:sz w:val="24"/>
                <w:highlight w:val="none"/>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电子信息</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 xml:space="preserve">汽车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其他</w:t>
            </w:r>
            <w:r>
              <w:rPr>
                <w:rFonts w:hint="default" w:ascii="Times New Roman" w:hAnsi="Times New Roman" w:eastAsia="楷体" w:cs="Times New Roman"/>
                <w:sz w:val="24"/>
                <w:highlight w:val="none"/>
                <w:u w:val="single"/>
              </w:rPr>
              <w:t xml:space="preserve">       </w:t>
            </w:r>
            <w:r>
              <w:rPr>
                <w:rFonts w:hint="default" w:ascii="Times New Roman" w:hAnsi="Times New Roman" w:eastAsia="楷体" w:cs="Times New Roman"/>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9916" w:type="dxa"/>
            <w:vMerge w:val="restart"/>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联系人</w:t>
            </w: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姓名</w:t>
            </w: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电话</w:t>
            </w: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9916"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职务</w:t>
            </w: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手机</w:t>
            </w: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9916"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传真</w:t>
            </w: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E-mail</w:t>
            </w:r>
          </w:p>
        </w:tc>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916" w:type="dxa"/>
            <w:gridSpan w:val="2"/>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r>
              <w:rPr>
                <w:rFonts w:hint="eastAsia" w:ascii="Times New Roman" w:hAnsi="Times New Roman" w:eastAsia="仿宋_GB2312" w:cs="Times New Roman"/>
                <w:sz w:val="24"/>
                <w:highlight w:val="none"/>
              </w:rPr>
              <w:t>总资产（万元）</w:t>
            </w:r>
          </w:p>
        </w:tc>
        <w:tc>
          <w:tcPr>
            <w:tcW w:w="9916" w:type="dxa"/>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c>
          <w:tcPr>
            <w:tcW w:w="9916" w:type="dxa"/>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负债率</w:t>
            </w:r>
          </w:p>
        </w:tc>
        <w:tc>
          <w:tcPr>
            <w:tcW w:w="9916" w:type="dxa"/>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kern w:val="2"/>
                <w:sz w:val="24"/>
                <w:szCs w:val="24"/>
                <w:highlight w:val="none"/>
              </w:rPr>
            </w:pPr>
            <w:r>
              <w:rPr>
                <w:rFonts w:hint="eastAsia" w:ascii="Times New Roman" w:hAnsi="Times New Roman" w:eastAsia="仿宋_GB2312" w:cs="Times New Roman"/>
                <w:sz w:val="24"/>
                <w:highlight w:val="none"/>
              </w:rPr>
              <w:t>企业简介</w:t>
            </w:r>
          </w:p>
        </w:tc>
        <w:tc>
          <w:tcPr>
            <w:tcW w:w="9916" w:type="dxa"/>
            <w:gridSpan w:val="4"/>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textAlignment w:val="auto"/>
              <w:rPr>
                <w:rFonts w:hint="default" w:ascii="Times New Roman" w:hAnsi="Times New Roman" w:eastAsia="楷体" w:cs="Times New Roman"/>
                <w:sz w:val="24"/>
                <w:highlight w:val="none"/>
              </w:rPr>
            </w:pPr>
            <w:r>
              <w:rPr>
                <w:rFonts w:hint="default" w:ascii="Times New Roman" w:hAnsi="Times New Roman" w:eastAsia="楷体" w:cs="Times New Roman"/>
                <w:sz w:val="24"/>
                <w:highlight w:val="none"/>
              </w:rPr>
              <w:t>（发展历程、主营业务、规模、行业地位、市场销售等方面基本情况，不超过400字</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w:t>
            </w: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textAlignment w:val="auto"/>
              <w:rPr>
                <w:rFonts w:hint="default" w:ascii="Times New Roman" w:hAnsi="Times New Roman" w:eastAsia="楷体" w:cs="Times New Roman"/>
                <w:sz w:val="24"/>
                <w:highlight w:val="none"/>
              </w:rPr>
            </w:pP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textAlignment w:val="auto"/>
              <w:rPr>
                <w:rFonts w:hint="default" w:ascii="Times New Roman" w:hAnsi="Times New Roman" w:eastAsia="楷体" w:cs="Times New Roman"/>
                <w:sz w:val="24"/>
                <w:highlight w:val="none"/>
              </w:rPr>
            </w:pP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textAlignment w:val="auto"/>
              <w:rPr>
                <w:rFonts w:hint="default" w:ascii="Times New Roman" w:hAnsi="Times New Roman" w:eastAsia="楷体" w:cs="Times New Roman"/>
                <w:sz w:val="24"/>
                <w:highlight w:val="none"/>
              </w:rPr>
            </w:pP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textAlignment w:val="auto"/>
              <w:rPr>
                <w:rFonts w:hint="default" w:ascii="Times New Roman" w:hAnsi="Times New Roman" w:eastAsia="楷体" w:cs="Times New Roman"/>
                <w:sz w:val="24"/>
                <w:highlight w:val="none"/>
              </w:rPr>
            </w:pP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textAlignment w:val="auto"/>
              <w:rPr>
                <w:rFonts w:hint="default" w:ascii="Times New Roman" w:hAnsi="Times New Roman" w:eastAsia="楷体"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6"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lang w:val="en-US" w:eastAsia="zh-CN"/>
              </w:rPr>
            </w:pPr>
            <w:r>
              <w:rPr>
                <w:rFonts w:hint="default" w:ascii="Times New Roman" w:hAnsi="Times New Roman" w:eastAsia="仿宋_GB2312" w:cs="Times New Roman"/>
                <w:sz w:val="24"/>
                <w:highlight w:val="none"/>
                <w:lang w:val="en-US" w:eastAsia="zh-CN"/>
              </w:rPr>
              <w:t>行业带动</w:t>
            </w:r>
          </w:p>
        </w:tc>
        <w:tc>
          <w:tcPr>
            <w:tcW w:w="9916" w:type="dxa"/>
            <w:gridSpan w:val="4"/>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textAlignment w:val="auto"/>
              <w:rPr>
                <w:rFonts w:hint="default" w:ascii="Times New Roman" w:hAnsi="Times New Roman" w:eastAsia="楷体" w:cs="Times New Roman"/>
                <w:sz w:val="24"/>
                <w:highlight w:val="none"/>
                <w:lang w:val="en-US" w:eastAsia="zh-CN"/>
              </w:rPr>
            </w:pPr>
            <w:r>
              <w:rPr>
                <w:rFonts w:hint="default" w:ascii="Times New Roman" w:hAnsi="Times New Roman" w:eastAsia="楷体" w:cs="Times New Roman"/>
                <w:sz w:val="24"/>
                <w:highlight w:val="none"/>
                <w:lang w:val="en-US" w:eastAsia="zh-CN"/>
              </w:rPr>
              <w:t>企业为</w:t>
            </w:r>
            <w:r>
              <w:rPr>
                <w:rFonts w:hint="default" w:ascii="Times New Roman" w:hAnsi="Times New Roman" w:eastAsia="楷体" w:cs="Times New Roman"/>
                <w:sz w:val="24"/>
                <w:highlight w:val="none"/>
                <w:u w:val="single"/>
                <w:lang w:val="en-US" w:eastAsia="zh-CN"/>
              </w:rPr>
              <w:t xml:space="preserve">            </w:t>
            </w:r>
            <w:r>
              <w:rPr>
                <w:rFonts w:hint="default" w:ascii="Times New Roman" w:hAnsi="Times New Roman" w:eastAsia="楷体" w:cs="Times New Roman"/>
                <w:sz w:val="24"/>
                <w:highlight w:val="none"/>
                <w:lang w:val="en-US" w:eastAsia="zh-CN"/>
              </w:rPr>
              <w:t>行业链主企业</w:t>
            </w:r>
            <w:r>
              <w:rPr>
                <w:rFonts w:hint="eastAsia" w:ascii="Times New Roman" w:hAnsi="Times New Roman" w:eastAsia="楷体" w:cs="Times New Roman"/>
                <w:sz w:val="24"/>
                <w:highlight w:val="none"/>
                <w:lang w:val="en-US" w:eastAsia="zh-CN"/>
              </w:rPr>
              <w:t>。</w:t>
            </w:r>
            <w:r>
              <w:rPr>
                <w:rFonts w:hint="default" w:ascii="Times New Roman" w:hAnsi="Times New Roman" w:eastAsia="楷体" w:cs="Times New Roman"/>
                <w:sz w:val="24"/>
                <w:highlight w:val="none"/>
                <w:lang w:val="en-US" w:eastAsia="zh-CN"/>
              </w:rPr>
              <w:t>（详细说明依据，例如市场占有率、获得省部级评定认证或奖项，不超过100字</w:t>
            </w:r>
            <w:r>
              <w:rPr>
                <w:rFonts w:hint="eastAsia" w:ascii="Times New Roman" w:hAnsi="Times New Roman" w:eastAsia="楷体" w:cs="Times New Roman"/>
                <w:sz w:val="24"/>
                <w:highlight w:val="none"/>
                <w:lang w:val="en-US" w:eastAsia="zh-CN"/>
              </w:rPr>
              <w:t>。</w:t>
            </w:r>
            <w:r>
              <w:rPr>
                <w:rFonts w:hint="default" w:ascii="Times New Roman" w:hAnsi="Times New Roman" w:eastAsia="楷体" w:cs="Times New Roman"/>
                <w:sz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真实性</w:t>
            </w: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szCs w:val="24"/>
                <w:highlight w:val="none"/>
              </w:rPr>
            </w:pPr>
            <w:r>
              <w:rPr>
                <w:rFonts w:hint="eastAsia" w:ascii="Times New Roman" w:hAnsi="Times New Roman" w:eastAsia="仿宋_GB2312" w:cs="Times New Roman"/>
                <w:sz w:val="24"/>
                <w:highlight w:val="none"/>
              </w:rPr>
              <w:t>承诺</w:t>
            </w:r>
          </w:p>
        </w:tc>
        <w:tc>
          <w:tcPr>
            <w:tcW w:w="9916" w:type="dxa"/>
            <w:gridSpan w:val="4"/>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kern w:val="2"/>
                <w:sz w:val="24"/>
                <w:highlight w:val="none"/>
              </w:rPr>
            </w:pP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480" w:firstLineChars="200"/>
              <w:textAlignment w:val="auto"/>
              <w:rPr>
                <w:rFonts w:hint="default" w:ascii="Times New Roman" w:hAnsi="Times New Roman" w:eastAsia="楷体" w:cs="Times New Roman"/>
                <w:kern w:val="2"/>
                <w:sz w:val="24"/>
                <w:highlight w:val="none"/>
              </w:rPr>
            </w:pPr>
            <w:r>
              <w:rPr>
                <w:rFonts w:hint="default" w:ascii="Times New Roman" w:hAnsi="Times New Roman" w:eastAsia="楷体" w:cs="Times New Roman"/>
                <w:kern w:val="2"/>
                <w:sz w:val="24"/>
                <w:highlight w:val="none"/>
              </w:rPr>
              <w:t>我单位申报的所有材料，均真实、完整，如有不实，愿承担相应的责任。</w:t>
            </w: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kern w:val="2"/>
                <w:sz w:val="24"/>
                <w:highlight w:val="none"/>
              </w:rPr>
            </w:pPr>
            <w:r>
              <w:rPr>
                <w:rFonts w:hint="default" w:ascii="Times New Roman" w:hAnsi="Times New Roman" w:eastAsia="楷体" w:cs="Times New Roman"/>
                <w:kern w:val="2"/>
                <w:sz w:val="24"/>
                <w:highlight w:val="none"/>
              </w:rPr>
              <w:t xml:space="preserve">                </w:t>
            </w:r>
          </w:p>
          <w:p>
            <w:pPr>
              <w:pageBreakBefore w:val="0"/>
              <w:kinsoku/>
              <w:overflowPunct/>
              <w:topLinePunct w:val="0"/>
              <w:bidi w:val="0"/>
              <w:snapToGrid w:val="0"/>
              <w:spacing w:line="240" w:lineRule="auto"/>
              <w:ind w:firstLine="2160" w:firstLineChars="900"/>
              <w:jc w:val="left"/>
              <w:rPr>
                <w:rFonts w:hint="eastAsia" w:ascii="Times New Roman" w:hAnsi="Times New Roman" w:eastAsia="楷体" w:cs="楷体"/>
                <w:i w:val="0"/>
                <w:iCs w:val="0"/>
                <w:sz w:val="24"/>
                <w:szCs w:val="24"/>
                <w:highlight w:val="none"/>
              </w:rPr>
            </w:pPr>
            <w:r>
              <w:rPr>
                <w:rFonts w:hint="eastAsia" w:ascii="Times New Roman" w:hAnsi="Times New Roman" w:eastAsia="楷体" w:cs="楷体"/>
                <w:i w:val="0"/>
                <w:iCs w:val="0"/>
                <w:sz w:val="24"/>
                <w:szCs w:val="24"/>
                <w:highlight w:val="none"/>
              </w:rPr>
              <w:t>法定代表人</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签章或签字</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Times New Roman" w:hAnsi="Times New Roman" w:eastAsia="楷体" w:cs="楷体"/>
                <w:i w:val="0"/>
                <w:iCs w:val="0"/>
                <w:sz w:val="24"/>
                <w:szCs w:val="24"/>
                <w:highlight w:val="none"/>
              </w:rPr>
            </w:pPr>
            <w:r>
              <w:rPr>
                <w:rFonts w:hint="eastAsia" w:ascii="Times New Roman" w:hAnsi="Times New Roman" w:eastAsia="楷体" w:cs="楷体"/>
                <w:i w:val="0"/>
                <w:iCs w:val="0"/>
                <w:sz w:val="24"/>
                <w:szCs w:val="24"/>
                <w:highlight w:val="none"/>
                <w:lang w:val="en-US" w:eastAsia="zh-CN"/>
              </w:rPr>
              <w:t xml:space="preserve">      </w:t>
            </w:r>
            <w:r>
              <w:rPr>
                <w:rFonts w:hint="eastAsia" w:ascii="Times New Roman" w:hAnsi="Times New Roman" w:eastAsia="楷体" w:cs="楷体"/>
                <w:i w:val="0"/>
                <w:iCs w:val="0"/>
                <w:sz w:val="24"/>
                <w:szCs w:val="24"/>
                <w:highlight w:val="none"/>
              </w:rPr>
              <w:t>申报单位</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公章</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w:t>
            </w: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default" w:ascii="Times New Roman" w:hAnsi="Times New Roman" w:eastAsia="楷体" w:cs="Times New Roman"/>
                <w:sz w:val="24"/>
                <w:szCs w:val="24"/>
                <w:highlight w:val="none"/>
              </w:rPr>
            </w:pPr>
            <w:r>
              <w:rPr>
                <w:rFonts w:hint="eastAsia" w:ascii="Times New Roman" w:hAnsi="Times New Roman" w:eastAsia="楷体" w:cs="楷体"/>
                <w:i w:val="0"/>
                <w:iCs w:val="0"/>
                <w:sz w:val="24"/>
                <w:szCs w:val="24"/>
                <w:highlight w:val="none"/>
              </w:rPr>
              <w:t xml:space="preserve"> </w:t>
            </w:r>
            <w:r>
              <w:rPr>
                <w:rFonts w:hint="eastAsia" w:ascii="Times New Roman" w:hAnsi="Times New Roman" w:eastAsia="楷体" w:cs="楷体"/>
                <w:i w:val="0"/>
                <w:iCs w:val="0"/>
                <w:sz w:val="24"/>
                <w:szCs w:val="24"/>
                <w:highlight w:val="none"/>
                <w:lang w:val="en-US" w:eastAsia="zh-CN"/>
              </w:rPr>
              <w:t xml:space="preserve">          </w:t>
            </w:r>
            <w:r>
              <w:rPr>
                <w:rFonts w:hint="eastAsia" w:ascii="Times New Roman" w:hAnsi="Times New Roman" w:eastAsia="楷体" w:cs="楷体"/>
                <w:i w:val="0"/>
                <w:iCs w:val="0"/>
                <w:sz w:val="24"/>
                <w:szCs w:val="24"/>
                <w:highlight w:val="none"/>
              </w:rPr>
              <w:t>年   月   日</w:t>
            </w:r>
          </w:p>
        </w:tc>
      </w:tr>
    </w:tbl>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Times New Roman" w:hAnsi="Times New Roman" w:eastAsia="黑体" w:cs="Times New Roman"/>
          <w:bCs/>
          <w:sz w:val="24"/>
          <w:highlight w:val="none"/>
          <w:lang w:val="en-US" w:eastAsia="zh-CN"/>
        </w:rPr>
      </w:pP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Times New Roman" w:hAnsi="Times New Roman" w:eastAsia="黑体" w:cs="Times New Roman"/>
          <w:bCs/>
          <w:sz w:val="24"/>
          <w:highlight w:val="none"/>
          <w:lang w:val="en-US" w:eastAsia="zh-CN"/>
        </w:rPr>
      </w:pPr>
    </w:p>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bCs w:val="0"/>
          <w:sz w:val="32"/>
          <w:highlight w:val="none"/>
          <w:lang w:val="en-US" w:eastAsia="zh-CN"/>
        </w:rPr>
      </w:pPr>
      <w:r>
        <w:rPr>
          <w:rFonts w:hint="default" w:ascii="Times New Roman" w:hAnsi="Times New Roman" w:eastAsia="黑体" w:cs="Times New Roman"/>
          <w:bCs w:val="0"/>
          <w:sz w:val="32"/>
          <w:highlight w:val="none"/>
          <w:lang w:val="en-US" w:eastAsia="zh-CN"/>
        </w:rPr>
        <w:t>二</w:t>
      </w:r>
      <w:r>
        <w:rPr>
          <w:rFonts w:hint="default" w:ascii="Times New Roman" w:hAnsi="Times New Roman" w:eastAsia="黑体" w:cs="Times New Roman"/>
          <w:bCs w:val="0"/>
          <w:sz w:val="32"/>
          <w:highlight w:val="none"/>
        </w:rPr>
        <w:t>、</w:t>
      </w:r>
      <w:r>
        <w:rPr>
          <w:rFonts w:hint="default" w:ascii="Times New Roman" w:hAnsi="Times New Roman" w:eastAsia="黑体" w:cs="Times New Roman"/>
          <w:bCs w:val="0"/>
          <w:sz w:val="32"/>
          <w:highlight w:val="none"/>
          <w:lang w:val="en-US" w:eastAsia="zh-CN"/>
        </w:rPr>
        <w:t>基础资质</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9"/>
        <w:gridCol w:w="2479"/>
        <w:gridCol w:w="2479"/>
        <w:gridCol w:w="2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vMerge w:val="restart"/>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lang w:val="en-US" w:eastAsia="zh-CN"/>
              </w:rPr>
            </w:pPr>
            <w:r>
              <w:rPr>
                <w:rFonts w:hint="eastAsia" w:ascii="Times New Roman" w:hAnsi="Times New Roman" w:eastAsia="仿宋_GB2312" w:cs="Times New Roman"/>
                <w:sz w:val="24"/>
                <w:highlight w:val="none"/>
                <w:lang w:val="en-US" w:eastAsia="zh-CN"/>
              </w:rPr>
              <w:t>企业利润</w:t>
            </w: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lang w:val="en-US" w:eastAsia="zh-CN"/>
              </w:rPr>
            </w:pPr>
            <w:r>
              <w:rPr>
                <w:rFonts w:hint="eastAsia" w:ascii="Times New Roman" w:hAnsi="Times New Roman" w:eastAsia="仿宋_GB2312" w:cs="Times New Roman"/>
                <w:sz w:val="24"/>
                <w:highlight w:val="none"/>
                <w:lang w:val="en-US" w:eastAsia="zh-CN"/>
              </w:rPr>
              <w:t>（万元）</w:t>
            </w: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before="87" w:beforeLines="20" w:line="240" w:lineRule="auto"/>
              <w:ind w:firstLine="0" w:firstLineChars="0"/>
              <w:jc w:val="center"/>
              <w:textAlignment w:val="auto"/>
              <w:rPr>
                <w:rFonts w:hint="default"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2022年</w:t>
            </w: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before="87" w:beforeLines="20" w:line="240" w:lineRule="auto"/>
              <w:ind w:firstLine="0" w:firstLineChars="0"/>
              <w:jc w:val="center"/>
              <w:textAlignment w:val="auto"/>
              <w:rPr>
                <w:rFonts w:hint="default"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2023年</w:t>
            </w: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before="87" w:beforeLines="20" w:line="240" w:lineRule="auto"/>
              <w:ind w:firstLine="0" w:firstLineChars="0"/>
              <w:jc w:val="center"/>
              <w:textAlignment w:val="auto"/>
              <w:rPr>
                <w:rFonts w:hint="default"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lang w:val="en-US" w:eastAsia="zh-CN"/>
              </w:rPr>
            </w:pP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before="87" w:beforeLines="20" w:line="240" w:lineRule="auto"/>
              <w:ind w:firstLine="0" w:firstLineChars="0"/>
              <w:textAlignment w:val="auto"/>
              <w:rPr>
                <w:rFonts w:hint="default" w:ascii="Times New Roman" w:hAnsi="Times New Roman" w:eastAsia="仿宋" w:cs="Times New Roman"/>
                <w:sz w:val="24"/>
                <w:highlight w:val="none"/>
              </w:rPr>
            </w:pP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before="87" w:beforeLines="20" w:line="240" w:lineRule="auto"/>
              <w:ind w:firstLine="0" w:firstLineChars="0"/>
              <w:textAlignment w:val="auto"/>
              <w:rPr>
                <w:rFonts w:hint="eastAsia" w:ascii="Times New Roman" w:hAnsi="Times New Roman" w:eastAsia="仿宋" w:cs="Times New Roman"/>
                <w:sz w:val="24"/>
                <w:highlight w:val="none"/>
                <w:lang w:val="en-US" w:eastAsia="zh-CN"/>
              </w:rPr>
            </w:pP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before="87" w:beforeLines="20" w:line="240" w:lineRule="auto"/>
              <w:ind w:firstLine="0" w:firstLineChars="0"/>
              <w:textAlignment w:val="auto"/>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center"/>
              <w:textAlignment w:val="auto"/>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信用等级</w:t>
            </w:r>
          </w:p>
        </w:tc>
        <w:tc>
          <w:tcPr>
            <w:tcW w:w="9916"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before="87" w:beforeLines="20" w:line="240" w:lineRule="auto"/>
              <w:ind w:firstLine="0" w:firstLineChars="0"/>
              <w:textAlignment w:val="auto"/>
              <w:rPr>
                <w:rFonts w:hint="default" w:ascii="Times New Roman" w:hAnsi="Times New Roman" w:eastAsia="仿宋" w:cs="Times New Roman"/>
                <w:sz w:val="24"/>
                <w:highlight w:val="none"/>
                <w:lang w:val="en-US" w:eastAsia="zh-CN"/>
              </w:rPr>
            </w:pPr>
            <w:r>
              <w:rPr>
                <w:rFonts w:hint="default" w:ascii="Times New Roman" w:hAnsi="Times New Roman" w:eastAsia="楷体" w:cs="Times New Roman"/>
                <w:b w:val="0"/>
                <w:bCs w:val="0"/>
                <w:i/>
                <w:iCs/>
                <w:sz w:val="24"/>
                <w:highlight w:val="none"/>
                <w:lang w:val="en-US" w:eastAsia="zh-CN"/>
              </w:rPr>
              <w:t>例如：AAA级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noWrap w:val="0"/>
            <w:vAlign w:val="top"/>
          </w:tcPr>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textAlignment w:val="auto"/>
              <w:rPr>
                <w:rFonts w:hint="eastAsia" w:ascii="Times New Roman" w:hAnsi="Times New Roman" w:eastAsia="仿宋_GB2312" w:cs="Times New Roman"/>
                <w:sz w:val="24"/>
                <w:highlight w:val="none"/>
                <w:lang w:val="en-US" w:eastAsia="zh-CN"/>
              </w:rPr>
            </w:pPr>
            <w:r>
              <w:rPr>
                <w:rFonts w:hint="eastAsia" w:ascii="Times New Roman" w:hAnsi="Times New Roman" w:cs="Times New Roman"/>
                <w:sz w:val="24"/>
                <w:highlight w:val="none"/>
                <w:lang w:val="en-US" w:eastAsia="zh-CN"/>
              </w:rPr>
              <w:t>信息化和工业化融合领域</w:t>
            </w:r>
            <w:r>
              <w:rPr>
                <w:rFonts w:hint="eastAsia" w:ascii="Times New Roman" w:hAnsi="Times New Roman" w:eastAsia="仿宋_GB2312" w:cs="Times New Roman"/>
                <w:sz w:val="24"/>
                <w:highlight w:val="none"/>
                <w:lang w:val="en-US" w:eastAsia="zh-CN"/>
              </w:rPr>
              <w:t>专利数量</w:t>
            </w: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before="87" w:beforeLines="20" w:line="240" w:lineRule="auto"/>
              <w:ind w:firstLine="0" w:firstLineChars="0"/>
              <w:textAlignment w:val="auto"/>
              <w:rPr>
                <w:rFonts w:hint="eastAsia" w:ascii="Times New Roman" w:hAnsi="Times New Roman" w:eastAsia="仿宋" w:cs="Times New Roman"/>
                <w:b/>
                <w:bCs/>
                <w:i/>
                <w:iCs/>
                <w:sz w:val="24"/>
                <w:highlight w:val="none"/>
                <w:lang w:val="en-US" w:eastAsia="zh-CN"/>
              </w:rPr>
            </w:pP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before="87" w:beforeLines="20" w:line="240" w:lineRule="auto"/>
              <w:ind w:firstLine="0" w:firstLineChars="0"/>
              <w:textAlignment w:val="auto"/>
              <w:rPr>
                <w:rFonts w:hint="eastAsia" w:ascii="Times New Roman" w:hAnsi="Times New Roman" w:eastAsia="仿宋" w:cs="Times New Roman"/>
                <w:b/>
                <w:bCs/>
                <w:i/>
                <w:iCs/>
                <w:sz w:val="24"/>
                <w:highlight w:val="none"/>
                <w:lang w:val="en-US" w:eastAsia="zh-CN"/>
              </w:rPr>
            </w:pPr>
            <w:r>
              <w:rPr>
                <w:rFonts w:hint="eastAsia" w:ascii="Times New Roman" w:hAnsi="Times New Roman" w:eastAsia="仿宋_GB2312" w:cs="Times New Roman"/>
                <w:sz w:val="24"/>
                <w:highlight w:val="none"/>
                <w:lang w:val="en-US" w:eastAsia="zh-CN"/>
              </w:rPr>
              <w:t>软件著作权数量</w:t>
            </w: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before="87" w:beforeLines="20" w:line="240" w:lineRule="auto"/>
              <w:ind w:firstLine="0" w:firstLineChars="0"/>
              <w:textAlignment w:val="auto"/>
              <w:rPr>
                <w:rFonts w:hint="eastAsia" w:ascii="Times New Roman" w:hAnsi="Times New Roman" w:eastAsia="仿宋" w:cs="Times New Roman"/>
                <w:b/>
                <w:bCs/>
                <w:i/>
                <w:iCs/>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vMerge w:val="restart"/>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仿宋_GB2312" w:cs="Times New Roman"/>
                <w:color w:val="auto"/>
                <w:sz w:val="24"/>
                <w:highlight w:val="none"/>
                <w:lang w:val="en-US"/>
              </w:rPr>
            </w:pPr>
            <w:r>
              <w:rPr>
                <w:rFonts w:hint="eastAsia" w:ascii="Times New Roman" w:hAnsi="Times New Roman" w:eastAsia="仿宋_GB2312" w:cs="Times New Roman"/>
                <w:color w:val="auto"/>
                <w:sz w:val="24"/>
                <w:highlight w:val="none"/>
                <w:lang w:val="en-US" w:eastAsia="zh-CN"/>
              </w:rPr>
              <w:t>参与编制的</w:t>
            </w:r>
            <w:r>
              <w:rPr>
                <w:rFonts w:hint="eastAsia" w:ascii="Times New Roman" w:hAnsi="Times New Roman" w:cs="Times New Roman"/>
                <w:sz w:val="24"/>
                <w:highlight w:val="none"/>
                <w:lang w:val="en-US" w:eastAsia="zh-CN"/>
              </w:rPr>
              <w:t>信息化和工业化融合</w:t>
            </w:r>
            <w:r>
              <w:rPr>
                <w:rFonts w:hint="eastAsia" w:ascii="Times New Roman" w:hAnsi="Times New Roman" w:eastAsia="仿宋_GB2312" w:cs="Times New Roman"/>
                <w:color w:val="auto"/>
                <w:sz w:val="24"/>
                <w:highlight w:val="none"/>
                <w:lang w:val="en-US" w:eastAsia="zh-CN"/>
              </w:rPr>
              <w:t>领域国家级标准列表</w:t>
            </w:r>
            <w:r>
              <w:rPr>
                <w:rFonts w:hint="eastAsia" w:ascii="Times New Roman" w:hAnsi="Times New Roman" w:eastAsia="仿宋_GB2312" w:cs="Times New Roman"/>
                <w:b/>
                <w:bCs/>
                <w:i/>
                <w:iCs/>
                <w:color w:val="auto"/>
                <w:sz w:val="24"/>
                <w:highlight w:val="none"/>
                <w:lang w:val="en-US" w:eastAsia="zh-CN"/>
              </w:rPr>
              <w:t>（可自行拓展）</w:t>
            </w: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lang w:val="en-US" w:eastAsia="zh-CN"/>
              </w:rPr>
            </w:pPr>
            <w:r>
              <w:rPr>
                <w:rFonts w:hint="default" w:ascii="Times New Roman" w:hAnsi="Times New Roman" w:eastAsia="楷体" w:cs="Times New Roman"/>
                <w:b w:val="0"/>
                <w:bCs w:val="0"/>
                <w:i/>
                <w:iCs/>
                <w:sz w:val="24"/>
                <w:highlight w:val="none"/>
                <w:lang w:val="en-US" w:eastAsia="zh-CN"/>
              </w:rPr>
              <w:t>（例：《XXX》标准）</w:t>
            </w:r>
          </w:p>
        </w:tc>
        <w:tc>
          <w:tcPr>
            <w:tcW w:w="9916" w:type="dxa"/>
            <w:vMerge w:val="restar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color w:val="auto"/>
                <w:sz w:val="24"/>
                <w:highlight w:val="none"/>
              </w:rPr>
            </w:pPr>
            <w:r>
              <w:rPr>
                <w:rFonts w:hint="eastAsia" w:ascii="Times New Roman" w:hAnsi="Times New Roman" w:eastAsia="仿宋_GB2312" w:cs="Times New Roman"/>
                <w:color w:val="auto"/>
                <w:sz w:val="24"/>
                <w:highlight w:val="none"/>
                <w:lang w:val="en-US" w:eastAsia="zh-CN"/>
              </w:rPr>
              <w:t>参与编制的</w:t>
            </w:r>
            <w:r>
              <w:rPr>
                <w:rFonts w:hint="eastAsia" w:ascii="Times New Roman" w:hAnsi="Times New Roman" w:cs="Times New Roman"/>
                <w:sz w:val="24"/>
                <w:highlight w:val="none"/>
                <w:lang w:val="en-US" w:eastAsia="zh-CN"/>
              </w:rPr>
              <w:t>信息化和工业化融合</w:t>
            </w:r>
            <w:r>
              <w:rPr>
                <w:rFonts w:hint="eastAsia" w:ascii="Times New Roman" w:hAnsi="Times New Roman" w:eastAsia="仿宋_GB2312" w:cs="Times New Roman"/>
                <w:color w:val="auto"/>
                <w:sz w:val="24"/>
                <w:highlight w:val="none"/>
                <w:lang w:val="en-US" w:eastAsia="zh-CN"/>
              </w:rPr>
              <w:t>领域行业标准列表</w:t>
            </w:r>
            <w:r>
              <w:rPr>
                <w:rFonts w:hint="eastAsia" w:ascii="Times New Roman" w:hAnsi="Times New Roman" w:eastAsia="仿宋_GB2312" w:cs="Times New Roman"/>
                <w:b/>
                <w:bCs/>
                <w:i/>
                <w:iCs/>
                <w:color w:val="auto"/>
                <w:sz w:val="24"/>
                <w:highlight w:val="none"/>
                <w:lang w:val="en-US" w:eastAsia="zh-CN"/>
              </w:rPr>
              <w:t>（可自行拓展）</w:t>
            </w: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r>
              <w:rPr>
                <w:rFonts w:hint="default" w:ascii="Times New Roman" w:hAnsi="Times New Roman" w:eastAsia="楷体" w:cs="Times New Roman"/>
                <w:b w:val="0"/>
                <w:bCs w:val="0"/>
                <w:i/>
                <w:iCs/>
                <w:sz w:val="24"/>
                <w:highlight w:val="none"/>
                <w:lang w:val="en-US" w:eastAsia="zh-CN"/>
              </w:rPr>
              <w:t>（例：《XXX》标准）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sz w:val="24"/>
                <w:highlight w:val="none"/>
              </w:rPr>
            </w:pP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p>
        </w:tc>
        <w:tc>
          <w:tcPr>
            <w:tcW w:w="9916" w:type="dxa"/>
            <w:vMerge w:val="continue"/>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仿宋_GB2312" w:cs="Times New Roman"/>
                <w:sz w:val="24"/>
                <w:highlight w:val="none"/>
              </w:rPr>
            </w:pP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p>
        </w:tc>
        <w:tc>
          <w:tcPr>
            <w:tcW w:w="9916" w:type="dxa"/>
            <w:vMerge w:val="continue"/>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仿宋_GB2312" w:cs="Times New Roman"/>
                <w:sz w:val="24"/>
                <w:highlight w:val="none"/>
              </w:rPr>
            </w:pP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p>
        </w:tc>
        <w:tc>
          <w:tcPr>
            <w:tcW w:w="9916" w:type="dxa"/>
            <w:vMerge w:val="continue"/>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p>
        </w:tc>
        <w:tc>
          <w:tcPr>
            <w:tcW w:w="991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仿宋_GB2312" w:cs="Times New Roman"/>
                <w:color w:val="auto"/>
                <w:sz w:val="24"/>
                <w:highlight w:val="none"/>
                <w:lang w:val="en-US" w:eastAsia="zh-CN"/>
              </w:rPr>
            </w:pPr>
            <w:r>
              <w:rPr>
                <w:rFonts w:hint="eastAsia" w:ascii="Times New Roman" w:hAnsi="Times New Roman" w:cs="Times New Roman"/>
                <w:sz w:val="24"/>
                <w:highlight w:val="none"/>
                <w:lang w:val="en-US" w:eastAsia="zh-CN"/>
              </w:rPr>
              <w:t>信息化和工业化融合</w:t>
            </w:r>
            <w:r>
              <w:rPr>
                <w:rFonts w:hint="eastAsia" w:ascii="Times New Roman" w:hAnsi="Times New Roman" w:eastAsia="仿宋_GB2312" w:cs="Times New Roman"/>
                <w:color w:val="auto"/>
                <w:sz w:val="24"/>
                <w:highlight w:val="none"/>
                <w:lang w:val="en-US" w:eastAsia="zh-CN"/>
              </w:rPr>
              <w:t>领域省部级奖项</w:t>
            </w:r>
          </w:p>
        </w:tc>
        <w:tc>
          <w:tcPr>
            <w:tcW w:w="9916" w:type="dxa"/>
            <w:gridSpan w:val="3"/>
            <w:noWrap w:val="0"/>
            <w:vAlign w:val="top"/>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楷体" w:cs="Times New Roman"/>
                <w:sz w:val="24"/>
                <w:highlight w:val="none"/>
                <w:lang w:val="en-US" w:eastAsia="zh-CN"/>
              </w:rPr>
            </w:pPr>
            <w:r>
              <w:rPr>
                <w:rFonts w:hint="default" w:ascii="Times New Roman" w:hAnsi="Times New Roman" w:eastAsia="楷体" w:cs="Times New Roman"/>
                <w:sz w:val="24"/>
                <w:highlight w:val="none"/>
                <w:lang w:val="en-US" w:eastAsia="zh-CN"/>
              </w:rPr>
              <w:t>总计</w:t>
            </w:r>
            <w:r>
              <w:rPr>
                <w:rFonts w:hint="default" w:ascii="Times New Roman" w:hAnsi="Times New Roman" w:eastAsia="楷体" w:cs="Times New Roman"/>
                <w:sz w:val="24"/>
                <w:highlight w:val="none"/>
                <w:u w:val="single"/>
                <w:lang w:val="en-US" w:eastAsia="zh-CN"/>
              </w:rPr>
              <w:t xml:space="preserve">        </w:t>
            </w:r>
            <w:r>
              <w:rPr>
                <w:rFonts w:hint="default" w:ascii="Times New Roman" w:hAnsi="Times New Roman" w:eastAsia="楷体" w:cs="Times New Roman"/>
                <w:sz w:val="24"/>
                <w:highlight w:val="none"/>
                <w:lang w:val="en-US" w:eastAsia="zh-CN"/>
              </w:rPr>
              <w:t>项目，具体包括：</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楷体" w:cs="Times New Roman"/>
                <w:sz w:val="24"/>
                <w:highlight w:val="none"/>
                <w:lang w:val="en-US" w:eastAsia="zh-CN"/>
              </w:rPr>
            </w:pPr>
            <w:r>
              <w:rPr>
                <w:rFonts w:hint="eastAsia" w:ascii="Times New Roman" w:hAnsi="Times New Roman" w:eastAsia="楷体" w:cs="Times New Roman"/>
                <w:sz w:val="24"/>
                <w:highlight w:val="none"/>
                <w:lang w:val="en-US" w:eastAsia="zh-CN"/>
              </w:rPr>
              <w:t>1.</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lang w:val="en-US" w:eastAsia="zh-CN"/>
              </w:rPr>
            </w:pPr>
            <w:r>
              <w:rPr>
                <w:rFonts w:hint="eastAsia" w:ascii="Times New Roman" w:hAnsi="Times New Roman" w:eastAsia="楷体" w:cs="Times New Roman"/>
                <w:sz w:val="24"/>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仿宋_GB2312" w:cs="Times New Roman"/>
                <w:color w:val="auto"/>
                <w:sz w:val="24"/>
                <w:highlight w:val="none"/>
                <w:lang w:val="en-US" w:eastAsia="zh-CN"/>
              </w:rPr>
            </w:pPr>
            <w:r>
              <w:rPr>
                <w:rFonts w:hint="eastAsia" w:ascii="Times New Roman" w:hAnsi="Times New Roman" w:cs="Times New Roman"/>
                <w:sz w:val="24"/>
                <w:highlight w:val="none"/>
                <w:lang w:val="en-US" w:eastAsia="zh-CN"/>
              </w:rPr>
              <w:t>信息化和工业化融合</w:t>
            </w:r>
            <w:r>
              <w:rPr>
                <w:rFonts w:hint="eastAsia" w:ascii="Times New Roman" w:hAnsi="Times New Roman" w:eastAsia="仿宋_GB2312" w:cs="Times New Roman"/>
                <w:color w:val="auto"/>
                <w:sz w:val="24"/>
                <w:highlight w:val="none"/>
                <w:lang w:val="en-US" w:eastAsia="zh-CN"/>
              </w:rPr>
              <w:t>管理体系贯标等级</w:t>
            </w:r>
          </w:p>
        </w:tc>
        <w:tc>
          <w:tcPr>
            <w:tcW w:w="9916"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智能制造能力成熟度评级等级</w:t>
            </w:r>
          </w:p>
        </w:tc>
        <w:tc>
          <w:tcPr>
            <w:tcW w:w="9916"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991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仿宋_GB2312" w:cs="Times New Roman"/>
                <w:color w:val="auto"/>
                <w:sz w:val="24"/>
                <w:highlight w:val="none"/>
                <w:lang w:val="en-US" w:eastAsia="zh-CN"/>
              </w:rPr>
            </w:pPr>
            <w:r>
              <w:rPr>
                <w:rFonts w:hint="eastAsia" w:ascii="Times New Roman" w:hAnsi="Times New Roman" w:eastAsia="仿宋_GB2312" w:cs="Times New Roman"/>
                <w:color w:val="auto"/>
                <w:sz w:val="24"/>
                <w:highlight w:val="none"/>
                <w:lang w:val="en-US" w:eastAsia="zh-CN"/>
              </w:rPr>
              <w:t>DCMM评级</w:t>
            </w:r>
          </w:p>
        </w:tc>
        <w:tc>
          <w:tcPr>
            <w:tcW w:w="9916" w:type="dxa"/>
            <w:gridSpan w:val="3"/>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仿宋_GB2312"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gridSpan w:val="4"/>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lang w:val="en-US"/>
              </w:rPr>
            </w:pPr>
            <w:r>
              <w:rPr>
                <w:rFonts w:hint="eastAsia" w:ascii="Times New Roman" w:hAnsi="Times New Roman" w:eastAsia="仿宋_GB2312" w:cs="Times New Roman"/>
                <w:b/>
                <w:bCs/>
                <w:color w:val="auto"/>
                <w:kern w:val="2"/>
                <w:sz w:val="24"/>
                <w:szCs w:val="24"/>
                <w:highlight w:val="none"/>
                <w:lang w:val="en-US" w:eastAsia="zh-CN"/>
              </w:rPr>
              <w:t>2</w:t>
            </w:r>
            <w:r>
              <w:rPr>
                <w:rFonts w:hint="eastAsia" w:ascii="Times New Roman" w:hAnsi="Times New Roman" w:eastAsia="仿宋_GB2312" w:cs="Times New Roman"/>
                <w:b/>
                <w:bCs/>
                <w:color w:val="auto"/>
                <w:kern w:val="2"/>
                <w:sz w:val="24"/>
                <w:szCs w:val="24"/>
                <w:highlight w:val="none"/>
              </w:rPr>
              <w:t>.</w:t>
            </w:r>
            <w:r>
              <w:rPr>
                <w:rFonts w:hint="eastAsia" w:ascii="Times New Roman" w:hAnsi="Times New Roman" w:eastAsia="仿宋_GB2312" w:cs="Times New Roman"/>
                <w:b/>
                <w:bCs/>
                <w:color w:val="auto"/>
                <w:kern w:val="2"/>
                <w:sz w:val="24"/>
                <w:szCs w:val="24"/>
                <w:highlight w:val="none"/>
                <w:lang w:val="en-US" w:eastAsia="zh-CN"/>
              </w:rPr>
              <w:t>1企业硬件设备互联互通情况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color w:val="auto"/>
                <w:kern w:val="0"/>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（详细说明企业联网或上云、设备通信协议兼容等情况，600字以内</w:t>
            </w:r>
            <w:r>
              <w:rPr>
                <w:rFonts w:hint="eastAsia" w:ascii="Times New Roman" w:hAnsi="Times New Roman" w:eastAsia="楷体" w:cs="Times New Roman"/>
                <w:b/>
                <w:bCs/>
                <w:i/>
                <w:iCs/>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gridSpan w:val="4"/>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_GB2312" w:cs="Times New Roman"/>
                <w:b/>
                <w:bCs/>
                <w:color w:val="auto"/>
                <w:kern w:val="2"/>
                <w:sz w:val="24"/>
                <w:szCs w:val="24"/>
                <w:highlight w:val="none"/>
                <w:lang w:val="en-US" w:eastAsia="zh-CN"/>
              </w:rPr>
              <w:t>2</w:t>
            </w:r>
            <w:r>
              <w:rPr>
                <w:rFonts w:hint="eastAsia" w:ascii="Times New Roman" w:hAnsi="Times New Roman" w:eastAsia="仿宋_GB2312" w:cs="Times New Roman"/>
                <w:b/>
                <w:bCs/>
                <w:color w:val="auto"/>
                <w:kern w:val="2"/>
                <w:sz w:val="24"/>
                <w:szCs w:val="24"/>
                <w:highlight w:val="none"/>
              </w:rPr>
              <w:t>.</w:t>
            </w:r>
            <w:r>
              <w:rPr>
                <w:rFonts w:hint="eastAsia" w:ascii="Times New Roman" w:hAnsi="Times New Roman" w:eastAsia="仿宋_GB2312" w:cs="Times New Roman"/>
                <w:b/>
                <w:bCs/>
                <w:color w:val="auto"/>
                <w:kern w:val="2"/>
                <w:sz w:val="24"/>
                <w:szCs w:val="24"/>
                <w:highlight w:val="none"/>
                <w:lang w:val="en-US" w:eastAsia="zh-CN"/>
              </w:rPr>
              <w:t>2企业软件系统部署情况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gridSpan w:val="4"/>
            <w:noWrap w:val="0"/>
            <w:vAlign w:val="top"/>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eastAsia="仿宋_GB2312" w:cs="Times New Roman"/>
                <w:b w:val="0"/>
                <w:i w:val="0"/>
                <w:iCs w:val="0"/>
                <w:color w:val="auto"/>
                <w:kern w:val="2"/>
                <w:sz w:val="24"/>
                <w:szCs w:val="24"/>
                <w:highlight w:val="none"/>
                <w:lang w:val="en-US" w:eastAsia="zh-CN"/>
              </w:rPr>
            </w:pPr>
            <w:r>
              <w:rPr>
                <w:rFonts w:hint="eastAsia" w:ascii="Times New Roman" w:hAnsi="Times New Roman" w:eastAsia="仿宋_GB2312" w:cs="Times New Roman"/>
                <w:sz w:val="24"/>
                <w:highlight w:val="none"/>
                <w:lang w:val="en-US" w:eastAsia="zh-CN"/>
              </w:rPr>
              <w:t>企业已经具备以下哪些软件系统？</w:t>
            </w:r>
            <w:r>
              <w:rPr>
                <w:rFonts w:hint="eastAsia" w:ascii="Times New Roman" w:hAnsi="Times New Roman" w:eastAsia="仿宋_GB2312" w:cs="Times New Roman"/>
                <w:b w:val="0"/>
                <w:i w:val="0"/>
                <w:iCs w:val="0"/>
                <w:color w:val="auto"/>
                <w:kern w:val="2"/>
                <w:sz w:val="24"/>
                <w:szCs w:val="24"/>
                <w:highlight w:val="none"/>
                <w:lang w:val="en-US" w:eastAsia="zh-CN"/>
              </w:rPr>
              <w:t>【</w:t>
            </w:r>
            <w:r>
              <w:rPr>
                <w:rFonts w:hint="eastAsia" w:ascii="Times New Roman" w:hAnsi="Times New Roman" w:eastAsia="仿宋_GB2312" w:cs="Times New Roman"/>
                <w:b/>
                <w:bCs/>
                <w:i w:val="0"/>
                <w:iCs w:val="0"/>
                <w:color w:val="auto"/>
                <w:kern w:val="2"/>
                <w:sz w:val="24"/>
                <w:szCs w:val="24"/>
                <w:highlight w:val="none"/>
                <w:lang w:val="en-US" w:eastAsia="zh-CN"/>
              </w:rPr>
              <w:t>可多选</w:t>
            </w:r>
            <w:r>
              <w:rPr>
                <w:rFonts w:hint="eastAsia" w:ascii="Times New Roman" w:hAnsi="Times New Roman" w:eastAsia="仿宋_GB2312" w:cs="Times New Roman"/>
                <w:b w:val="0"/>
                <w:i w:val="0"/>
                <w:iCs w:val="0"/>
                <w:color w:val="auto"/>
                <w:kern w:val="2"/>
                <w:sz w:val="24"/>
                <w:szCs w:val="24"/>
                <w:highlight w:val="none"/>
                <w:lang w:val="en-US" w:eastAsia="zh-CN"/>
              </w:rPr>
              <w:t>】</w:t>
            </w: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both"/>
              <w:textAlignment w:val="auto"/>
              <w:rPr>
                <w:rFonts w:hint="default" w:ascii="Times New Roman" w:hAnsi="Times New Roman" w:eastAsia="楷体" w:cs="Times New Roman"/>
                <w:sz w:val="24"/>
                <w:highlight w:val="none"/>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研发设计类软件（</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 xml:space="preserve">CAD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CAE）</w:t>
            </w: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both"/>
              <w:textAlignment w:val="auto"/>
              <w:rPr>
                <w:rFonts w:hint="default" w:ascii="Times New Roman" w:hAnsi="Times New Roman" w:eastAsia="楷体" w:cs="Times New Roman"/>
                <w:sz w:val="24"/>
                <w:highlight w:val="none"/>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产品管理类软件（</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 xml:space="preserve">PLM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PDM）</w:t>
            </w: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both"/>
              <w:textAlignment w:val="auto"/>
              <w:rPr>
                <w:rFonts w:hint="default" w:ascii="Times New Roman" w:hAnsi="Times New Roman" w:eastAsia="楷体" w:cs="Times New Roman"/>
                <w:sz w:val="24"/>
                <w:highlight w:val="none"/>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生产管理类软件（</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 xml:space="preserve">MES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 xml:space="preserve">APS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QMS）</w:t>
            </w: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both"/>
              <w:textAlignment w:val="auto"/>
              <w:rPr>
                <w:rFonts w:hint="default" w:ascii="Times New Roman" w:hAnsi="Times New Roman" w:eastAsia="楷体" w:cs="Times New Roman"/>
                <w:sz w:val="24"/>
                <w:highlight w:val="none"/>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生产控制类软件（</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 xml:space="preserve">SCADA/DCS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DNC/MDC）</w:t>
            </w: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both"/>
              <w:textAlignment w:val="auto"/>
              <w:rPr>
                <w:rFonts w:hint="default" w:ascii="Times New Roman" w:hAnsi="Times New Roman" w:eastAsia="楷体" w:cs="Times New Roman"/>
                <w:sz w:val="24"/>
                <w:highlight w:val="none"/>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经营管理类软件（</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 xml:space="preserve">ERP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 xml:space="preserve">FM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HRM）</w:t>
            </w:r>
          </w:p>
          <w:p>
            <w:pPr>
              <w:keepNext w:val="0"/>
              <w:keepLines w:val="0"/>
              <w:pageBreakBefore w:val="0"/>
              <w:widowControl/>
              <w:kinsoku/>
              <w:wordWrap/>
              <w:overflowPunct/>
              <w:topLinePunct w:val="0"/>
              <w:autoSpaceDE/>
              <w:autoSpaceDN/>
              <w:bidi w:val="0"/>
              <w:adjustRightInd/>
              <w:snapToGrid w:val="0"/>
              <w:spacing w:before="0" w:beforeLines="-2147483648" w:line="240" w:lineRule="auto"/>
              <w:ind w:firstLine="0" w:firstLineChars="0"/>
              <w:jc w:val="both"/>
              <w:textAlignment w:val="auto"/>
              <w:rPr>
                <w:rFonts w:hint="default" w:ascii="Times New Roman" w:hAnsi="Times New Roman" w:eastAsia="楷体" w:cs="Times New Roman"/>
                <w:sz w:val="24"/>
                <w:highlight w:val="none"/>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供应链管理类软件（</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 xml:space="preserve">WMS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 xml:space="preserve">CRM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SCM）</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sz w:val="24"/>
                <w:highlight w:val="none"/>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协同办公类软件（</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sz w:val="24"/>
                <w:highlight w:val="none"/>
              </w:rPr>
              <w:t>OA办公）</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（详细说明企业每一个软件系统的类别、名称、来源等情况，每个软件需填写100字左右简介）</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模板：</w:t>
            </w:r>
          </w:p>
          <w:p>
            <w:pPr>
              <w:keepNext w:val="0"/>
              <w:keepLines w:val="0"/>
              <w:pageBreakBefore w:val="0"/>
              <w:widowControl w:val="0"/>
              <w:kinsoku/>
              <w:wordWrap/>
              <w:overflowPunct/>
              <w:topLinePunct w:val="0"/>
              <w:autoSpaceDE/>
              <w:autoSpaceDN/>
              <w:bidi w:val="0"/>
              <w:adjustRightInd/>
              <w:snapToGrid w:val="0"/>
              <w:spacing w:line="240" w:lineRule="auto"/>
              <w:ind w:firstLine="481" w:firstLineChars="20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1.研发设计类软件-XXCAD-自研</w:t>
            </w:r>
          </w:p>
          <w:p>
            <w:pPr>
              <w:keepNext w:val="0"/>
              <w:keepLines w:val="0"/>
              <w:pageBreakBefore w:val="0"/>
              <w:widowControl w:val="0"/>
              <w:kinsoku/>
              <w:wordWrap/>
              <w:overflowPunct/>
              <w:topLinePunct w:val="0"/>
              <w:autoSpaceDE/>
              <w:autoSpaceDN/>
              <w:bidi w:val="0"/>
              <w:adjustRightInd/>
              <w:snapToGrid w:val="0"/>
              <w:spacing w:line="240" w:lineRule="auto"/>
              <w:ind w:firstLine="481" w:firstLineChars="20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简介：XXX</w:t>
            </w:r>
          </w:p>
          <w:p>
            <w:pPr>
              <w:keepNext w:val="0"/>
              <w:keepLines w:val="0"/>
              <w:pageBreakBefore w:val="0"/>
              <w:widowControl w:val="0"/>
              <w:kinsoku/>
              <w:wordWrap/>
              <w:overflowPunct/>
              <w:topLinePunct w:val="0"/>
              <w:autoSpaceDE/>
              <w:autoSpaceDN/>
              <w:bidi w:val="0"/>
              <w:adjustRightInd/>
              <w:snapToGrid w:val="0"/>
              <w:spacing w:line="240" w:lineRule="auto"/>
              <w:ind w:firstLine="481" w:firstLineChars="20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2.生产管理类软件-XXXERP-采购（</w:t>
            </w:r>
            <w:r>
              <w:rPr>
                <w:rFonts w:hint="default" w:ascii="Times New Roman" w:hAnsi="Times New Roman" w:eastAsia="楷体" w:cs="Times New Roman"/>
                <w:b/>
                <w:bCs/>
                <w:i/>
                <w:iCs/>
                <w:color w:val="auto"/>
                <w:kern w:val="2"/>
                <w:sz w:val="24"/>
                <w:szCs w:val="24"/>
                <w:highlight w:val="none"/>
                <w:lang w:val="en-US" w:eastAsia="zh-CN" w:bidi="ar-SA"/>
              </w:rPr>
              <w:t>XX有限公司</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481" w:firstLineChars="20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简介：XXX</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 w:cs="Times New Roman"/>
                <w:b/>
                <w:i/>
                <w:iCs/>
                <w:color w:val="auto"/>
                <w:kern w:val="0"/>
                <w:sz w:val="24"/>
                <w:szCs w:val="24"/>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16" w:type="dxa"/>
            <w:gridSpan w:val="4"/>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sz w:val="24"/>
                <w:highlight w:val="none"/>
                <w:lang w:val="en-US"/>
              </w:rPr>
            </w:pPr>
            <w:r>
              <w:rPr>
                <w:rFonts w:hint="eastAsia" w:ascii="Times New Roman" w:hAnsi="Times New Roman" w:eastAsia="仿宋_GB2312" w:cs="Times New Roman"/>
                <w:b/>
                <w:bCs/>
                <w:color w:val="auto"/>
                <w:kern w:val="2"/>
                <w:sz w:val="24"/>
                <w:szCs w:val="24"/>
                <w:highlight w:val="none"/>
                <w:lang w:val="en-US" w:eastAsia="zh-CN"/>
              </w:rPr>
              <w:t>2</w:t>
            </w:r>
            <w:r>
              <w:rPr>
                <w:rFonts w:hint="eastAsia" w:ascii="Times New Roman" w:hAnsi="Times New Roman" w:eastAsia="仿宋_GB2312" w:cs="Times New Roman"/>
                <w:b/>
                <w:bCs/>
                <w:color w:val="auto"/>
                <w:kern w:val="2"/>
                <w:sz w:val="24"/>
                <w:szCs w:val="24"/>
                <w:highlight w:val="none"/>
              </w:rPr>
              <w:t>.</w:t>
            </w:r>
            <w:r>
              <w:rPr>
                <w:rFonts w:hint="eastAsia" w:ascii="Times New Roman" w:hAnsi="Times New Roman" w:eastAsia="仿宋_GB2312" w:cs="Times New Roman"/>
                <w:b/>
                <w:bCs/>
                <w:color w:val="auto"/>
                <w:kern w:val="2"/>
                <w:sz w:val="24"/>
                <w:szCs w:val="24"/>
                <w:highlight w:val="none"/>
                <w:lang w:val="en-US" w:eastAsia="zh-CN"/>
              </w:rPr>
              <w:t>3企业网络部署情况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9916" w:type="dxa"/>
            <w:gridSpan w:val="4"/>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（详细说明企业办公区、生产车间等区域网络覆盖、网络类型等情况，500字以内）</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p>
        </w:tc>
      </w:tr>
    </w:tbl>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bCs w:val="0"/>
          <w:sz w:val="32"/>
          <w:highlight w:val="none"/>
          <w:lang w:val="en-US" w:eastAsia="zh-CN"/>
        </w:rPr>
      </w:pPr>
      <w:r>
        <w:rPr>
          <w:rFonts w:hint="default" w:ascii="Times New Roman" w:hAnsi="Times New Roman" w:eastAsia="黑体" w:cs="Times New Roman"/>
          <w:bCs w:val="0"/>
          <w:sz w:val="32"/>
          <w:highlight w:val="none"/>
          <w:lang w:val="en-US" w:eastAsia="zh-CN"/>
        </w:rPr>
        <w:t>三</w:t>
      </w:r>
      <w:r>
        <w:rPr>
          <w:rFonts w:hint="default" w:ascii="Times New Roman" w:hAnsi="Times New Roman" w:eastAsia="黑体" w:cs="Times New Roman"/>
          <w:bCs w:val="0"/>
          <w:sz w:val="32"/>
          <w:highlight w:val="none"/>
        </w:rPr>
        <w:t>、</w:t>
      </w:r>
      <w:r>
        <w:rPr>
          <w:rFonts w:hint="default" w:ascii="Times New Roman" w:hAnsi="Times New Roman" w:eastAsia="黑体" w:cs="Times New Roman"/>
          <w:bCs w:val="0"/>
          <w:sz w:val="32"/>
          <w:highlight w:val="none"/>
          <w:lang w:val="en-US" w:eastAsia="zh-CN"/>
        </w:rPr>
        <w:t>技术应用</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_GB2312" w:cs="Times New Roman"/>
                <w:b/>
                <w:bCs/>
                <w:color w:val="auto"/>
                <w:kern w:val="2"/>
                <w:sz w:val="24"/>
                <w:szCs w:val="24"/>
                <w:highlight w:val="none"/>
                <w:lang w:val="en-US" w:eastAsia="zh-CN"/>
              </w:rPr>
              <w:t>3.1工业数据要素应用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widowControl/>
              <w:snapToGrid w:val="0"/>
              <w:contextualSpacing w:val="0"/>
              <w:rPr>
                <w:rFonts w:hint="default" w:ascii="Times New Roman" w:hAnsi="Times New Roman" w:eastAsia="楷体" w:cs="Times New Roman"/>
                <w:color w:val="auto"/>
                <w:sz w:val="24"/>
                <w:highlight w:val="none"/>
              </w:rPr>
            </w:pPr>
            <w:r>
              <w:rPr>
                <w:rFonts w:hint="default" w:ascii="Times New Roman" w:hAnsi="Times New Roman" w:eastAsia="楷体" w:cs="Times New Roman"/>
                <w:b/>
                <w:bCs/>
                <w:color w:val="auto"/>
                <w:kern w:val="2"/>
                <w:sz w:val="24"/>
                <w:szCs w:val="24"/>
                <w:highlight w:val="none"/>
                <w:lang w:val="en-US" w:eastAsia="zh-CN"/>
              </w:rPr>
              <w:t>3.1.1</w:t>
            </w:r>
            <w:r>
              <w:rPr>
                <w:rFonts w:hint="default" w:ascii="Times New Roman" w:hAnsi="Times New Roman" w:eastAsia="楷体" w:cs="Times New Roman"/>
                <w:color w:val="auto"/>
                <w:sz w:val="24"/>
                <w:highlight w:val="none"/>
                <w:lang w:eastAsia="zh-CN"/>
              </w:rPr>
              <w:t>企业</w:t>
            </w:r>
            <w:r>
              <w:rPr>
                <w:rFonts w:hint="default" w:ascii="Times New Roman" w:hAnsi="Times New Roman" w:eastAsia="楷体" w:cs="Times New Roman"/>
                <w:color w:val="auto"/>
                <w:sz w:val="24"/>
                <w:highlight w:val="none"/>
                <w:lang w:val="en-US" w:eastAsia="zh-CN"/>
              </w:rPr>
              <w:t>在哪些</w:t>
            </w:r>
            <w:r>
              <w:rPr>
                <w:rFonts w:hint="default" w:ascii="Times New Roman" w:hAnsi="Times New Roman" w:eastAsia="楷体" w:cs="Times New Roman"/>
                <w:color w:val="auto"/>
                <w:sz w:val="24"/>
                <w:highlight w:val="none"/>
              </w:rPr>
              <w:t>业务场景</w:t>
            </w:r>
            <w:r>
              <w:rPr>
                <w:rFonts w:hint="default" w:ascii="Times New Roman" w:hAnsi="Times New Roman" w:eastAsia="楷体" w:cs="Times New Roman"/>
                <w:color w:val="auto"/>
                <w:sz w:val="24"/>
                <w:highlight w:val="none"/>
                <w:lang w:val="en-US" w:eastAsia="zh-CN"/>
              </w:rPr>
              <w:t>实现</w:t>
            </w:r>
            <w:r>
              <w:rPr>
                <w:rFonts w:hint="default" w:ascii="Times New Roman" w:hAnsi="Times New Roman" w:eastAsia="楷体" w:cs="Times New Roman"/>
                <w:color w:val="auto"/>
                <w:sz w:val="24"/>
                <w:highlight w:val="none"/>
              </w:rPr>
              <w:t>数据</w:t>
            </w:r>
            <w:r>
              <w:rPr>
                <w:rFonts w:hint="default" w:ascii="Times New Roman" w:hAnsi="Times New Roman" w:eastAsia="楷体" w:cs="Times New Roman"/>
                <w:color w:val="auto"/>
                <w:sz w:val="24"/>
                <w:highlight w:val="none"/>
                <w:lang w:val="en-US" w:eastAsia="zh-CN"/>
              </w:rPr>
              <w:t>自动化</w:t>
            </w:r>
            <w:r>
              <w:rPr>
                <w:rFonts w:hint="default" w:ascii="Times New Roman" w:hAnsi="Times New Roman" w:eastAsia="楷体" w:cs="Times New Roman"/>
                <w:color w:val="auto"/>
                <w:sz w:val="24"/>
                <w:highlight w:val="none"/>
              </w:rPr>
              <w:t>采集</w:t>
            </w:r>
            <w:r>
              <w:rPr>
                <w:rFonts w:hint="default" w:ascii="Times New Roman" w:hAnsi="Times New Roman" w:eastAsia="楷体" w:cs="Times New Roman"/>
                <w:color w:val="auto"/>
                <w:sz w:val="24"/>
                <w:highlight w:val="none"/>
                <w:lang w:eastAsia="zh-CN"/>
              </w:rPr>
              <w:t>？【</w:t>
            </w:r>
            <w:r>
              <w:rPr>
                <w:rFonts w:hint="default" w:ascii="Times New Roman" w:hAnsi="Times New Roman" w:eastAsia="楷体" w:cs="Times New Roman"/>
                <w:color w:val="auto"/>
                <w:sz w:val="24"/>
                <w:highlight w:val="none"/>
                <w:lang w:val="en-US" w:eastAsia="zh-CN"/>
              </w:rPr>
              <w:t>多选</w:t>
            </w:r>
            <w:r>
              <w:rPr>
                <w:rFonts w:hint="default" w:ascii="Times New Roman" w:hAnsi="Times New Roman" w:eastAsia="楷体" w:cs="Times New Roman"/>
                <w:color w:val="auto"/>
                <w:sz w:val="24"/>
                <w:highlight w:val="none"/>
                <w:lang w:eastAsia="zh-CN"/>
              </w:rPr>
              <w:t>】</w:t>
            </w:r>
          </w:p>
          <w:p>
            <w:pPr>
              <w:widowControl/>
              <w:snapToGrid w:val="0"/>
              <w:contextualSpacing w:val="0"/>
              <w:rPr>
                <w:rFonts w:hint="default" w:ascii="Times New Roman" w:hAnsi="Times New Roman" w:eastAsia="楷体" w:cs="Times New Roman"/>
                <w:sz w:val="24"/>
                <w:highlight w:val="none"/>
                <w:lang w:val="en-US" w:eastAsia="zh-CN"/>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color w:val="auto"/>
                <w:sz w:val="24"/>
                <w:highlight w:val="none"/>
              </w:rPr>
              <w:t>原材料采购</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 xml:space="preserve"> </w:t>
            </w:r>
            <w:r>
              <w:rPr>
                <w:rFonts w:hint="eastAsia" w:ascii="Times New Roman" w:hAnsi="Times New Roman" w:eastAsia="楷体" w:cs="Times New Roman"/>
                <w:sz w:val="24"/>
                <w:highlight w:val="none"/>
                <w:lang w:val="en-US" w:eastAsia="zh-CN"/>
              </w:rPr>
              <w:t>□</w:t>
            </w:r>
            <w:r>
              <w:rPr>
                <w:rFonts w:hint="default" w:ascii="Times New Roman" w:hAnsi="Times New Roman" w:eastAsia="楷体" w:cs="Times New Roman"/>
                <w:color w:val="auto"/>
                <w:sz w:val="24"/>
                <w:highlight w:val="none"/>
                <w:lang w:val="en-US" w:eastAsia="zh-CN"/>
              </w:rPr>
              <w:t>产品研发</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生产执行</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 xml:space="preserve">质量检测 </w:t>
            </w:r>
            <w:r>
              <w:rPr>
                <w:rFonts w:hint="eastAsia" w:ascii="Times New Roman" w:hAnsi="Times New Roman" w:eastAsia="楷体" w:cs="Times New Roman"/>
                <w:sz w:val="24"/>
                <w:highlight w:val="none"/>
                <w:lang w:val="en-US" w:eastAsia="zh-CN"/>
              </w:rPr>
              <w:t>□</w:t>
            </w:r>
            <w:r>
              <w:rPr>
                <w:rFonts w:hint="default" w:ascii="Times New Roman" w:hAnsi="Times New Roman" w:eastAsia="楷体" w:cs="Times New Roman"/>
                <w:color w:val="auto"/>
                <w:sz w:val="24"/>
                <w:highlight w:val="none"/>
                <w:lang w:val="en-US" w:eastAsia="zh-CN"/>
              </w:rPr>
              <w:t>设备维护与保养</w:t>
            </w:r>
          </w:p>
          <w:p>
            <w:pPr>
              <w:widowControl/>
              <w:snapToGrid w:val="0"/>
              <w:contextualSpacing w:val="0"/>
              <w:rPr>
                <w:rFonts w:hint="default" w:ascii="Times New Roman" w:hAnsi="Times New Roman" w:eastAsia="楷体" w:cs="Times New Roman"/>
                <w:color w:val="auto"/>
                <w:sz w:val="24"/>
                <w:highlight w:val="none"/>
                <w:u w:val="none"/>
                <w:lang w:val="en-US" w:eastAsia="zh-CN"/>
              </w:rPr>
            </w:pPr>
            <w:r>
              <w:rPr>
                <w:rFonts w:hint="eastAsia" w:ascii="Times New Roman" w:hAnsi="Times New Roman" w:eastAsia="楷体" w:cs="Times New Roman"/>
                <w:sz w:val="24"/>
                <w:highlight w:val="none"/>
                <w:lang w:val="en-US" w:eastAsia="zh-CN"/>
              </w:rPr>
              <w:t>□</w:t>
            </w:r>
            <w:r>
              <w:rPr>
                <w:rFonts w:hint="default" w:ascii="Times New Roman" w:hAnsi="Times New Roman" w:eastAsia="楷体" w:cs="Times New Roman"/>
                <w:color w:val="auto"/>
                <w:sz w:val="24"/>
                <w:highlight w:val="none"/>
                <w:lang w:val="en-US" w:eastAsia="zh-CN"/>
              </w:rPr>
              <w:t>仓储物流</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供应链管理</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销售</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客户服务</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color w:val="auto"/>
                <w:sz w:val="24"/>
                <w:highlight w:val="none"/>
                <w:lang w:val="en-US" w:eastAsia="zh-CN"/>
              </w:rPr>
              <w:t>其他</w:t>
            </w:r>
            <w:r>
              <w:rPr>
                <w:rFonts w:hint="default" w:ascii="Times New Roman" w:hAnsi="Times New Roman" w:eastAsia="楷体" w:cs="Times New Roman"/>
                <w:color w:val="auto"/>
                <w:sz w:val="24"/>
                <w:highlight w:val="none"/>
                <w:u w:val="single"/>
                <w:lang w:val="en-US" w:eastAsia="zh-CN"/>
              </w:rPr>
              <w:t xml:space="preserve">   </w:t>
            </w:r>
            <w:r>
              <w:rPr>
                <w:rFonts w:hint="eastAsia" w:ascii="Times New Roman" w:hAnsi="Times New Roman" w:eastAsia="楷体" w:cs="Times New Roman"/>
                <w:sz w:val="24"/>
                <w:highlight w:val="none"/>
                <w:u w:val="single"/>
                <w:lang w:val="en-US" w:eastAsia="zh-CN"/>
              </w:rPr>
              <w:t xml:space="preserve">        </w:t>
            </w:r>
            <w:r>
              <w:rPr>
                <w:rFonts w:hint="default" w:ascii="Times New Roman" w:hAnsi="Times New Roman" w:eastAsia="楷体" w:cs="Times New Roman"/>
                <w:color w:val="auto"/>
                <w:sz w:val="24"/>
                <w:highlight w:val="none"/>
                <w:u w:val="single"/>
                <w:lang w:val="en-US" w:eastAsia="zh-CN"/>
              </w:rPr>
              <w:t xml:space="preserve">    </w:t>
            </w:r>
            <w:r>
              <w:rPr>
                <w:rFonts w:hint="default" w:ascii="Times New Roman" w:hAnsi="Times New Roman" w:eastAsia="楷体" w:cs="Times New Roman"/>
                <w:color w:val="auto"/>
                <w:sz w:val="24"/>
                <w:highlight w:val="none"/>
                <w:u w:val="none"/>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color w:val="auto"/>
                <w:kern w:val="2"/>
                <w:sz w:val="24"/>
                <w:szCs w:val="24"/>
                <w:highlight w:val="none"/>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color w:val="auto"/>
                <w:kern w:val="2"/>
                <w:sz w:val="24"/>
                <w:szCs w:val="24"/>
                <w:highlight w:val="none"/>
                <w:lang w:val="en-US" w:eastAsia="zh-CN"/>
              </w:rPr>
            </w:pPr>
            <w:r>
              <w:rPr>
                <w:rFonts w:hint="default" w:ascii="Times New Roman" w:hAnsi="Times New Roman" w:eastAsia="楷体" w:cs="Times New Roman"/>
                <w:b/>
                <w:bCs/>
                <w:color w:val="auto"/>
                <w:kern w:val="2"/>
                <w:sz w:val="24"/>
                <w:szCs w:val="24"/>
                <w:highlight w:val="none"/>
                <w:lang w:val="en-US" w:eastAsia="zh-CN"/>
              </w:rPr>
              <w:t>3.1.2</w:t>
            </w:r>
            <w:r>
              <w:rPr>
                <w:rFonts w:hint="default" w:ascii="Times New Roman" w:hAnsi="Times New Roman" w:eastAsia="楷体" w:cs="Times New Roman"/>
                <w:b w:val="0"/>
                <w:bCs w:val="0"/>
                <w:color w:val="auto"/>
                <w:kern w:val="2"/>
                <w:sz w:val="24"/>
                <w:szCs w:val="24"/>
                <w:highlight w:val="none"/>
                <w:lang w:val="en-US" w:eastAsia="zh-CN"/>
              </w:rPr>
              <w:t>企业是否围绕以下内容建有</w:t>
            </w:r>
            <w:r>
              <w:rPr>
                <w:rFonts w:hint="default" w:ascii="Times New Roman" w:hAnsi="Times New Roman" w:eastAsia="楷体" w:cs="Times New Roman"/>
                <w:b w:val="0"/>
                <w:color w:val="auto"/>
                <w:kern w:val="2"/>
                <w:sz w:val="24"/>
                <w:szCs w:val="24"/>
                <w:highlight w:val="none"/>
              </w:rPr>
              <w:t>语料库</w:t>
            </w:r>
            <w:r>
              <w:rPr>
                <w:rFonts w:hint="default" w:ascii="Times New Roman" w:hAnsi="Times New Roman" w:eastAsia="楷体" w:cs="Times New Roman"/>
                <w:b w:val="0"/>
                <w:color w:val="auto"/>
                <w:kern w:val="2"/>
                <w:sz w:val="24"/>
                <w:szCs w:val="24"/>
                <w:highlight w:val="none"/>
                <w:lang w:val="en-US" w:eastAsia="zh-CN"/>
              </w:rPr>
              <w:t>？【多选】</w:t>
            </w:r>
          </w:p>
          <w:p>
            <w:pPr>
              <w:keepNext w:val="0"/>
              <w:keepLines w:val="0"/>
              <w:pageBreakBefore w:val="0"/>
              <w:widowControl/>
              <w:kinsoku/>
              <w:wordWrap/>
              <w:overflowPunct/>
              <w:topLinePunct w:val="0"/>
              <w:autoSpaceDN/>
              <w:bidi w:val="0"/>
              <w:snapToGrid w:val="0"/>
              <w:spacing w:line="240" w:lineRule="auto"/>
              <w:contextualSpacing w:val="0"/>
              <w:textAlignment w:val="auto"/>
              <w:rPr>
                <w:rFonts w:hint="default" w:ascii="Times New Roman" w:hAnsi="Times New Roman" w:eastAsia="楷体" w:cs="Times New Roman"/>
                <w:color w:val="auto"/>
                <w:sz w:val="24"/>
                <w:highlight w:val="none"/>
                <w:u w:val="none"/>
                <w:lang w:val="en-US" w:eastAsia="zh-CN"/>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color w:val="auto"/>
                <w:sz w:val="24"/>
                <w:highlight w:val="none"/>
                <w:lang w:val="en-US" w:eastAsia="zh-CN"/>
              </w:rPr>
              <w:t>生产数据</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设备日志</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客户反馈</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市场报告</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其他</w:t>
            </w:r>
            <w:r>
              <w:rPr>
                <w:rFonts w:hint="default" w:ascii="Times New Roman" w:hAnsi="Times New Roman" w:eastAsia="楷体" w:cs="Times New Roman"/>
                <w:sz w:val="24"/>
                <w:highlight w:val="none"/>
                <w:u w:val="single"/>
                <w:lang w:val="en-US" w:eastAsia="zh-CN"/>
              </w:rPr>
              <w:t xml:space="preserve">   </w:t>
            </w:r>
            <w:r>
              <w:rPr>
                <w:rFonts w:hint="eastAsia" w:ascii="Times New Roman" w:hAnsi="Times New Roman" w:eastAsia="楷体" w:cs="Times New Roman"/>
                <w:sz w:val="24"/>
                <w:highlight w:val="none"/>
                <w:u w:val="single"/>
                <w:lang w:val="en-US" w:eastAsia="zh-CN"/>
              </w:rPr>
              <w:t xml:space="preserve">        </w:t>
            </w:r>
            <w:r>
              <w:rPr>
                <w:rFonts w:hint="default" w:ascii="Times New Roman" w:hAnsi="Times New Roman" w:eastAsia="楷体" w:cs="Times New Roman"/>
                <w:sz w:val="24"/>
                <w:highlight w:val="none"/>
                <w:u w:val="single"/>
                <w:lang w:val="en-US" w:eastAsia="zh-CN"/>
              </w:rPr>
              <w:t xml:space="preserve">  </w:t>
            </w:r>
            <w:r>
              <w:rPr>
                <w:rFonts w:hint="default" w:ascii="Times New Roman" w:hAnsi="Times New Roman" w:eastAsia="楷体" w:cs="Times New Roman"/>
                <w:color w:val="auto"/>
                <w:sz w:val="24"/>
                <w:highlight w:val="none"/>
                <w:u w:val="none"/>
                <w:lang w:val="en-US" w:eastAsia="zh-CN"/>
              </w:rPr>
              <w:t xml:space="preserve">      </w:t>
            </w:r>
          </w:p>
          <w:p>
            <w:pPr>
              <w:keepNext w:val="0"/>
              <w:keepLines w:val="0"/>
              <w:pageBreakBefore w:val="0"/>
              <w:widowControl/>
              <w:kinsoku/>
              <w:wordWrap/>
              <w:overflowPunct/>
              <w:topLinePunct w:val="0"/>
              <w:autoSpaceDN/>
              <w:bidi w:val="0"/>
              <w:snapToGrid w:val="0"/>
              <w:spacing w:line="240" w:lineRule="auto"/>
              <w:contextualSpacing w:val="0"/>
              <w:textAlignment w:val="auto"/>
              <w:rPr>
                <w:rFonts w:hint="default" w:ascii="Times New Roman" w:hAnsi="Times New Roman" w:eastAsia="楷体" w:cs="Times New Roman"/>
                <w:color w:val="auto"/>
                <w:sz w:val="24"/>
                <w:highlight w:val="none"/>
                <w:u w:val="none"/>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color w:val="auto"/>
                <w:kern w:val="2"/>
                <w:sz w:val="24"/>
                <w:szCs w:val="24"/>
                <w:highlight w:val="none"/>
                <w:lang w:val="en-US" w:eastAsia="zh-CN"/>
              </w:rPr>
            </w:pPr>
            <w:r>
              <w:rPr>
                <w:rFonts w:hint="default" w:ascii="Times New Roman" w:hAnsi="Times New Roman" w:eastAsia="楷体" w:cs="Times New Roman"/>
                <w:b/>
                <w:bCs/>
                <w:color w:val="auto"/>
                <w:kern w:val="2"/>
                <w:sz w:val="24"/>
                <w:szCs w:val="24"/>
                <w:highlight w:val="none"/>
                <w:lang w:val="en-US" w:eastAsia="zh-CN"/>
              </w:rPr>
              <w:t>3.1.3</w:t>
            </w:r>
            <w:r>
              <w:rPr>
                <w:rFonts w:hint="default" w:ascii="Times New Roman" w:hAnsi="Times New Roman" w:eastAsia="楷体" w:cs="Times New Roman"/>
                <w:b w:val="0"/>
                <w:bCs w:val="0"/>
                <w:color w:val="auto"/>
                <w:kern w:val="2"/>
                <w:sz w:val="24"/>
                <w:szCs w:val="24"/>
                <w:highlight w:val="none"/>
                <w:lang w:val="en-US" w:eastAsia="zh-CN"/>
              </w:rPr>
              <w:t>企业是否围绕以下内容建有</w:t>
            </w:r>
            <w:r>
              <w:rPr>
                <w:rFonts w:hint="default" w:ascii="Times New Roman" w:hAnsi="Times New Roman" w:eastAsia="楷体" w:cs="Times New Roman"/>
                <w:b w:val="0"/>
                <w:color w:val="auto"/>
                <w:kern w:val="2"/>
                <w:sz w:val="24"/>
                <w:szCs w:val="24"/>
                <w:highlight w:val="none"/>
                <w:lang w:val="en-US" w:eastAsia="zh-CN"/>
              </w:rPr>
              <w:t>模型库？【多选】</w:t>
            </w:r>
          </w:p>
          <w:p>
            <w:pPr>
              <w:keepNext w:val="0"/>
              <w:keepLines w:val="0"/>
              <w:pageBreakBefore w:val="0"/>
              <w:widowControl/>
              <w:kinsoku/>
              <w:wordWrap/>
              <w:overflowPunct/>
              <w:topLinePunct w:val="0"/>
              <w:autoSpaceDN/>
              <w:bidi w:val="0"/>
              <w:snapToGrid w:val="0"/>
              <w:spacing w:line="240" w:lineRule="auto"/>
              <w:contextualSpacing w:val="0"/>
              <w:textAlignment w:val="auto"/>
              <w:rPr>
                <w:rFonts w:hint="default" w:ascii="Times New Roman" w:hAnsi="Times New Roman" w:eastAsia="楷体" w:cs="Times New Roman"/>
                <w:color w:val="auto"/>
                <w:sz w:val="24"/>
                <w:highlight w:val="none"/>
                <w:u w:val="none"/>
                <w:lang w:val="en-US" w:eastAsia="zh-CN"/>
              </w:rPr>
            </w:pP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color w:val="auto"/>
                <w:sz w:val="24"/>
                <w:highlight w:val="none"/>
                <w:lang w:val="en-US" w:eastAsia="zh-CN"/>
              </w:rPr>
              <w:t>工艺</w:t>
            </w:r>
            <w:r>
              <w:rPr>
                <w:rFonts w:hint="default" w:ascii="Times New Roman" w:hAnsi="Times New Roman" w:eastAsia="楷体" w:cs="Times New Roman"/>
                <w:color w:val="auto"/>
                <w:sz w:val="24"/>
                <w:highlight w:val="none"/>
                <w:lang w:eastAsia="zh-CN"/>
              </w:rPr>
              <w:t>模型</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color w:val="auto"/>
                <w:sz w:val="24"/>
                <w:highlight w:val="none"/>
                <w:lang w:val="en-US" w:eastAsia="zh-CN"/>
              </w:rPr>
              <w:t>销售预测</w:t>
            </w:r>
            <w:r>
              <w:rPr>
                <w:rFonts w:hint="default" w:ascii="Times New Roman" w:hAnsi="Times New Roman" w:eastAsia="楷体" w:cs="Times New Roman"/>
                <w:color w:val="auto"/>
                <w:sz w:val="24"/>
                <w:highlight w:val="none"/>
                <w:lang w:eastAsia="zh-CN"/>
              </w:rPr>
              <w:t>模型</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sz w:val="24"/>
                <w:highlight w:val="none"/>
                <w:lang w:eastAsia="zh-CN"/>
              </w:rPr>
              <w:t>□</w:t>
            </w:r>
            <w:r>
              <w:rPr>
                <w:rFonts w:hint="default" w:ascii="Times New Roman" w:hAnsi="Times New Roman" w:eastAsia="楷体" w:cs="Times New Roman"/>
                <w:color w:val="auto"/>
                <w:sz w:val="24"/>
                <w:highlight w:val="none"/>
                <w:lang w:val="en-US" w:eastAsia="zh-CN"/>
              </w:rPr>
              <w:t>质量监测</w:t>
            </w:r>
            <w:r>
              <w:rPr>
                <w:rFonts w:hint="default" w:ascii="Times New Roman" w:hAnsi="Times New Roman" w:eastAsia="楷体" w:cs="Times New Roman"/>
                <w:color w:val="auto"/>
                <w:sz w:val="24"/>
                <w:highlight w:val="none"/>
                <w:lang w:eastAsia="zh-CN"/>
              </w:rPr>
              <w:t>模型</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供应链优化模型</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成本分析模型</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设备维护模型</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供应链优化模型</w:t>
            </w:r>
            <w:r>
              <w:rPr>
                <w:rFonts w:hint="eastAsia" w:ascii="Times New Roman" w:hAnsi="Times New Roman" w:eastAsia="楷体" w:cs="Times New Roman"/>
                <w:sz w:val="24"/>
                <w:highlight w:val="none"/>
                <w:lang w:val="en-US" w:eastAsia="zh-CN"/>
              </w:rPr>
              <w:t xml:space="preserve"> □</w:t>
            </w:r>
            <w:r>
              <w:rPr>
                <w:rFonts w:hint="default" w:ascii="Times New Roman" w:hAnsi="Times New Roman" w:eastAsia="楷体" w:cs="Times New Roman"/>
                <w:color w:val="auto"/>
                <w:sz w:val="24"/>
                <w:highlight w:val="none"/>
                <w:lang w:val="en-US" w:eastAsia="zh-CN"/>
              </w:rPr>
              <w:t>其他</w:t>
            </w:r>
            <w:r>
              <w:rPr>
                <w:rFonts w:hint="default" w:ascii="Times New Roman" w:hAnsi="Times New Roman" w:eastAsia="楷体" w:cs="Times New Roman"/>
                <w:sz w:val="24"/>
                <w:highlight w:val="none"/>
                <w:u w:val="single"/>
                <w:lang w:val="en-US" w:eastAsia="zh-CN"/>
              </w:rPr>
              <w:t xml:space="preserve">   </w:t>
            </w:r>
            <w:r>
              <w:rPr>
                <w:rFonts w:hint="eastAsia" w:ascii="Times New Roman" w:hAnsi="Times New Roman" w:eastAsia="楷体" w:cs="Times New Roman"/>
                <w:sz w:val="24"/>
                <w:highlight w:val="none"/>
                <w:u w:val="single"/>
                <w:lang w:val="en-US" w:eastAsia="zh-CN"/>
              </w:rPr>
              <w:t xml:space="preserve">        </w:t>
            </w:r>
            <w:r>
              <w:rPr>
                <w:rFonts w:hint="default" w:ascii="Times New Roman" w:hAnsi="Times New Roman" w:eastAsia="楷体" w:cs="Times New Roman"/>
                <w:sz w:val="24"/>
                <w:highlight w:val="none"/>
                <w:u w:val="single"/>
                <w:lang w:val="en-US" w:eastAsia="zh-CN"/>
              </w:rPr>
              <w:t xml:space="preserve">  </w:t>
            </w:r>
            <w:r>
              <w:rPr>
                <w:rFonts w:hint="default" w:ascii="Times New Roman" w:hAnsi="Times New Roman" w:eastAsia="楷体" w:cs="Times New Roman"/>
                <w:color w:val="auto"/>
                <w:sz w:val="24"/>
                <w:highlight w:val="none"/>
                <w:u w:val="none"/>
                <w:lang w:val="en-US" w:eastAsia="zh-CN"/>
              </w:rPr>
              <w:t xml:space="preserve">            </w:t>
            </w:r>
          </w:p>
          <w:p>
            <w:pPr>
              <w:keepNext w:val="0"/>
              <w:keepLines w:val="0"/>
              <w:pageBreakBefore w:val="0"/>
              <w:widowControl/>
              <w:kinsoku/>
              <w:wordWrap/>
              <w:overflowPunct/>
              <w:topLinePunct w:val="0"/>
              <w:autoSpaceDN/>
              <w:bidi w:val="0"/>
              <w:snapToGrid w:val="0"/>
              <w:spacing w:line="240" w:lineRule="auto"/>
              <w:contextualSpacing w:val="0"/>
              <w:textAlignment w:val="auto"/>
              <w:rPr>
                <w:rFonts w:hint="default" w:ascii="Times New Roman" w:hAnsi="Times New Roman" w:eastAsia="楷体" w:cs="Times New Roman"/>
                <w:color w:val="auto"/>
                <w:sz w:val="24"/>
                <w:highlight w:val="none"/>
                <w:u w:val="none"/>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bCs w:val="0"/>
                <w:color w:val="auto"/>
                <w:kern w:val="2"/>
                <w:sz w:val="24"/>
                <w:szCs w:val="24"/>
                <w:highlight w:val="none"/>
                <w:lang w:val="en-US" w:eastAsia="zh-CN"/>
              </w:rPr>
            </w:pPr>
            <w:r>
              <w:rPr>
                <w:rFonts w:hint="default" w:ascii="Times New Roman" w:hAnsi="Times New Roman" w:eastAsia="楷体" w:cs="Times New Roman"/>
                <w:b/>
                <w:bCs/>
                <w:color w:val="auto"/>
                <w:kern w:val="2"/>
                <w:sz w:val="24"/>
                <w:szCs w:val="24"/>
                <w:highlight w:val="none"/>
                <w:lang w:val="en-US" w:eastAsia="zh-CN"/>
              </w:rPr>
              <w:t>3.1.4</w:t>
            </w:r>
            <w:r>
              <w:rPr>
                <w:rFonts w:hint="default" w:ascii="Times New Roman" w:hAnsi="Times New Roman" w:eastAsia="楷体" w:cs="Times New Roman"/>
                <w:b w:val="0"/>
                <w:bCs w:val="0"/>
                <w:color w:val="auto"/>
                <w:kern w:val="2"/>
                <w:sz w:val="24"/>
                <w:szCs w:val="24"/>
                <w:highlight w:val="none"/>
                <w:lang w:val="en-US" w:eastAsia="zh-CN"/>
              </w:rPr>
              <w:t>企业是否开展数据交易活动？</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 xml:space="preserve">是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否</w:t>
            </w:r>
          </w:p>
          <w:p>
            <w:pPr>
              <w:keepNext w:val="0"/>
              <w:keepLines w:val="0"/>
              <w:pageBreakBefore w:val="0"/>
              <w:widowControl/>
              <w:kinsoku/>
              <w:wordWrap/>
              <w:overflowPunct/>
              <w:topLinePunct w:val="0"/>
              <w:autoSpaceDN/>
              <w:bidi w:val="0"/>
              <w:snapToGrid w:val="0"/>
              <w:spacing w:line="240" w:lineRule="auto"/>
              <w:contextualSpacing w:val="0"/>
              <w:textAlignment w:val="auto"/>
              <w:rPr>
                <w:rFonts w:hint="default" w:ascii="Times New Roman" w:hAnsi="Times New Roman" w:eastAsia="楷体" w:cs="Times New Roman"/>
                <w:b w:val="0"/>
                <w:bCs w:val="0"/>
                <w:color w:val="auto"/>
                <w:kern w:val="2"/>
                <w:sz w:val="24"/>
                <w:szCs w:val="24"/>
                <w:highlight w:val="none"/>
                <w:lang w:val="en-US" w:eastAsia="zh-CN"/>
              </w:rPr>
            </w:pPr>
            <w:r>
              <w:rPr>
                <w:rFonts w:hint="default" w:ascii="Times New Roman" w:hAnsi="Times New Roman" w:eastAsia="楷体" w:cs="Times New Roman"/>
                <w:b w:val="0"/>
                <w:bCs w:val="0"/>
                <w:color w:val="auto"/>
                <w:kern w:val="2"/>
                <w:sz w:val="24"/>
                <w:szCs w:val="24"/>
                <w:highlight w:val="none"/>
                <w:lang w:val="en-US" w:eastAsia="zh-CN"/>
              </w:rPr>
              <w:t xml:space="preserve">   若是，采取何种交易方式？</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 xml:space="preserve">直接交易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 xml:space="preserve">数据交易平台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其他</w:t>
            </w:r>
            <w:r>
              <w:rPr>
                <w:rFonts w:hint="default" w:ascii="Times New Roman" w:hAnsi="Times New Roman" w:eastAsia="楷体" w:cs="Times New Roman"/>
                <w:sz w:val="24"/>
                <w:highlight w:val="none"/>
                <w:u w:val="single"/>
                <w:lang w:val="en-US" w:eastAsia="zh-CN"/>
              </w:rPr>
              <w:t xml:space="preserve">   </w:t>
            </w:r>
            <w:r>
              <w:rPr>
                <w:rFonts w:hint="eastAsia" w:ascii="Times New Roman" w:hAnsi="Times New Roman" w:eastAsia="楷体" w:cs="Times New Roman"/>
                <w:sz w:val="24"/>
                <w:highlight w:val="none"/>
                <w:u w:val="singl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 xml:space="preserve"> </w:t>
            </w:r>
            <w:r>
              <w:rPr>
                <w:rFonts w:hint="default" w:ascii="Times New Roman" w:hAnsi="Times New Roman" w:eastAsia="楷体" w:cs="Times New Roman"/>
                <w:b w:val="0"/>
                <w:bCs w:val="0"/>
                <w:color w:val="auto"/>
                <w:kern w:val="2"/>
                <w:sz w:val="24"/>
                <w:szCs w:val="24"/>
                <w:highlight w:val="none"/>
                <w:lang w:val="en-US" w:eastAsia="zh-CN"/>
              </w:rPr>
              <w:t xml:space="preserve">    </w:t>
            </w:r>
          </w:p>
          <w:p>
            <w:pPr>
              <w:keepNext w:val="0"/>
              <w:keepLines w:val="0"/>
              <w:pageBreakBefore w:val="0"/>
              <w:widowControl/>
              <w:kinsoku/>
              <w:wordWrap/>
              <w:overflowPunct/>
              <w:topLinePunct w:val="0"/>
              <w:autoSpaceDN/>
              <w:bidi w:val="0"/>
              <w:snapToGrid w:val="0"/>
              <w:spacing w:line="240" w:lineRule="auto"/>
              <w:contextualSpacing w:val="0"/>
              <w:textAlignment w:val="auto"/>
              <w:rPr>
                <w:rFonts w:hint="default" w:ascii="Times New Roman" w:hAnsi="Times New Roman" w:eastAsia="楷体" w:cs="Times New Roman"/>
                <w:b w:val="0"/>
                <w:bCs w:val="0"/>
                <w:color w:val="auto"/>
                <w:kern w:val="2"/>
                <w:sz w:val="24"/>
                <w:szCs w:val="24"/>
                <w:highlight w:val="none"/>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bCs w:val="0"/>
                <w:color w:val="auto"/>
                <w:kern w:val="2"/>
                <w:sz w:val="24"/>
                <w:szCs w:val="24"/>
                <w:highlight w:val="none"/>
                <w:lang w:val="en-US" w:eastAsia="zh-CN"/>
              </w:rPr>
            </w:pPr>
            <w:r>
              <w:rPr>
                <w:rFonts w:hint="default" w:ascii="Times New Roman" w:hAnsi="Times New Roman" w:eastAsia="楷体" w:cs="Times New Roman"/>
                <w:b/>
                <w:bCs/>
                <w:color w:val="auto"/>
                <w:kern w:val="2"/>
                <w:sz w:val="24"/>
                <w:szCs w:val="24"/>
                <w:highlight w:val="none"/>
                <w:lang w:val="en-US" w:eastAsia="zh-CN"/>
              </w:rPr>
              <w:t>3.1.5</w:t>
            </w:r>
            <w:r>
              <w:rPr>
                <w:rFonts w:hint="default" w:ascii="Times New Roman" w:hAnsi="Times New Roman" w:eastAsia="楷体" w:cs="Times New Roman"/>
                <w:b w:val="0"/>
                <w:bCs w:val="0"/>
                <w:color w:val="auto"/>
                <w:kern w:val="2"/>
                <w:sz w:val="24"/>
                <w:szCs w:val="24"/>
                <w:highlight w:val="none"/>
                <w:lang w:val="en-US" w:eastAsia="zh-CN"/>
              </w:rPr>
              <w:t>企业如何开展数据标识、清洗与分析工作？</w:t>
            </w:r>
          </w:p>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bCs w:val="0"/>
                <w:color w:val="auto"/>
                <w:kern w:val="2"/>
                <w:sz w:val="24"/>
                <w:szCs w:val="24"/>
                <w:highlight w:val="none"/>
                <w:lang w:val="en-US" w:eastAsia="zh-CN"/>
              </w:rPr>
            </w:pP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 xml:space="preserve">自主开发（如Python/R）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商业软件（品牌：</w:t>
            </w:r>
            <w:r>
              <w:rPr>
                <w:rFonts w:hint="default" w:ascii="Times New Roman" w:hAnsi="Times New Roman" w:eastAsia="楷体" w:cs="Times New Roman"/>
                <w:b w:val="0"/>
                <w:bCs w:val="0"/>
                <w:color w:val="auto"/>
                <w:kern w:val="2"/>
                <w:sz w:val="24"/>
                <w:szCs w:val="24"/>
                <w:highlight w:val="none"/>
                <w:u w:val="single"/>
                <w:lang w:val="en-US" w:eastAsia="zh-CN"/>
              </w:rPr>
              <w:t xml:space="preserve">       </w:t>
            </w:r>
            <w:r>
              <w:rPr>
                <w:rFonts w:hint="default" w:ascii="Times New Roman" w:hAnsi="Times New Roman" w:eastAsia="楷体" w:cs="Times New Roman"/>
                <w:b w:val="0"/>
                <w:bCs w:val="0"/>
                <w:color w:val="auto"/>
                <w:kern w:val="2"/>
                <w:sz w:val="24"/>
                <w:szCs w:val="24"/>
                <w:highlight w:val="none"/>
                <w:lang w:val="en-US" w:eastAsia="zh-CN"/>
              </w:rPr>
              <w:t>）</w:t>
            </w:r>
          </w:p>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contextualSpacing w:val="0"/>
              <w:textAlignment w:val="auto"/>
              <w:rPr>
                <w:rFonts w:hint="default" w:ascii="Times New Roman" w:hAnsi="Times New Roman" w:eastAsia="楷体" w:cs="Times New Roman"/>
                <w:b w:val="0"/>
                <w:bCs w:val="0"/>
                <w:color w:val="auto"/>
                <w:kern w:val="2"/>
                <w:sz w:val="24"/>
                <w:szCs w:val="24"/>
                <w:highlight w:val="none"/>
                <w:lang w:val="en-US" w:eastAsia="zh-CN"/>
              </w:rPr>
            </w:pP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 xml:space="preserve">商业数据库内置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第三方云服务</w:t>
            </w:r>
            <w:r>
              <w:rPr>
                <w:rFonts w:hint="eastAsia" w:ascii="Times New Roman" w:hAnsi="Times New Roman" w:eastAsia="楷体" w:cs="Times New Roman"/>
                <w:b w:val="0"/>
                <w:bCs w:val="0"/>
                <w:kern w:val="2"/>
                <w:sz w:val="24"/>
                <w:szCs w:val="24"/>
                <w:highlight w:val="none"/>
                <w:lang w:val="en-US" w:eastAsia="zh-CN"/>
              </w:rPr>
              <w:t xml:space="preserve">        □</w:t>
            </w:r>
            <w:r>
              <w:rPr>
                <w:rFonts w:hint="default" w:ascii="Times New Roman" w:hAnsi="Times New Roman" w:eastAsia="楷体" w:cs="Times New Roman"/>
                <w:b w:val="0"/>
                <w:bCs w:val="0"/>
                <w:color w:val="auto"/>
                <w:kern w:val="2"/>
                <w:sz w:val="24"/>
                <w:szCs w:val="24"/>
                <w:highlight w:val="none"/>
                <w:lang w:val="en-US" w:eastAsia="zh-CN"/>
              </w:rPr>
              <w:t>其他__________</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i w:val="0"/>
                <w:iCs w:val="0"/>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（详细说明数据要素建设与应用情况，包括数据采集、数据语料库和模型库建设与应用、数据清洗与标注、数据交易、数据分析应用及取得的成效，限2000字以内</w:t>
            </w:r>
            <w:r>
              <w:rPr>
                <w:rFonts w:hint="eastAsia" w:ascii="Times New Roman" w:hAnsi="Times New Roman" w:eastAsia="楷体" w:cs="Times New Roman"/>
                <w:b/>
                <w:bCs/>
                <w:i/>
                <w:iCs/>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_GB2312" w:cs="Times New Roman"/>
                <w:b/>
                <w:bCs/>
                <w:color w:val="auto"/>
                <w:kern w:val="2"/>
                <w:sz w:val="24"/>
                <w:szCs w:val="24"/>
                <w:highlight w:val="none"/>
                <w:lang w:val="en-US" w:eastAsia="zh-CN"/>
              </w:rPr>
              <w:t>3.2人工智能应用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8" w:hRule="atLeast"/>
          <w:jc w:val="center"/>
        </w:trPr>
        <w:tc>
          <w:tcPr>
            <w:tcW w:w="8266" w:type="dxa"/>
            <w:noWrap w:val="0"/>
            <w:vAlign w:val="top"/>
          </w:tcPr>
          <w:p>
            <w:pPr>
              <w:widowControl/>
              <w:snapToGrid w:val="0"/>
              <w:spacing w:line="240" w:lineRule="auto"/>
              <w:contextualSpacing w:val="0"/>
              <w:rPr>
                <w:rFonts w:hint="default" w:ascii="Times New Roman" w:hAnsi="Times New Roman" w:eastAsia="楷体" w:cs="Times New Roman"/>
                <w:b w:val="0"/>
                <w:bCs w:val="0"/>
                <w:color w:val="auto"/>
                <w:kern w:val="2"/>
                <w:sz w:val="24"/>
                <w:szCs w:val="24"/>
                <w:highlight w:val="none"/>
                <w:lang w:val="en-US" w:eastAsia="zh-CN"/>
              </w:rPr>
            </w:pPr>
            <w:r>
              <w:rPr>
                <w:rFonts w:hint="eastAsia" w:ascii="Times New Roman" w:hAnsi="Times New Roman" w:eastAsia="仿宋" w:cs="Times New Roman"/>
                <w:b/>
                <w:color w:val="auto"/>
                <w:kern w:val="0"/>
                <w:sz w:val="24"/>
                <w:szCs w:val="24"/>
                <w:highlight w:val="none"/>
                <w:lang w:val="en-US" w:eastAsia="zh-CN"/>
              </w:rPr>
              <w:t>3.2.1</w:t>
            </w:r>
            <w:r>
              <w:rPr>
                <w:rFonts w:hint="default" w:ascii="Times New Roman" w:hAnsi="Times New Roman" w:eastAsia="楷体" w:cs="Times New Roman"/>
                <w:b w:val="0"/>
                <w:bCs w:val="0"/>
                <w:color w:val="auto"/>
                <w:kern w:val="2"/>
                <w:sz w:val="24"/>
                <w:szCs w:val="24"/>
                <w:highlight w:val="none"/>
                <w:lang w:val="en-US" w:eastAsia="zh-CN"/>
              </w:rPr>
              <w:t>企业是否使用大模型？</w:t>
            </w:r>
          </w:p>
          <w:p>
            <w:pPr>
              <w:widowControl/>
              <w:snapToGrid w:val="0"/>
              <w:spacing w:line="240" w:lineRule="auto"/>
              <w:contextualSpacing w:val="0"/>
              <w:rPr>
                <w:rFonts w:hint="default" w:ascii="Times New Roman" w:hAnsi="Times New Roman" w:eastAsia="楷体" w:cs="Times New Roman"/>
                <w:b w:val="0"/>
                <w:bCs w:val="0"/>
                <w:color w:val="auto"/>
                <w:kern w:val="2"/>
                <w:sz w:val="24"/>
                <w:szCs w:val="24"/>
                <w:highlight w:val="none"/>
                <w:lang w:val="en-US" w:eastAsia="zh-CN"/>
              </w:rPr>
            </w:pP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是（名称：</w:t>
            </w:r>
            <w:r>
              <w:rPr>
                <w:rFonts w:hint="default" w:ascii="Times New Roman" w:hAnsi="Times New Roman" w:eastAsia="楷体" w:cs="Times New Roman"/>
                <w:b w:val="0"/>
                <w:bCs w:val="0"/>
                <w:color w:val="auto"/>
                <w:kern w:val="2"/>
                <w:sz w:val="24"/>
                <w:szCs w:val="24"/>
                <w:highlight w:val="none"/>
                <w:u w:val="single"/>
                <w:lang w:val="en-US" w:eastAsia="zh-CN"/>
              </w:rPr>
              <w:t xml:space="preserve">             </w:t>
            </w:r>
            <w:r>
              <w:rPr>
                <w:rFonts w:hint="default" w:ascii="Times New Roman" w:hAnsi="Times New Roman" w:eastAsia="楷体" w:cs="Times New Roman"/>
                <w:b w:val="0"/>
                <w:bCs w:val="0"/>
                <w:color w:val="auto"/>
                <w:kern w:val="2"/>
                <w:sz w:val="24"/>
                <w:szCs w:val="24"/>
                <w:highlight w:val="none"/>
                <w:u w:val="none"/>
                <w:lang w:val="en-US" w:eastAsia="zh-CN"/>
              </w:rPr>
              <w:t>，应用领域：</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Cs w:val="0"/>
                <w:color w:val="auto"/>
                <w:kern w:val="2"/>
                <w:sz w:val="24"/>
                <w:highlight w:val="none"/>
                <w:u w:val="none"/>
              </w:rPr>
              <w:t>研发设计</w:t>
            </w:r>
            <w:r>
              <w:rPr>
                <w:rFonts w:hint="eastAsia" w:ascii="Times New Roman" w:hAnsi="Times New Roman" w:eastAsia="楷体" w:cs="Times New Roman"/>
                <w:bCs w:val="0"/>
                <w:kern w:val="2"/>
                <w:sz w:val="24"/>
                <w:highlight w:val="none"/>
                <w:u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Cs w:val="0"/>
                <w:color w:val="auto"/>
                <w:kern w:val="2"/>
                <w:sz w:val="24"/>
                <w:highlight w:val="none"/>
                <w:u w:val="none"/>
              </w:rPr>
              <w:t>生产制造</w:t>
            </w:r>
            <w:r>
              <w:rPr>
                <w:rFonts w:hint="eastAsia" w:ascii="Times New Roman" w:hAnsi="Times New Roman" w:eastAsia="楷体" w:cs="Times New Roman"/>
                <w:bCs w:val="0"/>
                <w:kern w:val="2"/>
                <w:sz w:val="24"/>
                <w:highlight w:val="none"/>
                <w:u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Cs w:val="0"/>
                <w:color w:val="auto"/>
                <w:kern w:val="2"/>
                <w:sz w:val="24"/>
                <w:highlight w:val="none"/>
                <w:u w:val="none"/>
              </w:rPr>
              <w:t>经营管理</w:t>
            </w:r>
            <w:r>
              <w:rPr>
                <w:rFonts w:hint="eastAsia" w:ascii="Times New Roman" w:hAnsi="Times New Roman" w:eastAsia="楷体" w:cs="Times New Roman"/>
                <w:bCs w:val="0"/>
                <w:kern w:val="2"/>
                <w:sz w:val="24"/>
                <w:highlight w:val="none"/>
                <w:u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Cs w:val="0"/>
                <w:color w:val="auto"/>
                <w:kern w:val="2"/>
                <w:sz w:val="24"/>
                <w:highlight w:val="none"/>
                <w:u w:val="none"/>
              </w:rPr>
              <w:t>运维</w:t>
            </w:r>
            <w:r>
              <w:rPr>
                <w:rFonts w:hint="default" w:ascii="Times New Roman" w:hAnsi="Times New Roman" w:eastAsia="楷体" w:cs="Times New Roman"/>
                <w:bCs w:val="0"/>
                <w:color w:val="auto"/>
                <w:kern w:val="2"/>
                <w:sz w:val="24"/>
                <w:highlight w:val="none"/>
                <w:u w:val="none"/>
                <w:lang w:val="en-US" w:eastAsia="zh-CN"/>
              </w:rPr>
              <w:t>服务</w:t>
            </w:r>
            <w:r>
              <w:rPr>
                <w:rFonts w:hint="eastAsia" w:ascii="Times New Roman" w:hAnsi="Times New Roman" w:eastAsia="楷体" w:cs="Times New Roman"/>
                <w:bCs w:val="0"/>
                <w:kern w:val="2"/>
                <w:sz w:val="24"/>
                <w:highlight w:val="none"/>
                <w:u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Cs w:val="0"/>
                <w:color w:val="auto"/>
                <w:kern w:val="2"/>
                <w:sz w:val="24"/>
                <w:highlight w:val="none"/>
                <w:u w:val="none"/>
              </w:rPr>
              <w:t>供应链管理</w:t>
            </w:r>
            <w:r>
              <w:rPr>
                <w:rFonts w:hint="default" w:ascii="Times New Roman" w:hAnsi="Times New Roman" w:eastAsia="楷体" w:cs="Times New Roman"/>
                <w:b w:val="0"/>
                <w:bCs w:val="0"/>
                <w:color w:val="auto"/>
                <w:kern w:val="2"/>
                <w:sz w:val="24"/>
                <w:szCs w:val="24"/>
                <w:highlight w:val="none"/>
                <w:lang w:val="en-US" w:eastAsia="zh-CN"/>
              </w:rPr>
              <w:t>）</w:t>
            </w:r>
          </w:p>
          <w:p>
            <w:pPr>
              <w:widowControl/>
              <w:snapToGrid w:val="0"/>
              <w:spacing w:line="240" w:lineRule="auto"/>
              <w:contextualSpacing w:val="0"/>
              <w:rPr>
                <w:rFonts w:hint="default" w:ascii="Times New Roman" w:hAnsi="Times New Roman" w:eastAsia="楷体" w:cs="Times New Roman"/>
                <w:b w:val="0"/>
                <w:bCs w:val="0"/>
                <w:color w:val="auto"/>
                <w:kern w:val="2"/>
                <w:sz w:val="24"/>
                <w:szCs w:val="24"/>
                <w:highlight w:val="none"/>
                <w:lang w:val="en-US" w:eastAsia="zh-CN"/>
              </w:rPr>
            </w:pP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否</w:t>
            </w:r>
          </w:p>
          <w:p>
            <w:pPr>
              <w:widowControl/>
              <w:snapToGrid w:val="0"/>
              <w:spacing w:line="240" w:lineRule="auto"/>
              <w:contextualSpacing w:val="0"/>
              <w:rPr>
                <w:rFonts w:hint="default" w:ascii="Times New Roman" w:hAnsi="Times New Roman" w:eastAsia="楷体" w:cs="Times New Roman"/>
                <w:b w:val="0"/>
                <w:bCs w:val="0"/>
                <w:color w:val="auto"/>
                <w:kern w:val="2"/>
                <w:sz w:val="24"/>
                <w:szCs w:val="24"/>
                <w:highlight w:val="none"/>
                <w:lang w:val="en-US" w:eastAsia="zh-CN"/>
              </w:rPr>
            </w:pPr>
            <w:r>
              <w:rPr>
                <w:rFonts w:hint="eastAsia" w:ascii="Times New Roman" w:hAnsi="Times New Roman" w:eastAsia="仿宋" w:cs="Times New Roman"/>
                <w:b/>
                <w:color w:val="auto"/>
                <w:kern w:val="0"/>
                <w:sz w:val="24"/>
                <w:szCs w:val="24"/>
                <w:highlight w:val="none"/>
                <w:lang w:val="en-US" w:eastAsia="zh-CN"/>
              </w:rPr>
              <w:t>3.2.2</w:t>
            </w:r>
            <w:r>
              <w:rPr>
                <w:rFonts w:hint="default" w:ascii="Times New Roman" w:hAnsi="Times New Roman" w:eastAsia="楷体" w:cs="Times New Roman"/>
                <w:b w:val="0"/>
                <w:bCs w:val="0"/>
                <w:color w:val="auto"/>
                <w:kern w:val="2"/>
                <w:sz w:val="24"/>
                <w:szCs w:val="24"/>
                <w:highlight w:val="none"/>
                <w:lang w:val="en-US" w:eastAsia="zh-CN"/>
              </w:rPr>
              <w:t>企业是否使用工业智能体？</w:t>
            </w:r>
          </w:p>
          <w:p>
            <w:pPr>
              <w:widowControl/>
              <w:snapToGrid w:val="0"/>
              <w:spacing w:line="240" w:lineRule="auto"/>
              <w:contextualSpacing w:val="0"/>
              <w:rPr>
                <w:rFonts w:hint="default" w:ascii="Times New Roman" w:hAnsi="Times New Roman" w:eastAsia="楷体" w:cs="Times New Roman"/>
                <w:b w:val="0"/>
                <w:bCs w:val="0"/>
                <w:color w:val="auto"/>
                <w:kern w:val="2"/>
                <w:sz w:val="24"/>
                <w:szCs w:val="24"/>
                <w:highlight w:val="none"/>
                <w:lang w:val="en-US" w:eastAsia="zh-CN"/>
              </w:rPr>
            </w:pP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是（名称：</w:t>
            </w:r>
            <w:r>
              <w:rPr>
                <w:rFonts w:hint="default" w:ascii="Times New Roman" w:hAnsi="Times New Roman" w:eastAsia="楷体" w:cs="Times New Roman"/>
                <w:b w:val="0"/>
                <w:bCs w:val="0"/>
                <w:color w:val="auto"/>
                <w:kern w:val="2"/>
                <w:sz w:val="24"/>
                <w:szCs w:val="24"/>
                <w:highlight w:val="none"/>
                <w:u w:val="single"/>
                <w:lang w:val="en-US" w:eastAsia="zh-CN"/>
              </w:rPr>
              <w:t xml:space="preserve">             </w:t>
            </w:r>
            <w:r>
              <w:rPr>
                <w:rFonts w:hint="default" w:ascii="Times New Roman" w:hAnsi="Times New Roman" w:eastAsia="楷体" w:cs="Times New Roman"/>
                <w:b w:val="0"/>
                <w:bCs w:val="0"/>
                <w:color w:val="auto"/>
                <w:kern w:val="2"/>
                <w:sz w:val="24"/>
                <w:szCs w:val="24"/>
                <w:highlight w:val="none"/>
                <w:u w:val="none"/>
                <w:lang w:val="en-US" w:eastAsia="zh-CN"/>
              </w:rPr>
              <w:t>，应用领域：</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Cs w:val="0"/>
                <w:color w:val="auto"/>
                <w:kern w:val="2"/>
                <w:sz w:val="24"/>
                <w:highlight w:val="none"/>
                <w:u w:val="none"/>
              </w:rPr>
              <w:t>研发设计</w:t>
            </w:r>
            <w:r>
              <w:rPr>
                <w:rFonts w:hint="eastAsia" w:ascii="Times New Roman" w:hAnsi="Times New Roman" w:eastAsia="楷体" w:cs="Times New Roman"/>
                <w:bCs w:val="0"/>
                <w:kern w:val="2"/>
                <w:sz w:val="24"/>
                <w:highlight w:val="none"/>
                <w:u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Cs w:val="0"/>
                <w:color w:val="auto"/>
                <w:kern w:val="2"/>
                <w:sz w:val="24"/>
                <w:highlight w:val="none"/>
                <w:u w:val="none"/>
              </w:rPr>
              <w:t>生产制造</w:t>
            </w:r>
            <w:r>
              <w:rPr>
                <w:rFonts w:hint="eastAsia" w:ascii="Times New Roman" w:hAnsi="Times New Roman" w:eastAsia="楷体" w:cs="Times New Roman"/>
                <w:bCs w:val="0"/>
                <w:kern w:val="2"/>
                <w:sz w:val="24"/>
                <w:highlight w:val="none"/>
                <w:u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Cs w:val="0"/>
                <w:color w:val="auto"/>
                <w:kern w:val="2"/>
                <w:sz w:val="24"/>
                <w:highlight w:val="none"/>
                <w:u w:val="none"/>
              </w:rPr>
              <w:t>经营管理</w:t>
            </w:r>
            <w:r>
              <w:rPr>
                <w:rFonts w:hint="eastAsia" w:ascii="Times New Roman" w:hAnsi="Times New Roman" w:eastAsia="楷体" w:cs="Times New Roman"/>
                <w:bCs w:val="0"/>
                <w:kern w:val="2"/>
                <w:sz w:val="24"/>
                <w:highlight w:val="none"/>
                <w:u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Cs w:val="0"/>
                <w:color w:val="auto"/>
                <w:kern w:val="2"/>
                <w:sz w:val="24"/>
                <w:highlight w:val="none"/>
                <w:u w:val="none"/>
              </w:rPr>
              <w:t>运维</w:t>
            </w:r>
            <w:r>
              <w:rPr>
                <w:rFonts w:hint="default" w:ascii="Times New Roman" w:hAnsi="Times New Roman" w:eastAsia="楷体" w:cs="Times New Roman"/>
                <w:bCs w:val="0"/>
                <w:color w:val="auto"/>
                <w:kern w:val="2"/>
                <w:sz w:val="24"/>
                <w:highlight w:val="none"/>
                <w:u w:val="none"/>
                <w:lang w:val="en-US" w:eastAsia="zh-CN"/>
              </w:rPr>
              <w:t>服务</w:t>
            </w:r>
            <w:r>
              <w:rPr>
                <w:rFonts w:hint="eastAsia" w:ascii="Times New Roman" w:hAnsi="Times New Roman" w:eastAsia="楷体" w:cs="Times New Roman"/>
                <w:bCs w:val="0"/>
                <w:kern w:val="2"/>
                <w:sz w:val="24"/>
                <w:highlight w:val="none"/>
                <w:u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Cs w:val="0"/>
                <w:color w:val="auto"/>
                <w:kern w:val="2"/>
                <w:sz w:val="24"/>
                <w:highlight w:val="none"/>
                <w:u w:val="none"/>
              </w:rPr>
              <w:t>供应链管理</w:t>
            </w:r>
            <w:r>
              <w:rPr>
                <w:rFonts w:hint="default" w:ascii="Times New Roman" w:hAnsi="Times New Roman" w:eastAsia="楷体" w:cs="Times New Roman"/>
                <w:b w:val="0"/>
                <w:bCs w:val="0"/>
                <w:color w:val="auto"/>
                <w:kern w:val="2"/>
                <w:sz w:val="24"/>
                <w:szCs w:val="24"/>
                <w:highlight w:val="none"/>
                <w:lang w:val="en-US" w:eastAsia="zh-CN"/>
              </w:rPr>
              <w:t>）</w:t>
            </w:r>
          </w:p>
          <w:p>
            <w:pPr>
              <w:widowControl/>
              <w:snapToGrid w:val="0"/>
              <w:spacing w:line="240" w:lineRule="auto"/>
              <w:contextualSpacing w:val="0"/>
              <w:rPr>
                <w:rFonts w:hint="default" w:ascii="Times New Roman" w:hAnsi="Times New Roman" w:eastAsia="楷体" w:cs="Times New Roman"/>
                <w:b w:val="0"/>
                <w:bCs w:val="0"/>
                <w:color w:val="auto"/>
                <w:kern w:val="2"/>
                <w:sz w:val="24"/>
                <w:szCs w:val="24"/>
                <w:highlight w:val="none"/>
                <w:lang w:val="en-US" w:eastAsia="zh-CN"/>
              </w:rPr>
            </w:pP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color w:val="auto"/>
                <w:kern w:val="2"/>
                <w:sz w:val="24"/>
                <w:szCs w:val="24"/>
                <w:highlight w:val="none"/>
                <w:lang w:val="en-US" w:eastAsia="zh-CN"/>
              </w:rPr>
              <w:t>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（详细说明已应用的大模型、工业智能体的功能、应用场景，以及取得的成效，限2000字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_GB2312" w:cs="Times New Roman"/>
                <w:b/>
                <w:bCs/>
                <w:color w:val="auto"/>
                <w:kern w:val="2"/>
                <w:sz w:val="24"/>
                <w:szCs w:val="24"/>
                <w:highlight w:val="none"/>
                <w:lang w:val="en-US" w:eastAsia="zh-CN"/>
              </w:rPr>
              <w:t>3.3工业互联网平台应用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1" w:hRule="atLeast"/>
          <w:jc w:val="center"/>
        </w:trPr>
        <w:tc>
          <w:tcPr>
            <w:tcW w:w="8266" w:type="dxa"/>
            <w:noWrap w:val="0"/>
            <w:vAlign w:val="top"/>
          </w:tcPr>
          <w:p>
            <w:pPr>
              <w:widowControl/>
              <w:snapToGrid w:val="0"/>
              <w:spacing w:line="240" w:lineRule="auto"/>
              <w:ind w:firstLine="0" w:firstLineChars="0"/>
              <w:contextualSpacing w:val="0"/>
              <w:rPr>
                <w:rFonts w:hint="default" w:ascii="Times New Roman" w:hAnsi="Times New Roman" w:eastAsia="楷体" w:cs="Times New Roman"/>
                <w:b w:val="0"/>
                <w:bCs w:val="0"/>
                <w:color w:val="auto"/>
                <w:kern w:val="2"/>
                <w:sz w:val="24"/>
                <w:szCs w:val="24"/>
                <w:highlight w:val="none"/>
                <w:lang w:val="en-US" w:eastAsia="zh-CN"/>
              </w:rPr>
            </w:pPr>
            <w:r>
              <w:rPr>
                <w:rFonts w:hint="eastAsia" w:ascii="Times New Roman" w:hAnsi="Times New Roman" w:eastAsia="仿宋" w:cs="Times New Roman"/>
                <w:b/>
                <w:bCs w:val="0"/>
                <w:color w:val="auto"/>
                <w:kern w:val="0"/>
                <w:sz w:val="24"/>
                <w:szCs w:val="24"/>
                <w:highlight w:val="none"/>
                <w:lang w:val="en-US" w:eastAsia="zh-CN"/>
              </w:rPr>
              <w:t>3.3.1</w:t>
            </w:r>
            <w:r>
              <w:rPr>
                <w:rFonts w:hint="default" w:ascii="Times New Roman" w:hAnsi="Times New Roman" w:eastAsia="楷体" w:cs="Times New Roman"/>
                <w:b w:val="0"/>
                <w:bCs w:val="0"/>
                <w:color w:val="auto"/>
                <w:kern w:val="2"/>
                <w:sz w:val="24"/>
                <w:szCs w:val="24"/>
                <w:highlight w:val="none"/>
                <w:lang w:val="en-US" w:eastAsia="zh-CN"/>
              </w:rPr>
              <w:t>企业是否建有工业互联网平台？□是  □否</w:t>
            </w:r>
          </w:p>
          <w:p>
            <w:pPr>
              <w:widowControl/>
              <w:snapToGrid w:val="0"/>
              <w:spacing w:line="240" w:lineRule="auto"/>
              <w:ind w:firstLine="0" w:firstLineChars="0"/>
              <w:contextualSpacing w:val="0"/>
              <w:rPr>
                <w:rFonts w:hint="default" w:ascii="Times New Roman" w:hAnsi="Times New Roman" w:eastAsia="楷体" w:cs="Times New Roman"/>
                <w:b w:val="0"/>
                <w:bCs w:val="0"/>
                <w:color w:val="auto"/>
                <w:kern w:val="2"/>
                <w:sz w:val="24"/>
                <w:szCs w:val="24"/>
                <w:highlight w:val="none"/>
                <w:lang w:val="en-US" w:eastAsia="zh-CN"/>
              </w:rPr>
            </w:pPr>
            <w:r>
              <w:rPr>
                <w:rFonts w:hint="default" w:ascii="Times New Roman" w:hAnsi="Times New Roman" w:eastAsia="楷体" w:cs="Times New Roman"/>
                <w:b w:val="0"/>
                <w:bCs w:val="0"/>
                <w:color w:val="auto"/>
                <w:kern w:val="2"/>
                <w:sz w:val="24"/>
                <w:szCs w:val="24"/>
                <w:highlight w:val="none"/>
                <w:lang w:val="en-US" w:eastAsia="zh-CN"/>
              </w:rPr>
              <w:t xml:space="preserve">   若是，现有工业APP数量为</w:t>
            </w:r>
            <w:r>
              <w:rPr>
                <w:rFonts w:hint="default" w:ascii="Times New Roman" w:hAnsi="Times New Roman" w:eastAsia="楷体" w:cs="Times New Roman"/>
                <w:b w:val="0"/>
                <w:bCs w:val="0"/>
                <w:color w:val="auto"/>
                <w:kern w:val="2"/>
                <w:sz w:val="24"/>
                <w:szCs w:val="24"/>
                <w:highlight w:val="none"/>
                <w:u w:val="single"/>
                <w:lang w:val="en-US" w:eastAsia="zh-CN"/>
              </w:rPr>
              <w:t xml:space="preserve">           </w:t>
            </w:r>
            <w:r>
              <w:rPr>
                <w:rFonts w:hint="default" w:ascii="Times New Roman" w:hAnsi="Times New Roman" w:eastAsia="楷体" w:cs="Times New Roman"/>
                <w:b w:val="0"/>
                <w:bCs w:val="0"/>
                <w:color w:val="auto"/>
                <w:kern w:val="2"/>
                <w:sz w:val="24"/>
                <w:szCs w:val="24"/>
                <w:highlight w:val="none"/>
                <w:lang w:val="en-US" w:eastAsia="zh-CN"/>
              </w:rPr>
              <w:t>，注册用户数量为</w:t>
            </w:r>
            <w:r>
              <w:rPr>
                <w:rFonts w:hint="default" w:ascii="Times New Roman" w:hAnsi="Times New Roman" w:eastAsia="楷体" w:cs="Times New Roman"/>
                <w:b w:val="0"/>
                <w:bCs w:val="0"/>
                <w:color w:val="auto"/>
                <w:kern w:val="2"/>
                <w:sz w:val="24"/>
                <w:szCs w:val="24"/>
                <w:highlight w:val="none"/>
                <w:u w:val="single"/>
                <w:lang w:val="en-US" w:eastAsia="zh-CN"/>
              </w:rPr>
              <w:t xml:space="preserve">            </w:t>
            </w:r>
            <w:r>
              <w:rPr>
                <w:rFonts w:hint="default" w:ascii="Times New Roman" w:hAnsi="Times New Roman" w:eastAsia="楷体" w:cs="Times New Roman"/>
                <w:b w:val="0"/>
                <w:bCs w:val="0"/>
                <w:color w:val="auto"/>
                <w:kern w:val="2"/>
                <w:sz w:val="24"/>
                <w:szCs w:val="24"/>
                <w:highlight w:val="none"/>
                <w:lang w:val="en-US" w:eastAsia="zh-CN"/>
              </w:rPr>
              <w:t>。</w:t>
            </w:r>
          </w:p>
          <w:p>
            <w:pPr>
              <w:widowControl/>
              <w:snapToGrid w:val="0"/>
              <w:spacing w:line="240" w:lineRule="auto"/>
              <w:ind w:firstLine="0" w:firstLineChars="0"/>
              <w:contextualSpacing w:val="0"/>
              <w:rPr>
                <w:rFonts w:hint="default" w:ascii="Times New Roman" w:hAnsi="Times New Roman" w:eastAsia="楷体" w:cs="Times New Roman"/>
                <w:b w:val="0"/>
                <w:bCs w:val="0"/>
                <w:color w:val="auto"/>
                <w:kern w:val="2"/>
                <w:sz w:val="24"/>
                <w:szCs w:val="24"/>
                <w:highlight w:val="none"/>
                <w:lang w:val="en-US" w:eastAsia="zh-CN"/>
              </w:rPr>
            </w:pPr>
            <w:r>
              <w:rPr>
                <w:rFonts w:hint="eastAsia" w:ascii="Times New Roman" w:hAnsi="Times New Roman" w:eastAsia="仿宋" w:cs="Times New Roman"/>
                <w:b/>
                <w:bCs w:val="0"/>
                <w:color w:val="auto"/>
                <w:kern w:val="0"/>
                <w:sz w:val="24"/>
                <w:szCs w:val="24"/>
                <w:highlight w:val="none"/>
                <w:lang w:val="en-US" w:eastAsia="zh-CN"/>
              </w:rPr>
              <w:t>3.3.2</w:t>
            </w:r>
            <w:r>
              <w:rPr>
                <w:rFonts w:hint="default" w:ascii="Times New Roman" w:hAnsi="Times New Roman" w:eastAsia="楷体" w:cs="Times New Roman"/>
                <w:b w:val="0"/>
                <w:bCs w:val="0"/>
                <w:color w:val="auto"/>
                <w:kern w:val="2"/>
                <w:sz w:val="24"/>
                <w:szCs w:val="24"/>
                <w:highlight w:val="none"/>
                <w:lang w:val="en-US" w:eastAsia="zh-CN"/>
              </w:rPr>
              <w:t>企业基于工业互联网平台集成了哪些信息系统？【多选】</w:t>
            </w:r>
          </w:p>
          <w:p>
            <w:pPr>
              <w:widowControl/>
              <w:snapToGrid w:val="0"/>
              <w:spacing w:line="240" w:lineRule="auto"/>
              <w:contextualSpacing w:val="0"/>
              <w:rPr>
                <w:rFonts w:hint="default" w:ascii="Times New Roman" w:hAnsi="Times New Roman" w:eastAsia="楷体" w:cs="Times New Roman"/>
                <w:sz w:val="24"/>
                <w:highlight w:val="none"/>
                <w:lang w:val="en-US" w:eastAsia="zh-CN"/>
              </w:rPr>
            </w:pP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sz w:val="24"/>
                <w:highlight w:val="none"/>
                <w:lang w:val="en-US" w:eastAsia="zh-CN"/>
              </w:rPr>
              <w:t>CAD/CAE</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sz w:val="24"/>
                <w:highlight w:val="none"/>
              </w:rPr>
              <w:t>PLM</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sz w:val="24"/>
                <w:highlight w:val="none"/>
              </w:rPr>
              <w:t>SCADA</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sz w:val="24"/>
                <w:highlight w:val="none"/>
                <w:lang w:val="en-US" w:eastAsia="zh-CN"/>
              </w:rPr>
              <w:t>MES</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sz w:val="24"/>
                <w:highlight w:val="none"/>
              </w:rPr>
              <w:t>ERP</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sz w:val="24"/>
                <w:highlight w:val="none"/>
              </w:rPr>
              <w:t>WMS</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sz w:val="24"/>
                <w:highlight w:val="none"/>
              </w:rPr>
              <w:t>CRM</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sz w:val="24"/>
                <w:highlight w:val="none"/>
              </w:rPr>
              <w:t>OA</w:t>
            </w:r>
          </w:p>
          <w:p>
            <w:pPr>
              <w:widowControl/>
              <w:snapToGrid w:val="0"/>
              <w:spacing w:line="240" w:lineRule="auto"/>
              <w:contextualSpacing w:val="0"/>
              <w:rPr>
                <w:rFonts w:hint="default" w:ascii="Times New Roman" w:hAnsi="Times New Roman" w:eastAsia="楷体" w:cs="Times New Roman"/>
                <w:sz w:val="24"/>
                <w:highlight w:val="none"/>
                <w:u w:val="none"/>
                <w:lang w:val="en-US" w:eastAsia="zh-CN"/>
              </w:rPr>
            </w:pP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sz w:val="24"/>
                <w:highlight w:val="none"/>
                <w:lang w:val="en-US" w:eastAsia="zh-CN"/>
              </w:rPr>
              <w:t>其他</w:t>
            </w:r>
            <w:r>
              <w:rPr>
                <w:rFonts w:hint="default" w:ascii="Times New Roman" w:hAnsi="Times New Roman" w:eastAsia="楷体" w:cs="Times New Roman"/>
                <w:sz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（详细说明基于工业互联网平台集成现有信息系统，满足多种场景数字化、网络化、智能化需求，及取得的成效，限1500字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_GB2312" w:cs="Times New Roman"/>
                <w:b/>
                <w:bCs/>
                <w:color w:val="auto"/>
                <w:kern w:val="2"/>
                <w:sz w:val="24"/>
                <w:szCs w:val="24"/>
                <w:highlight w:val="none"/>
                <w:lang w:val="en-US" w:eastAsia="zh-CN"/>
              </w:rPr>
              <w:t>3.4其他技术应用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266" w:type="dxa"/>
            <w:noWrap w:val="0"/>
            <w:vAlign w:val="top"/>
          </w:tcPr>
          <w:p>
            <w:pPr>
              <w:spacing w:line="240" w:lineRule="auto"/>
              <w:ind w:firstLine="0" w:firstLineChars="0"/>
              <w:contextualSpacing w:val="0"/>
              <w:rPr>
                <w:rFonts w:hint="default" w:ascii="Times New Roman" w:hAnsi="Times New Roman" w:eastAsia="楷体" w:cs="Times New Roman"/>
                <w:color w:val="auto"/>
                <w:sz w:val="24"/>
                <w:highlight w:val="none"/>
                <w:lang w:val="en-US" w:eastAsia="zh-CN"/>
              </w:rPr>
            </w:pPr>
            <w:r>
              <w:rPr>
                <w:rFonts w:hint="default" w:ascii="Times New Roman" w:hAnsi="Times New Roman" w:eastAsia="楷体" w:cs="Times New Roman"/>
                <w:b w:val="0"/>
                <w:bCs w:val="0"/>
                <w:color w:val="auto"/>
                <w:kern w:val="2"/>
                <w:sz w:val="24"/>
                <w:szCs w:val="24"/>
                <w:highlight w:val="none"/>
                <w:lang w:val="en-US" w:eastAsia="zh-CN"/>
              </w:rPr>
              <w:t>企业还</w:t>
            </w:r>
            <w:r>
              <w:rPr>
                <w:rFonts w:hint="default" w:ascii="Times New Roman" w:hAnsi="Times New Roman" w:eastAsia="楷体" w:cs="Times New Roman"/>
                <w:color w:val="auto"/>
                <w:sz w:val="24"/>
                <w:highlight w:val="none"/>
              </w:rPr>
              <w:t>使用</w:t>
            </w:r>
            <w:r>
              <w:rPr>
                <w:rFonts w:hint="default" w:ascii="Times New Roman" w:hAnsi="Times New Roman" w:eastAsia="楷体" w:cs="Times New Roman"/>
                <w:color w:val="auto"/>
                <w:sz w:val="24"/>
                <w:highlight w:val="none"/>
                <w:lang w:val="en-US" w:eastAsia="zh-CN"/>
              </w:rPr>
              <w:t>何种新型技术？</w:t>
            </w:r>
          </w:p>
          <w:p>
            <w:pPr>
              <w:contextualSpacing w:val="0"/>
              <w:rPr>
                <w:rFonts w:hint="default" w:ascii="Times New Roman" w:hAnsi="Times New Roman" w:eastAsia="楷体" w:cs="Times New Roman"/>
                <w:color w:val="auto"/>
                <w:sz w:val="24"/>
                <w:highlight w:val="none"/>
              </w:rPr>
            </w:pP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color w:val="auto"/>
                <w:sz w:val="24"/>
                <w:highlight w:val="none"/>
                <w:lang w:val="en-US" w:eastAsia="zh-CN"/>
              </w:rPr>
              <w:t xml:space="preserve">5G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color w:val="auto"/>
                <w:sz w:val="24"/>
                <w:highlight w:val="none"/>
                <w:lang w:val="en-US" w:eastAsia="zh-CN"/>
              </w:rPr>
              <w:t>TSN</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color w:val="auto"/>
                <w:sz w:val="24"/>
                <w:highlight w:val="none"/>
                <w:lang w:eastAsia="zh-CN"/>
              </w:rPr>
              <w:t>NB-IoT</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color w:val="auto"/>
                <w:sz w:val="24"/>
                <w:highlight w:val="none"/>
                <w:lang w:val="en-US" w:eastAsia="zh-CN"/>
              </w:rPr>
              <w:t>云计算</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color w:val="auto"/>
                <w:sz w:val="24"/>
                <w:highlight w:val="none"/>
                <w:lang w:val="en-US" w:eastAsia="zh-CN"/>
              </w:rPr>
              <w:t>区块链</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color w:val="auto"/>
                <w:sz w:val="24"/>
                <w:highlight w:val="none"/>
                <w:lang w:val="en-US" w:eastAsia="zh-CN"/>
              </w:rPr>
              <w:t>数字孪生</w:t>
            </w:r>
            <w:r>
              <w:rPr>
                <w:rFonts w:hint="eastAsia" w:ascii="Times New Roman" w:hAnsi="Times New Roman" w:eastAsia="楷体" w:cs="Times New Roman"/>
                <w:sz w:val="24"/>
                <w:highlight w:val="none"/>
                <w:lang w:val="en-US" w:eastAsia="zh-CN"/>
              </w:rPr>
              <w:t xml:space="preserve">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color w:val="auto"/>
                <w:sz w:val="24"/>
                <w:highlight w:val="none"/>
                <w:lang w:val="en-US" w:eastAsia="zh-CN"/>
              </w:rPr>
              <w:t>其他</w:t>
            </w:r>
            <w:r>
              <w:rPr>
                <w:rFonts w:hint="default" w:ascii="Times New Roman" w:hAnsi="Times New Roman" w:eastAsia="楷体" w:cs="Times New Roman"/>
                <w:color w:val="auto"/>
                <w:sz w:val="24"/>
                <w:highlight w:val="none"/>
                <w:u w:val="single"/>
                <w:lang w:val="en-US" w:eastAsia="zh-CN"/>
              </w:rPr>
              <w:t xml:space="preserve">           </w:t>
            </w:r>
            <w:r>
              <w:rPr>
                <w:rFonts w:hint="default" w:ascii="Times New Roman" w:hAnsi="Times New Roman" w:eastAsia="楷体" w:cs="Times New Roman"/>
                <w:color w:val="auto"/>
                <w:sz w:val="24"/>
                <w:highlight w:val="none"/>
                <w:u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楷体_GB2312" w:cs="Times New Roman"/>
                <w:b/>
                <w:bCs w:val="0"/>
                <w:kern w:val="0"/>
                <w:sz w:val="24"/>
                <w:szCs w:val="24"/>
                <w:highlight w:val="none"/>
                <w:lang w:val="en-US" w:eastAsia="zh-CN"/>
              </w:rPr>
              <w:t>详细</w:t>
            </w:r>
            <w:r>
              <w:rPr>
                <w:rFonts w:hint="default" w:ascii="Times New Roman" w:hAnsi="Times New Roman" w:eastAsia="楷体_GB2312" w:cs="Times New Roman"/>
                <w:b/>
                <w:bCs w:val="0"/>
                <w:kern w:val="0"/>
                <w:sz w:val="24"/>
                <w:szCs w:val="24"/>
                <w:highlight w:val="none"/>
              </w:rPr>
              <w:t>说明</w:t>
            </w:r>
            <w:r>
              <w:rPr>
                <w:rFonts w:hint="eastAsia" w:ascii="Times New Roman" w:hAnsi="Times New Roman" w:eastAsia="楷体_GB2312" w:cs="Times New Roman"/>
                <w:b/>
                <w:bCs w:val="0"/>
                <w:kern w:val="0"/>
                <w:sz w:val="24"/>
                <w:szCs w:val="24"/>
                <w:highlight w:val="none"/>
                <w:lang w:val="en-US" w:eastAsia="zh-CN"/>
              </w:rPr>
              <w:t>新型技术的具体应用场景</w:t>
            </w:r>
            <w:r>
              <w:rPr>
                <w:rFonts w:hint="default" w:ascii="Times New Roman" w:hAnsi="Times New Roman" w:eastAsia="楷体_GB2312" w:cs="Times New Roman"/>
                <w:b/>
                <w:bCs w:val="0"/>
                <w:kern w:val="0"/>
                <w:sz w:val="24"/>
                <w:szCs w:val="24"/>
                <w:highlight w:val="none"/>
              </w:rPr>
              <w:t>及取得的成效。</w:t>
            </w:r>
          </w:p>
        </w:tc>
      </w:tr>
    </w:tbl>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bCs w:val="0"/>
          <w:sz w:val="32"/>
          <w:highlight w:val="none"/>
          <w:lang w:val="en-US" w:eastAsia="zh-CN"/>
        </w:rPr>
      </w:pPr>
      <w:r>
        <w:rPr>
          <w:rFonts w:hint="default" w:ascii="Times New Roman" w:hAnsi="Times New Roman" w:eastAsia="黑体" w:cs="Times New Roman"/>
          <w:bCs w:val="0"/>
          <w:sz w:val="32"/>
          <w:highlight w:val="none"/>
          <w:lang w:val="en-US" w:eastAsia="zh-CN"/>
        </w:rPr>
        <w:t>四、业务转型</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_GB2312" w:cs="Times New Roman"/>
                <w:b/>
                <w:bCs/>
                <w:color w:val="auto"/>
                <w:kern w:val="2"/>
                <w:sz w:val="24"/>
                <w:szCs w:val="24"/>
                <w:highlight w:val="none"/>
                <w:lang w:val="en-US" w:eastAsia="zh-CN"/>
              </w:rPr>
              <w:t>4.1整体</w:t>
            </w:r>
            <w:r>
              <w:rPr>
                <w:rFonts w:hint="eastAsia" w:ascii="Times New Roman" w:hAnsi="Times New Roman" w:cs="Times New Roman"/>
                <w:b/>
                <w:bCs/>
                <w:color w:val="auto"/>
                <w:kern w:val="2"/>
                <w:sz w:val="24"/>
                <w:szCs w:val="24"/>
                <w:highlight w:val="none"/>
                <w:lang w:val="en-US" w:eastAsia="zh-CN"/>
              </w:rPr>
              <w:t>业务数字化</w:t>
            </w:r>
            <w:r>
              <w:rPr>
                <w:rFonts w:hint="eastAsia" w:ascii="Times New Roman" w:hAnsi="Times New Roman" w:eastAsia="仿宋_GB2312" w:cs="Times New Roman"/>
                <w:b/>
                <w:bCs/>
                <w:color w:val="auto"/>
                <w:kern w:val="2"/>
                <w:sz w:val="24"/>
                <w:szCs w:val="24"/>
                <w:highlight w:val="none"/>
                <w:lang w:val="en-US" w:eastAsia="zh-CN"/>
              </w:rPr>
              <w:t>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w:t>
            </w:r>
            <w:r>
              <w:rPr>
                <w:rFonts w:hint="eastAsia" w:ascii="Times New Roman" w:hAnsi="Times New Roman" w:eastAsia="楷体" w:cs="Times New Roman"/>
                <w:b/>
                <w:bCs/>
                <w:i/>
                <w:iCs/>
                <w:color w:val="auto"/>
                <w:kern w:val="2"/>
                <w:sz w:val="24"/>
                <w:szCs w:val="24"/>
                <w:highlight w:val="none"/>
                <w:lang w:val="en-US" w:eastAsia="zh-CN"/>
              </w:rPr>
              <w:t>说明</w:t>
            </w:r>
            <w:r>
              <w:rPr>
                <w:rFonts w:hint="default" w:ascii="Times New Roman" w:hAnsi="Times New Roman" w:eastAsia="楷体" w:cs="Times New Roman"/>
                <w:b/>
                <w:bCs/>
                <w:i/>
                <w:iCs/>
                <w:color w:val="auto"/>
                <w:kern w:val="2"/>
                <w:sz w:val="24"/>
                <w:szCs w:val="24"/>
                <w:highlight w:val="none"/>
                <w:lang w:val="en-US" w:eastAsia="zh-CN"/>
              </w:rPr>
              <w:t>企业整体业务数字化转型水平，包括数据贯通、系统集成、模型跨环节调用、跨部门业务协同等情况，限2000字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_GB2312" w:cs="Times New Roman"/>
                <w:b/>
                <w:bCs/>
                <w:color w:val="auto"/>
                <w:kern w:val="2"/>
                <w:sz w:val="24"/>
                <w:szCs w:val="24"/>
                <w:highlight w:val="none"/>
                <w:lang w:val="en-US" w:eastAsia="zh-CN"/>
              </w:rPr>
              <w:t>4.2场景数字化转型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聚焦研发设计、生产制造、经营管理、运维服务、供应链管理等5个环节，分别详细描述一个典型场景数字化转型案例，具体包括场景描述、痛点需求、解决方案、价值效益、可复制推广性等5方面内容。每个案例限2000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color w:val="auto"/>
                <w:kern w:val="2"/>
                <w:sz w:val="24"/>
                <w:szCs w:val="24"/>
                <w:highlight w:val="none"/>
                <w:lang w:val="en-US" w:eastAsia="zh-CN"/>
              </w:rPr>
              <w:t>模板：一、研发设计-XX场景案例</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default"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kern w:val="2"/>
                <w:sz w:val="24"/>
                <w:szCs w:val="24"/>
                <w:highlight w:val="none"/>
                <w:lang w:val="en-US" w:eastAsia="zh-CN"/>
              </w:rPr>
              <w:t>（一）</w:t>
            </w:r>
            <w:r>
              <w:rPr>
                <w:rFonts w:hint="default" w:ascii="Times New Roman" w:hAnsi="Times New Roman" w:eastAsia="楷体" w:cs="Times New Roman"/>
                <w:b w:val="0"/>
                <w:bCs w:val="0"/>
                <w:i/>
                <w:iCs/>
                <w:color w:val="auto"/>
                <w:kern w:val="2"/>
                <w:sz w:val="24"/>
                <w:szCs w:val="24"/>
                <w:highlight w:val="none"/>
                <w:lang w:val="en-US" w:eastAsia="zh-CN"/>
              </w:rPr>
              <w:t>场景描述</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default"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color w:val="auto"/>
                <w:kern w:val="2"/>
                <w:sz w:val="24"/>
                <w:szCs w:val="24"/>
                <w:highlight w:val="none"/>
                <w:lang w:val="en-US" w:eastAsia="zh-CN"/>
              </w:rPr>
              <w:t>（二）痛点需求</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color w:val="auto"/>
                <w:kern w:val="2"/>
                <w:sz w:val="24"/>
                <w:szCs w:val="24"/>
                <w:highlight w:val="none"/>
                <w:lang w:val="en-US" w:eastAsia="zh-CN"/>
              </w:rPr>
              <w:t>（三）解决方案</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color w:val="auto"/>
                <w:kern w:val="2"/>
                <w:sz w:val="24"/>
                <w:szCs w:val="24"/>
                <w:highlight w:val="none"/>
                <w:lang w:val="en-US" w:eastAsia="zh-CN"/>
              </w:rPr>
              <w:t>（四）价值效益</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default"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color w:val="auto"/>
                <w:kern w:val="2"/>
                <w:sz w:val="24"/>
                <w:szCs w:val="24"/>
                <w:highlight w:val="none"/>
                <w:lang w:val="en-US" w:eastAsia="zh-CN"/>
              </w:rPr>
              <w:t>（五）可复制推广性</w:t>
            </w:r>
          </w:p>
          <w:p>
            <w:pPr>
              <w:keepNext w:val="0"/>
              <w:keepLines w:val="0"/>
              <w:pageBreakBefore w:val="0"/>
              <w:widowControl/>
              <w:kinsoku/>
              <w:wordWrap/>
              <w:overflowPunct/>
              <w:topLinePunct w:val="0"/>
              <w:autoSpaceDE/>
              <w:autoSpaceDN/>
              <w:bidi w:val="0"/>
              <w:adjustRightInd/>
              <w:snapToGrid w:val="0"/>
              <w:spacing w:line="240" w:lineRule="auto"/>
              <w:ind w:leftChars="200" w:firstLine="0" w:firstLineChars="0"/>
              <w:jc w:val="both"/>
              <w:textAlignment w:val="auto"/>
              <w:rPr>
                <w:rFonts w:hint="default"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color w:val="auto"/>
                <w:kern w:val="2"/>
                <w:sz w:val="24"/>
                <w:szCs w:val="24"/>
                <w:highlight w:val="none"/>
                <w:lang w:val="en-US" w:eastAsia="zh-CN"/>
              </w:rPr>
              <w:t>二、生产制造-XX场景案例</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default"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kern w:val="2"/>
                <w:sz w:val="24"/>
                <w:szCs w:val="24"/>
                <w:highlight w:val="none"/>
                <w:lang w:val="en-US" w:eastAsia="zh-CN"/>
              </w:rPr>
              <w:t>（一）</w:t>
            </w:r>
            <w:r>
              <w:rPr>
                <w:rFonts w:hint="default" w:ascii="Times New Roman" w:hAnsi="Times New Roman" w:eastAsia="楷体" w:cs="Times New Roman"/>
                <w:b w:val="0"/>
                <w:bCs w:val="0"/>
                <w:i/>
                <w:iCs/>
                <w:color w:val="auto"/>
                <w:kern w:val="2"/>
                <w:sz w:val="24"/>
                <w:szCs w:val="24"/>
                <w:highlight w:val="none"/>
                <w:lang w:val="en-US" w:eastAsia="zh-CN"/>
              </w:rPr>
              <w:t>场景描述</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default"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color w:val="auto"/>
                <w:kern w:val="2"/>
                <w:sz w:val="24"/>
                <w:szCs w:val="24"/>
                <w:highlight w:val="none"/>
                <w:lang w:val="en-US" w:eastAsia="zh-CN"/>
              </w:rPr>
              <w:t>（二）痛点需求</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color w:val="auto"/>
                <w:kern w:val="2"/>
                <w:sz w:val="24"/>
                <w:szCs w:val="24"/>
                <w:highlight w:val="none"/>
                <w:lang w:val="en-US" w:eastAsia="zh-CN"/>
              </w:rPr>
              <w:t>（三）解决方案</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color w:val="auto"/>
                <w:kern w:val="2"/>
                <w:sz w:val="24"/>
                <w:szCs w:val="24"/>
                <w:highlight w:val="none"/>
                <w:lang w:val="en-US" w:eastAsia="zh-CN"/>
              </w:rPr>
              <w:t>（四）价值效益</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default" w:ascii="Times New Roman" w:hAnsi="Times New Roman" w:eastAsia="楷体" w:cs="Times New Roman"/>
                <w:b w:val="0"/>
                <w:bCs w:val="0"/>
                <w:i/>
                <w:iCs/>
                <w:color w:val="auto"/>
                <w:kern w:val="2"/>
                <w:sz w:val="24"/>
                <w:szCs w:val="24"/>
                <w:highlight w:val="none"/>
                <w:lang w:val="en-US" w:eastAsia="zh-CN"/>
              </w:rPr>
            </w:pPr>
            <w:r>
              <w:rPr>
                <w:rFonts w:hint="default" w:ascii="Times New Roman" w:hAnsi="Times New Roman" w:eastAsia="楷体" w:cs="Times New Roman"/>
                <w:b w:val="0"/>
                <w:bCs w:val="0"/>
                <w:i/>
                <w:iCs/>
                <w:color w:val="auto"/>
                <w:kern w:val="2"/>
                <w:sz w:val="24"/>
                <w:szCs w:val="24"/>
                <w:highlight w:val="none"/>
                <w:lang w:val="en-US" w:eastAsia="zh-CN"/>
              </w:rPr>
              <w:t>（五）可复制推广性</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722" w:firstLineChars="300"/>
              <w:jc w:val="both"/>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 w:cs="Times New Roman"/>
                <w:b/>
                <w:i/>
                <w:iCs/>
                <w:color w:val="auto"/>
                <w:kern w:val="0"/>
                <w:sz w:val="24"/>
                <w:szCs w:val="24"/>
                <w:highlight w:val="none"/>
                <w:lang w:val="en-US" w:eastAsia="zh-CN"/>
              </w:rPr>
              <w:t>...</w:t>
            </w:r>
          </w:p>
        </w:tc>
      </w:tr>
    </w:tbl>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bCs w:val="0"/>
          <w:sz w:val="32"/>
          <w:highlight w:val="none"/>
          <w:lang w:val="en-US" w:eastAsia="zh-CN"/>
        </w:rPr>
      </w:pPr>
      <w:r>
        <w:rPr>
          <w:rFonts w:hint="default" w:ascii="Times New Roman" w:hAnsi="Times New Roman" w:eastAsia="黑体" w:cs="Times New Roman"/>
          <w:bCs w:val="0"/>
          <w:sz w:val="32"/>
          <w:highlight w:val="none"/>
          <w:lang w:val="en-US" w:eastAsia="zh-CN"/>
        </w:rPr>
        <w:t>五、组织管理</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_GB2312" w:cs="Times New Roman"/>
                <w:b/>
                <w:bCs/>
                <w:color w:val="auto"/>
                <w:kern w:val="2"/>
                <w:sz w:val="24"/>
                <w:szCs w:val="24"/>
                <w:highlight w:val="none"/>
                <w:lang w:val="en-US" w:eastAsia="zh-CN"/>
              </w:rPr>
              <w:t xml:space="preserve">5.1 </w:t>
            </w:r>
            <w:r>
              <w:rPr>
                <w:rFonts w:hint="eastAsia" w:ascii="Times New Roman" w:hAnsi="Times New Roman" w:cs="Times New Roman"/>
                <w:b/>
                <w:bCs/>
                <w:color w:val="auto"/>
                <w:kern w:val="2"/>
                <w:sz w:val="24"/>
                <w:szCs w:val="24"/>
                <w:highlight w:val="none"/>
                <w:lang w:val="en-US" w:eastAsia="zh-CN"/>
              </w:rPr>
              <w:t>管理变革</w:t>
            </w:r>
            <w:r>
              <w:rPr>
                <w:rFonts w:hint="eastAsia" w:ascii="Times New Roman" w:hAnsi="Times New Roman" w:eastAsia="仿宋_GB2312" w:cs="Times New Roman"/>
                <w:b/>
                <w:bCs/>
                <w:color w:val="auto"/>
                <w:kern w:val="2"/>
                <w:sz w:val="24"/>
                <w:szCs w:val="24"/>
                <w:highlight w:val="none"/>
                <w:lang w:val="en-US" w:eastAsia="zh-CN"/>
              </w:rPr>
              <w:t>战略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numPr>
                <w:ilvl w:val="3"/>
                <w:numId w:val="0"/>
              </w:numPr>
              <w:kinsoku/>
              <w:wordWrap/>
              <w:overflowPunct/>
              <w:topLinePunct w:val="0"/>
              <w:autoSpaceDE/>
              <w:autoSpaceDN/>
              <w:bidi w:val="0"/>
              <w:adjustRightInd/>
              <w:snapToGrid w:val="0"/>
              <w:spacing w:after="0" w:line="240" w:lineRule="auto"/>
              <w:ind w:leftChars="200" w:firstLine="0"/>
              <w:textAlignment w:val="auto"/>
              <w:rPr>
                <w:rFonts w:hint="default" w:ascii="Times New Roman" w:hAnsi="Times New Roman" w:eastAsia="楷体" w:cs="Times New Roman"/>
                <w:i w:val="0"/>
                <w:iCs w:val="0"/>
                <w:color w:val="auto"/>
                <w:kern w:val="2"/>
                <w:sz w:val="24"/>
                <w:szCs w:val="24"/>
                <w:highlight w:val="none"/>
                <w:lang w:val="en-US" w:eastAsia="zh-CN" w:bidi="ar-SA"/>
              </w:rPr>
            </w:pPr>
            <w:r>
              <w:rPr>
                <w:rFonts w:hint="default" w:ascii="Times New Roman" w:hAnsi="Times New Roman" w:eastAsia="楷体" w:cs="Times New Roman"/>
                <w:i w:val="0"/>
                <w:iCs w:val="0"/>
                <w:color w:val="auto"/>
                <w:kern w:val="2"/>
                <w:sz w:val="24"/>
                <w:szCs w:val="24"/>
                <w:highlight w:val="none"/>
                <w:lang w:val="en-US" w:eastAsia="zh-CN" w:bidi="ar-SA"/>
              </w:rPr>
              <w:t>企业是否具有明确的</w:t>
            </w:r>
            <w:r>
              <w:rPr>
                <w:rFonts w:hint="eastAsia" w:ascii="Times New Roman" w:hAnsi="Times New Roman" w:eastAsia="楷体" w:cs="Times New Roman"/>
                <w:i w:val="0"/>
                <w:iCs w:val="0"/>
                <w:color w:val="auto"/>
                <w:kern w:val="2"/>
                <w:sz w:val="24"/>
                <w:szCs w:val="24"/>
                <w:highlight w:val="none"/>
                <w:lang w:val="en-US" w:eastAsia="zh-CN" w:bidi="ar-SA"/>
              </w:rPr>
              <w:t>管理变革战略</w:t>
            </w:r>
            <w:r>
              <w:rPr>
                <w:rFonts w:hint="default" w:ascii="Times New Roman" w:hAnsi="Times New Roman" w:eastAsia="楷体" w:cs="Times New Roman"/>
                <w:i w:val="0"/>
                <w:iCs w:val="0"/>
                <w:color w:val="auto"/>
                <w:kern w:val="2"/>
                <w:sz w:val="24"/>
                <w:szCs w:val="24"/>
                <w:highlight w:val="none"/>
                <w:lang w:val="en-US" w:eastAsia="zh-CN" w:bidi="ar-SA"/>
              </w:rPr>
              <w:t>规划：</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i w:val="0"/>
                <w:iCs w:val="0"/>
                <w:color w:val="auto"/>
                <w:kern w:val="2"/>
                <w:sz w:val="24"/>
                <w:szCs w:val="24"/>
                <w:highlight w:val="none"/>
                <w:lang w:val="en-US" w:eastAsia="zh-CN" w:bidi="ar-SA"/>
              </w:rPr>
              <w:t xml:space="preserve">是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i w:val="0"/>
                <w:iCs w:val="0"/>
                <w:color w:val="auto"/>
                <w:kern w:val="2"/>
                <w:sz w:val="24"/>
                <w:szCs w:val="24"/>
                <w:highlight w:val="none"/>
                <w:lang w:val="en-US" w:eastAsia="zh-CN" w:bidi="ar-SA"/>
              </w:rPr>
              <w:t>否</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0"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（如有，请附上战略规划文件；如果没有，描述一下未来发展计划和转型思路，限500字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_GB2312" w:cs="Times New Roman"/>
                <w:b/>
                <w:bCs/>
                <w:color w:val="auto"/>
                <w:kern w:val="2"/>
                <w:sz w:val="24"/>
                <w:szCs w:val="24"/>
                <w:highlight w:val="none"/>
                <w:lang w:val="en-US" w:eastAsia="zh-CN"/>
              </w:rPr>
              <w:t>5.2 创新管理模式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numPr>
                <w:ilvl w:val="3"/>
                <w:numId w:val="0"/>
              </w:numPr>
              <w:kinsoku/>
              <w:wordWrap/>
              <w:overflowPunct/>
              <w:topLinePunct w:val="0"/>
              <w:autoSpaceDE/>
              <w:autoSpaceDN/>
              <w:bidi w:val="0"/>
              <w:adjustRightInd/>
              <w:snapToGrid w:val="0"/>
              <w:spacing w:after="0" w:line="240" w:lineRule="auto"/>
              <w:ind w:leftChars="200" w:firstLine="0"/>
              <w:textAlignment w:val="auto"/>
              <w:rPr>
                <w:rFonts w:hint="default" w:ascii="Times New Roman" w:hAnsi="Times New Roman" w:eastAsia="楷体" w:cs="Times New Roman"/>
                <w:color w:val="auto"/>
                <w:kern w:val="2"/>
                <w:sz w:val="24"/>
                <w:szCs w:val="24"/>
                <w:highlight w:val="none"/>
                <w:lang w:val="en-US" w:eastAsia="zh-CN" w:bidi="ar-SA"/>
              </w:rPr>
            </w:pPr>
            <w:r>
              <w:rPr>
                <w:rFonts w:hint="default" w:ascii="Times New Roman" w:hAnsi="Times New Roman" w:eastAsia="楷体" w:cs="Times New Roman"/>
                <w:color w:val="auto"/>
                <w:kern w:val="2"/>
                <w:sz w:val="24"/>
                <w:szCs w:val="24"/>
                <w:highlight w:val="none"/>
                <w:lang w:val="en-US" w:eastAsia="zh-CN" w:bidi="ar-SA"/>
              </w:rPr>
              <w:t>企业是否具有数据贯通式管理、移动式管理模式等创新管理模式？</w:t>
            </w:r>
          </w:p>
          <w:p>
            <w:pPr>
              <w:keepNext w:val="0"/>
              <w:keepLines w:val="0"/>
              <w:pageBreakBefore w:val="0"/>
              <w:widowControl/>
              <w:numPr>
                <w:ilvl w:val="3"/>
                <w:numId w:val="0"/>
              </w:numPr>
              <w:kinsoku/>
              <w:wordWrap/>
              <w:overflowPunct/>
              <w:topLinePunct w:val="0"/>
              <w:autoSpaceDE/>
              <w:autoSpaceDN/>
              <w:bidi w:val="0"/>
              <w:adjustRightInd/>
              <w:snapToGrid w:val="0"/>
              <w:spacing w:line="240" w:lineRule="auto"/>
              <w:ind w:leftChars="200" w:firstLine="0" w:firstLineChars="0"/>
              <w:jc w:val="left"/>
              <w:textAlignment w:val="auto"/>
              <w:rPr>
                <w:rFonts w:hint="default" w:ascii="Times New Roman" w:hAnsi="Times New Roman" w:eastAsia="楷体" w:cs="Times New Roman"/>
                <w:b w:val="0"/>
                <w:bCs w:val="0"/>
                <w:i w:val="0"/>
                <w:iCs w:val="0"/>
                <w:color w:val="auto"/>
                <w:kern w:val="2"/>
                <w:sz w:val="24"/>
                <w:szCs w:val="24"/>
                <w:highlight w:val="none"/>
                <w:u w:val="none"/>
                <w:lang w:val="en-US" w:eastAsia="zh-CN"/>
              </w:rPr>
            </w:pP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i w:val="0"/>
                <w:iCs w:val="0"/>
                <w:color w:val="auto"/>
                <w:kern w:val="2"/>
                <w:sz w:val="24"/>
                <w:szCs w:val="24"/>
                <w:highlight w:val="none"/>
                <w:u w:val="none"/>
                <w:lang w:val="en-US" w:eastAsia="zh-CN"/>
              </w:rPr>
              <w:t xml:space="preserve">是    </w:t>
            </w:r>
            <w:r>
              <w:rPr>
                <w:rFonts w:hint="eastAsia" w:ascii="Times New Roman" w:hAnsi="Times New Roman" w:eastAsia="楷体" w:cs="Times New Roman"/>
                <w:b w:val="0"/>
                <w:bCs w:val="0"/>
                <w:kern w:val="2"/>
                <w:sz w:val="24"/>
                <w:szCs w:val="24"/>
                <w:highlight w:val="none"/>
                <w:lang w:val="en-US" w:eastAsia="zh-CN"/>
              </w:rPr>
              <w:t>□</w:t>
            </w:r>
            <w:r>
              <w:rPr>
                <w:rFonts w:hint="default" w:ascii="Times New Roman" w:hAnsi="Times New Roman" w:eastAsia="楷体" w:cs="Times New Roman"/>
                <w:b w:val="0"/>
                <w:bCs w:val="0"/>
                <w:i w:val="0"/>
                <w:iCs w:val="0"/>
                <w:color w:val="auto"/>
                <w:kern w:val="2"/>
                <w:sz w:val="24"/>
                <w:szCs w:val="24"/>
                <w:highlight w:val="none"/>
                <w:u w:val="none"/>
                <w:lang w:val="en-US" w:eastAsia="zh-CN"/>
              </w:rPr>
              <w:t>否</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（详细说明企业创新管理模式的做法和优势，限500字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_GB2312" w:cs="Times New Roman"/>
                <w:b/>
                <w:bCs/>
                <w:color w:val="auto"/>
                <w:kern w:val="2"/>
                <w:sz w:val="24"/>
                <w:szCs w:val="24"/>
                <w:highlight w:val="none"/>
                <w:lang w:val="en-US" w:eastAsia="zh-CN"/>
              </w:rPr>
              <w:t>5.3 数字化理念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eastAsia="仿宋" w:cs="Times New Roman"/>
                <w:b/>
                <w:i/>
                <w:iCs/>
                <w:color w:val="auto"/>
                <w:kern w:val="0"/>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（详细说明企业在企业管理过程中，运用互联网思维、大数据辅助决策等方式解决企业实际问题的典型做法，限500字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 w:cs="Times New Roman"/>
                <w:b/>
                <w:color w:val="auto"/>
                <w:kern w:val="0"/>
                <w:sz w:val="24"/>
                <w:szCs w:val="24"/>
                <w:highlight w:val="none"/>
                <w:lang w:val="en-US" w:eastAsia="zh-CN"/>
              </w:rPr>
              <w:t>5.4 数字化人才培养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pStyle w:val="8"/>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楷体" w:cs="Times New Roman"/>
                <w:color w:val="auto"/>
                <w:kern w:val="2"/>
                <w:sz w:val="24"/>
                <w:szCs w:val="24"/>
                <w:highlight w:val="none"/>
                <w:lang w:val="en-US" w:eastAsia="zh-CN" w:bidi="ar-SA"/>
              </w:rPr>
            </w:pPr>
            <w:r>
              <w:rPr>
                <w:rFonts w:hint="default" w:ascii="Times New Roman" w:hAnsi="Times New Roman" w:eastAsia="楷体" w:cs="Times New Roman"/>
                <w:color w:val="auto"/>
                <w:kern w:val="2"/>
                <w:sz w:val="24"/>
                <w:szCs w:val="24"/>
                <w:highlight w:val="none"/>
                <w:lang w:val="en-US" w:eastAsia="zh-CN" w:bidi="ar-SA"/>
              </w:rPr>
              <w:t>企业本年度已开展</w:t>
            </w:r>
            <w:r>
              <w:rPr>
                <w:rFonts w:hint="default" w:ascii="Times New Roman" w:hAnsi="Times New Roman" w:eastAsia="楷体" w:cs="Times New Roman"/>
                <w:color w:val="auto"/>
                <w:kern w:val="2"/>
                <w:sz w:val="24"/>
                <w:szCs w:val="24"/>
                <w:highlight w:val="none"/>
                <w:u w:val="single"/>
                <w:lang w:val="en-US" w:eastAsia="zh-CN" w:bidi="ar-SA"/>
              </w:rPr>
              <w:t xml:space="preserve">    </w:t>
            </w:r>
            <w:r>
              <w:rPr>
                <w:rFonts w:hint="default" w:ascii="Times New Roman" w:hAnsi="Times New Roman" w:eastAsia="楷体" w:cs="Times New Roman"/>
                <w:color w:val="auto"/>
                <w:kern w:val="2"/>
                <w:sz w:val="24"/>
                <w:szCs w:val="24"/>
                <w:highlight w:val="none"/>
                <w:lang w:val="en-US" w:eastAsia="zh-CN" w:bidi="ar-SA"/>
              </w:rPr>
              <w:t>次数字化人才培训？</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（详细说明企业数字化人才培养制度、人才培训经历、与职业教育机构合作推动产教融合做法等，限500字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tc>
      </w:tr>
    </w:tbl>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bCs w:val="0"/>
          <w:sz w:val="32"/>
          <w:highlight w:val="none"/>
          <w:lang w:val="en-US" w:eastAsia="zh-CN"/>
        </w:rPr>
      </w:pPr>
      <w:r>
        <w:rPr>
          <w:rFonts w:hint="default" w:ascii="Times New Roman" w:hAnsi="Times New Roman" w:eastAsia="黑体" w:cs="Times New Roman"/>
          <w:bCs w:val="0"/>
          <w:sz w:val="32"/>
          <w:highlight w:val="none"/>
          <w:lang w:val="en-US" w:eastAsia="zh-CN"/>
        </w:rPr>
        <w:t>六、价值效益</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rPr>
            </w:pPr>
            <w:r>
              <w:rPr>
                <w:rFonts w:hint="eastAsia" w:ascii="Times New Roman" w:hAnsi="Times New Roman" w:eastAsia="仿宋_GB2312" w:cs="Times New Roman"/>
                <w:b/>
                <w:bCs/>
                <w:color w:val="auto"/>
                <w:kern w:val="2"/>
                <w:sz w:val="24"/>
                <w:szCs w:val="24"/>
                <w:highlight w:val="none"/>
                <w:lang w:val="en-US" w:eastAsia="zh-CN"/>
              </w:rPr>
              <w:t>6.1 生产效率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（结合案例说明企业</w:t>
            </w:r>
            <w:r>
              <w:rPr>
                <w:rFonts w:hint="eastAsia" w:ascii="Times New Roman" w:hAnsi="Times New Roman" w:eastAsia="楷体" w:cs="Times New Roman"/>
                <w:b/>
                <w:bCs/>
                <w:i/>
                <w:iCs/>
                <w:color w:val="auto"/>
                <w:kern w:val="2"/>
                <w:sz w:val="24"/>
                <w:szCs w:val="24"/>
                <w:highlight w:val="none"/>
                <w:lang w:val="en-US" w:eastAsia="zh-CN"/>
              </w:rPr>
              <w:t>运用数字技术</w:t>
            </w:r>
            <w:r>
              <w:rPr>
                <w:rFonts w:hint="default" w:ascii="Times New Roman" w:hAnsi="Times New Roman" w:eastAsia="楷体" w:cs="Times New Roman"/>
                <w:b/>
                <w:bCs/>
                <w:i/>
                <w:iCs/>
                <w:color w:val="auto"/>
                <w:kern w:val="2"/>
                <w:sz w:val="24"/>
                <w:szCs w:val="24"/>
                <w:highlight w:val="none"/>
                <w:lang w:val="en-US" w:eastAsia="zh-CN"/>
              </w:rPr>
              <w:t>提高生产效率的价值效益，限1000字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eastAsia="仿宋" w:cs="Times New Roman"/>
                <w:b/>
                <w:i/>
                <w:iCs/>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bidi="ar-SA"/>
              </w:rPr>
            </w:pPr>
            <w:r>
              <w:rPr>
                <w:rFonts w:hint="eastAsia" w:ascii="Times New Roman" w:hAnsi="Times New Roman" w:eastAsia="仿宋_GB2312" w:cs="Times New Roman"/>
                <w:b/>
                <w:bCs/>
                <w:color w:val="auto"/>
                <w:kern w:val="2"/>
                <w:sz w:val="24"/>
                <w:szCs w:val="24"/>
                <w:highlight w:val="none"/>
                <w:lang w:val="en-US" w:eastAsia="zh-CN"/>
              </w:rPr>
              <w:t>6.1 产品质量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（结合案例说明企业</w:t>
            </w:r>
            <w:r>
              <w:rPr>
                <w:rFonts w:hint="eastAsia" w:ascii="Times New Roman" w:hAnsi="Times New Roman" w:eastAsia="楷体" w:cs="Times New Roman"/>
                <w:b/>
                <w:bCs/>
                <w:i/>
                <w:iCs/>
                <w:color w:val="auto"/>
                <w:kern w:val="2"/>
                <w:sz w:val="24"/>
                <w:szCs w:val="24"/>
                <w:highlight w:val="none"/>
                <w:lang w:val="en-US" w:eastAsia="zh-CN"/>
              </w:rPr>
              <w:t>运用数字技术</w:t>
            </w:r>
            <w:r>
              <w:rPr>
                <w:rFonts w:hint="default" w:ascii="Times New Roman" w:hAnsi="Times New Roman" w:eastAsia="楷体" w:cs="Times New Roman"/>
                <w:b/>
                <w:bCs/>
                <w:i/>
                <w:iCs/>
                <w:color w:val="auto"/>
                <w:kern w:val="2"/>
                <w:sz w:val="24"/>
                <w:szCs w:val="24"/>
                <w:highlight w:val="none"/>
                <w:lang w:val="en-US" w:eastAsia="zh-CN"/>
              </w:rPr>
              <w:t>提高产品质量的价值效益，限1000字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eastAsia="仿宋" w:cs="Times New Roman"/>
                <w:b/>
                <w:i/>
                <w:iCs/>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bidi="ar-SA"/>
              </w:rPr>
            </w:pPr>
            <w:r>
              <w:rPr>
                <w:rFonts w:hint="eastAsia" w:ascii="Times New Roman" w:hAnsi="Times New Roman" w:eastAsia="仿宋_GB2312" w:cs="Times New Roman"/>
                <w:b/>
                <w:bCs/>
                <w:color w:val="auto"/>
                <w:kern w:val="2"/>
                <w:sz w:val="24"/>
                <w:szCs w:val="24"/>
                <w:highlight w:val="none"/>
                <w:lang w:val="en-US" w:eastAsia="zh-CN"/>
              </w:rPr>
              <w:t>6.2 安全生产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（结合案例说明企业</w:t>
            </w:r>
            <w:r>
              <w:rPr>
                <w:rFonts w:hint="eastAsia" w:ascii="Times New Roman" w:hAnsi="Times New Roman" w:eastAsia="楷体" w:cs="Times New Roman"/>
                <w:b/>
                <w:bCs/>
                <w:i/>
                <w:iCs/>
                <w:color w:val="auto"/>
                <w:kern w:val="2"/>
                <w:sz w:val="24"/>
                <w:szCs w:val="24"/>
                <w:highlight w:val="none"/>
                <w:lang w:val="en-US" w:eastAsia="zh-CN"/>
              </w:rPr>
              <w:t>运用数字技术</w:t>
            </w:r>
            <w:r>
              <w:rPr>
                <w:rFonts w:hint="default" w:ascii="Times New Roman" w:hAnsi="Times New Roman" w:eastAsia="楷体" w:cs="Times New Roman"/>
                <w:b/>
                <w:bCs/>
                <w:i/>
                <w:iCs/>
                <w:color w:val="auto"/>
                <w:kern w:val="2"/>
                <w:sz w:val="24"/>
                <w:szCs w:val="24"/>
                <w:highlight w:val="none"/>
                <w:lang w:val="en-US" w:eastAsia="zh-CN"/>
              </w:rPr>
              <w:t>提高生产安全的价值效益，限1000字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eastAsia="仿宋" w:cs="Times New Roman"/>
                <w:b/>
                <w:i/>
                <w:iCs/>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bidi="ar-SA"/>
              </w:rPr>
            </w:pPr>
            <w:r>
              <w:rPr>
                <w:rFonts w:hint="eastAsia" w:ascii="Times New Roman" w:hAnsi="Times New Roman" w:eastAsia="仿宋" w:cs="Times New Roman"/>
                <w:b/>
                <w:color w:val="auto"/>
                <w:kern w:val="0"/>
                <w:sz w:val="24"/>
                <w:szCs w:val="24"/>
                <w:highlight w:val="none"/>
                <w:lang w:val="en-US" w:eastAsia="zh-CN"/>
              </w:rPr>
              <w:t>6.3 绿色生产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（结合案例说明企业</w:t>
            </w:r>
            <w:r>
              <w:rPr>
                <w:rFonts w:hint="eastAsia" w:ascii="Times New Roman" w:hAnsi="Times New Roman" w:eastAsia="楷体" w:cs="Times New Roman"/>
                <w:b/>
                <w:bCs/>
                <w:i/>
                <w:iCs/>
                <w:color w:val="auto"/>
                <w:kern w:val="2"/>
                <w:sz w:val="24"/>
                <w:szCs w:val="24"/>
                <w:highlight w:val="none"/>
                <w:lang w:val="en-US" w:eastAsia="zh-CN"/>
              </w:rPr>
              <w:t>运用数字技术</w:t>
            </w:r>
            <w:r>
              <w:rPr>
                <w:rFonts w:hint="default" w:ascii="Times New Roman" w:hAnsi="Times New Roman" w:eastAsia="楷体" w:cs="Times New Roman"/>
                <w:b/>
                <w:bCs/>
                <w:i/>
                <w:iCs/>
                <w:color w:val="auto"/>
                <w:kern w:val="2"/>
                <w:sz w:val="24"/>
                <w:szCs w:val="24"/>
                <w:highlight w:val="none"/>
                <w:lang w:val="en-US" w:eastAsia="zh-CN"/>
              </w:rPr>
              <w:t>提高“双碳”管控、节能降耗等水平的价值效益，限1000字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eastAsia="仿宋" w:cs="Times New Roman"/>
                <w:b/>
                <w:i/>
                <w:iCs/>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bidi="ar-SA"/>
              </w:rPr>
            </w:pPr>
          </w:p>
        </w:tc>
      </w:tr>
    </w:tbl>
    <w:p>
      <w:pPr>
        <w:pStyle w:val="3"/>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bCs w:val="0"/>
          <w:sz w:val="32"/>
          <w:highlight w:val="none"/>
          <w:lang w:val="en-US" w:eastAsia="zh-CN"/>
        </w:rPr>
      </w:pPr>
      <w:r>
        <w:rPr>
          <w:rFonts w:hint="default" w:ascii="Times New Roman" w:hAnsi="Times New Roman" w:eastAsia="黑体" w:cs="Times New Roman"/>
          <w:bCs w:val="0"/>
          <w:sz w:val="32"/>
          <w:highlight w:val="none"/>
          <w:lang w:val="en-US" w:eastAsia="zh-CN"/>
        </w:rPr>
        <w:t>七、辐射带动</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bidi="ar-SA"/>
              </w:rPr>
            </w:pPr>
            <w:r>
              <w:rPr>
                <w:rFonts w:hint="eastAsia" w:ascii="Times New Roman" w:hAnsi="Times New Roman" w:eastAsia="仿宋_GB2312" w:cs="Times New Roman"/>
                <w:b/>
                <w:bCs/>
                <w:color w:val="auto"/>
                <w:kern w:val="2"/>
                <w:sz w:val="24"/>
                <w:szCs w:val="24"/>
                <w:highlight w:val="none"/>
                <w:lang w:val="en-US" w:eastAsia="zh-CN"/>
              </w:rPr>
              <w:t>7.1 技术赋能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（详细描述企业突破行业共性问题，对产业链上下游企业或同类企业进行技术赋能情况，限1000字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eastAsia="仿宋" w:cs="Times New Roman"/>
                <w:b/>
                <w:i/>
                <w:iCs/>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bidi="ar-SA"/>
              </w:rPr>
            </w:pPr>
            <w:r>
              <w:rPr>
                <w:rFonts w:hint="eastAsia" w:ascii="Times New Roman" w:hAnsi="Times New Roman" w:eastAsia="仿宋_GB2312" w:cs="Times New Roman"/>
                <w:b/>
                <w:bCs/>
                <w:color w:val="auto"/>
                <w:kern w:val="2"/>
                <w:sz w:val="24"/>
                <w:szCs w:val="24"/>
                <w:highlight w:val="none"/>
                <w:lang w:val="en-US" w:eastAsia="zh-CN"/>
              </w:rPr>
              <w:t>7.2 解决方案复制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pStyle w:val="8"/>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仿宋" w:cs="Times New Roman"/>
                <w:color w:val="auto"/>
                <w:kern w:val="2"/>
                <w:sz w:val="24"/>
                <w:szCs w:val="22"/>
                <w:highlight w:val="none"/>
                <w:lang w:val="en-US" w:eastAsia="zh-CN" w:bidi="ar-SA"/>
              </w:rPr>
            </w:pPr>
            <w:r>
              <w:rPr>
                <w:rFonts w:hint="eastAsia" w:ascii="Times New Roman" w:hAnsi="Times New Roman" w:eastAsia="楷体" w:cs="楷体"/>
                <w:color w:val="auto"/>
                <w:kern w:val="2"/>
                <w:sz w:val="24"/>
                <w:szCs w:val="22"/>
                <w:highlight w:val="none"/>
                <w:lang w:val="en-US" w:eastAsia="zh-CN" w:bidi="ar-SA"/>
              </w:rPr>
              <w:t>企业沉淀的解决方案已复制推广</w:t>
            </w:r>
            <w:r>
              <w:rPr>
                <w:rFonts w:hint="eastAsia" w:ascii="Times New Roman" w:hAnsi="Times New Roman" w:eastAsia="楷体" w:cs="楷体"/>
                <w:color w:val="auto"/>
                <w:kern w:val="2"/>
                <w:sz w:val="24"/>
                <w:szCs w:val="22"/>
                <w:highlight w:val="none"/>
                <w:u w:val="single"/>
                <w:lang w:val="en-US" w:eastAsia="zh-CN" w:bidi="ar-SA"/>
              </w:rPr>
              <w:t xml:space="preserve">   </w:t>
            </w:r>
            <w:r>
              <w:rPr>
                <w:rFonts w:hint="eastAsia" w:ascii="Times New Roman" w:hAnsi="Times New Roman" w:eastAsia="楷体" w:cs="楷体"/>
                <w:color w:val="auto"/>
                <w:kern w:val="2"/>
                <w:sz w:val="24"/>
                <w:szCs w:val="22"/>
                <w:highlight w:val="none"/>
                <w:lang w:val="en-US" w:eastAsia="zh-CN" w:bidi="ar-SA"/>
              </w:rPr>
              <w:t>家企业。</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（需提供复制推广的企业列表）</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vertAlign w:val="baseline"/>
                <w:lang w:val="en-US" w:eastAsia="zh-CN"/>
              </w:rPr>
            </w:pPr>
            <w:r>
              <w:rPr>
                <w:rFonts w:hint="eastAsia" w:ascii="Times New Roman" w:hAnsi="Times New Roman" w:eastAsia="仿宋" w:cs="Times New Roman"/>
                <w:b/>
                <w:i/>
                <w:iCs/>
                <w:color w:val="auto"/>
                <w:kern w:val="0"/>
                <w:sz w:val="24"/>
                <w:szCs w:val="24"/>
                <w:highlight w:val="none"/>
                <w:lang w:val="en-US" w:eastAsia="zh-CN"/>
              </w:rPr>
              <w:t>模板</w:t>
            </w:r>
          </w:p>
          <w:tbl>
            <w:tblPr>
              <w:tblStyle w:val="16"/>
              <w:tblW w:w="80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3289"/>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 w:cs="Times New Roman"/>
                      <w:b/>
                      <w:bCs w:val="0"/>
                      <w:i w:val="0"/>
                      <w:iCs w:val="0"/>
                      <w:color w:val="auto"/>
                      <w:kern w:val="0"/>
                      <w:sz w:val="24"/>
                      <w:szCs w:val="24"/>
                      <w:highlight w:val="none"/>
                      <w:vertAlign w:val="baseline"/>
                      <w:lang w:val="en-US" w:eastAsia="zh-CN"/>
                    </w:rPr>
                  </w:pPr>
                  <w:r>
                    <w:rPr>
                      <w:rFonts w:hint="eastAsia" w:ascii="Times New Roman" w:hAnsi="Times New Roman" w:eastAsia="仿宋" w:cs="Times New Roman"/>
                      <w:b/>
                      <w:bCs w:val="0"/>
                      <w:i w:val="0"/>
                      <w:iCs w:val="0"/>
                      <w:color w:val="auto"/>
                      <w:kern w:val="0"/>
                      <w:sz w:val="24"/>
                      <w:szCs w:val="24"/>
                      <w:highlight w:val="none"/>
                      <w:vertAlign w:val="baseline"/>
                      <w:lang w:val="en-US" w:eastAsia="zh-CN"/>
                    </w:rPr>
                    <w:t>序号</w:t>
                  </w:r>
                </w:p>
              </w:tc>
              <w:tc>
                <w:tcPr>
                  <w:tcW w:w="3289" w:type="dxa"/>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仿宋" w:cs="Times New Roman"/>
                      <w:b/>
                      <w:bCs w:val="0"/>
                      <w:i w:val="0"/>
                      <w:iCs w:val="0"/>
                      <w:color w:val="auto"/>
                      <w:kern w:val="0"/>
                      <w:sz w:val="24"/>
                      <w:szCs w:val="24"/>
                      <w:highlight w:val="none"/>
                      <w:vertAlign w:val="baseline"/>
                      <w:lang w:val="en-US" w:eastAsia="zh-CN"/>
                    </w:rPr>
                  </w:pPr>
                  <w:r>
                    <w:rPr>
                      <w:rFonts w:hint="eastAsia" w:ascii="Times New Roman" w:hAnsi="Times New Roman" w:eastAsia="仿宋" w:cs="Times New Roman"/>
                      <w:b/>
                      <w:bCs w:val="0"/>
                      <w:i w:val="0"/>
                      <w:iCs w:val="0"/>
                      <w:color w:val="auto"/>
                      <w:kern w:val="0"/>
                      <w:sz w:val="24"/>
                      <w:szCs w:val="24"/>
                      <w:highlight w:val="none"/>
                      <w:vertAlign w:val="baseline"/>
                      <w:lang w:val="en-US" w:eastAsia="zh-CN"/>
                    </w:rPr>
                    <w:t>解决名称</w:t>
                  </w:r>
                </w:p>
              </w:tc>
              <w:tc>
                <w:tcPr>
                  <w:tcW w:w="3702" w:type="dxa"/>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仿宋" w:cs="Times New Roman"/>
                      <w:b/>
                      <w:bCs w:val="0"/>
                      <w:i w:val="0"/>
                      <w:iCs w:val="0"/>
                      <w:color w:val="auto"/>
                      <w:kern w:val="0"/>
                      <w:sz w:val="24"/>
                      <w:szCs w:val="24"/>
                      <w:highlight w:val="none"/>
                      <w:vertAlign w:val="baseline"/>
                      <w:lang w:val="en-US" w:eastAsia="zh-CN"/>
                    </w:rPr>
                  </w:pPr>
                  <w:r>
                    <w:rPr>
                      <w:rFonts w:hint="eastAsia" w:ascii="Times New Roman" w:hAnsi="Times New Roman" w:eastAsia="仿宋" w:cs="Times New Roman"/>
                      <w:b/>
                      <w:bCs w:val="0"/>
                      <w:i w:val="0"/>
                      <w:iCs w:val="0"/>
                      <w:color w:val="auto"/>
                      <w:kern w:val="0"/>
                      <w:sz w:val="24"/>
                      <w:szCs w:val="24"/>
                      <w:highlight w:val="none"/>
                      <w:vertAlign w:val="baseline"/>
                      <w:lang w:val="en-US" w:eastAsia="zh-CN"/>
                    </w:rPr>
                    <w:t>落地企业名称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 w:cs="Times New Roman"/>
                      <w:b/>
                      <w:i/>
                      <w:iCs/>
                      <w:color w:val="auto"/>
                      <w:kern w:val="0"/>
                      <w:sz w:val="24"/>
                      <w:szCs w:val="24"/>
                      <w:highlight w:val="none"/>
                      <w:vertAlign w:val="baseline"/>
                      <w:lang w:val="en-US" w:eastAsia="zh-CN"/>
                    </w:rPr>
                  </w:pPr>
                </w:p>
              </w:tc>
              <w:tc>
                <w:tcPr>
                  <w:tcW w:w="328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 w:cs="Times New Roman"/>
                      <w:b/>
                      <w:i/>
                      <w:iCs/>
                      <w:color w:val="auto"/>
                      <w:kern w:val="0"/>
                      <w:sz w:val="24"/>
                      <w:szCs w:val="24"/>
                      <w:highlight w:val="none"/>
                      <w:vertAlign w:val="baseline"/>
                      <w:lang w:val="en-US" w:eastAsia="zh-CN"/>
                    </w:rPr>
                  </w:pPr>
                </w:p>
              </w:tc>
              <w:tc>
                <w:tcPr>
                  <w:tcW w:w="3702"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 w:cs="Times New Roman"/>
                      <w:b/>
                      <w:i/>
                      <w:iCs/>
                      <w:color w:val="auto"/>
                      <w:kern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 w:cs="Times New Roman"/>
                      <w:b/>
                      <w:i/>
                      <w:iCs/>
                      <w:color w:val="auto"/>
                      <w:kern w:val="0"/>
                      <w:sz w:val="24"/>
                      <w:szCs w:val="24"/>
                      <w:highlight w:val="none"/>
                      <w:vertAlign w:val="baseline"/>
                      <w:lang w:val="en-US" w:eastAsia="zh-CN"/>
                    </w:rPr>
                  </w:pPr>
                </w:p>
              </w:tc>
              <w:tc>
                <w:tcPr>
                  <w:tcW w:w="3289"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 w:cs="Times New Roman"/>
                      <w:b/>
                      <w:i/>
                      <w:iCs/>
                      <w:color w:val="auto"/>
                      <w:kern w:val="0"/>
                      <w:sz w:val="24"/>
                      <w:szCs w:val="24"/>
                      <w:highlight w:val="none"/>
                      <w:vertAlign w:val="baseline"/>
                      <w:lang w:val="en-US" w:eastAsia="zh-CN"/>
                    </w:rPr>
                  </w:pPr>
                </w:p>
              </w:tc>
              <w:tc>
                <w:tcPr>
                  <w:tcW w:w="3702" w:type="dxa"/>
                </w:tcPr>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 w:cs="Times New Roman"/>
                      <w:b/>
                      <w:i/>
                      <w:iCs/>
                      <w:color w:val="auto"/>
                      <w:kern w:val="0"/>
                      <w:sz w:val="24"/>
                      <w:szCs w:val="24"/>
                      <w:highlight w:val="none"/>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bidi="ar-SA"/>
              </w:rPr>
            </w:pPr>
            <w:r>
              <w:rPr>
                <w:rFonts w:hint="eastAsia" w:ascii="Times New Roman" w:hAnsi="Times New Roman" w:eastAsia="仿宋_GB2312" w:cs="Times New Roman"/>
                <w:b/>
                <w:bCs/>
                <w:color w:val="auto"/>
                <w:kern w:val="2"/>
                <w:sz w:val="24"/>
                <w:szCs w:val="24"/>
                <w:highlight w:val="none"/>
                <w:lang w:val="en-US" w:eastAsia="zh-CN"/>
              </w:rPr>
              <w:t>7.3 经验推广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（详细描述企业参加省部级及以上经验交流会、供需对接会等活动，进行发言分享的次数及具体情况，限1000字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bidi="ar-SA"/>
              </w:rPr>
            </w:pPr>
          </w:p>
        </w:tc>
      </w:tr>
    </w:tbl>
    <w:p>
      <w:pPr>
        <w:pStyle w:val="3"/>
        <w:snapToGrid/>
        <w:spacing w:before="0" w:beforeLines="0" w:line="240" w:lineRule="auto"/>
        <w:rPr>
          <w:rFonts w:hint="default" w:ascii="Times New Roman" w:hAnsi="Times New Roman" w:eastAsia="黑体" w:cs="Times New Roman"/>
          <w:b w:val="0"/>
          <w:bCs w:val="0"/>
          <w:kern w:val="44"/>
          <w:sz w:val="32"/>
          <w:highlight w:val="none"/>
        </w:rPr>
      </w:pPr>
      <w:r>
        <w:rPr>
          <w:rFonts w:hint="default" w:ascii="Times New Roman" w:hAnsi="Times New Roman" w:eastAsia="黑体" w:cs="Times New Roman"/>
          <w:b w:val="0"/>
          <w:bCs w:val="0"/>
          <w:kern w:val="44"/>
          <w:sz w:val="32"/>
          <w:highlight w:val="none"/>
          <w:lang w:val="en-US" w:eastAsia="zh-CN"/>
        </w:rPr>
        <w:t>八、要素</w:t>
      </w:r>
      <w:r>
        <w:rPr>
          <w:rFonts w:hint="default" w:ascii="Times New Roman" w:hAnsi="Times New Roman" w:eastAsia="黑体" w:cs="Times New Roman"/>
          <w:b w:val="0"/>
          <w:bCs w:val="0"/>
          <w:kern w:val="44"/>
          <w:sz w:val="32"/>
          <w:highlight w:val="none"/>
        </w:rPr>
        <w:t>保障</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bidi="ar-SA"/>
              </w:rPr>
            </w:pPr>
            <w:r>
              <w:rPr>
                <w:rFonts w:hint="eastAsia" w:ascii="Times New Roman" w:hAnsi="Times New Roman" w:eastAsia="仿宋_GB2312" w:cs="Times New Roman"/>
                <w:b/>
                <w:bCs/>
                <w:color w:val="auto"/>
                <w:kern w:val="2"/>
                <w:sz w:val="24"/>
                <w:szCs w:val="24"/>
                <w:highlight w:val="none"/>
                <w:lang w:val="en-US" w:eastAsia="zh-CN"/>
              </w:rPr>
              <w:t>8.1 制度保障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snapToGrid w:val="0"/>
              <w:spacing w:before="87" w:beforeLines="20" w:line="240" w:lineRule="auto"/>
              <w:ind w:firstLine="0" w:firstLineChars="0"/>
              <w:rPr>
                <w:rFonts w:hint="eastAsia" w:ascii="Times New Roman" w:hAnsi="Times New Roman" w:eastAsia="楷体" w:cs="楷体"/>
                <w:color w:val="auto"/>
                <w:sz w:val="24"/>
                <w:highlight w:val="none"/>
                <w:lang w:val="en-US" w:eastAsia="zh-CN"/>
              </w:rPr>
            </w:pPr>
            <w:r>
              <w:rPr>
                <w:rFonts w:hint="eastAsia" w:ascii="Times New Roman" w:hAnsi="Times New Roman" w:eastAsia="楷体" w:cs="楷体"/>
                <w:b w:val="0"/>
                <w:bCs/>
                <w:color w:val="auto"/>
                <w:kern w:val="0"/>
                <w:sz w:val="24"/>
                <w:szCs w:val="24"/>
                <w:highlight w:val="none"/>
                <w:lang w:val="en-US" w:eastAsia="zh-CN"/>
              </w:rPr>
              <w:t>企业</w:t>
            </w:r>
            <w:r>
              <w:rPr>
                <w:rFonts w:hint="eastAsia" w:ascii="Times New Roman" w:hAnsi="Times New Roman" w:eastAsia="楷体" w:cs="楷体"/>
                <w:color w:val="auto"/>
                <w:sz w:val="24"/>
                <w:highlight w:val="none"/>
              </w:rPr>
              <w:t>制定了</w:t>
            </w:r>
            <w:r>
              <w:rPr>
                <w:rFonts w:hint="eastAsia" w:ascii="Times New Roman" w:hAnsi="Times New Roman" w:eastAsia="楷体" w:cs="楷体"/>
                <w:color w:val="auto"/>
                <w:sz w:val="24"/>
                <w:highlight w:val="none"/>
                <w:lang w:val="en-US" w:eastAsia="zh-CN"/>
              </w:rPr>
              <w:t>哪些方面</w:t>
            </w:r>
            <w:r>
              <w:rPr>
                <w:rFonts w:hint="eastAsia" w:ascii="Times New Roman" w:hAnsi="Times New Roman" w:eastAsia="楷体" w:cs="楷体"/>
                <w:color w:val="auto"/>
                <w:sz w:val="24"/>
                <w:highlight w:val="none"/>
              </w:rPr>
              <w:t>数字化转型管理机制</w:t>
            </w:r>
            <w:r>
              <w:rPr>
                <w:rFonts w:hint="eastAsia" w:ascii="Times New Roman" w:hAnsi="Times New Roman" w:eastAsia="楷体" w:cs="楷体"/>
                <w:color w:val="auto"/>
                <w:sz w:val="24"/>
                <w:highlight w:val="none"/>
                <w:lang w:val="en-US" w:eastAsia="zh-CN"/>
              </w:rPr>
              <w:t>？</w:t>
            </w:r>
          </w:p>
          <w:p>
            <w:pPr>
              <w:keepNext w:val="0"/>
              <w:keepLines w:val="0"/>
              <w:pageBreakBefore w:val="0"/>
              <w:widowControl/>
              <w:kinsoku/>
              <w:wordWrap/>
              <w:overflowPunct/>
              <w:topLinePunct w:val="0"/>
              <w:autoSpaceDE/>
              <w:autoSpaceDN/>
              <w:bidi w:val="0"/>
              <w:adjustRightInd/>
              <w:snapToGrid w:val="0"/>
              <w:spacing w:before="87" w:beforeLines="20" w:line="240" w:lineRule="auto"/>
              <w:ind w:firstLine="480" w:firstLineChars="200"/>
              <w:textAlignment w:val="auto"/>
              <w:rPr>
                <w:rFonts w:hint="eastAsia" w:ascii="Times New Roman" w:hAnsi="Times New Roman" w:eastAsia="楷体" w:cs="楷体"/>
                <w:kern w:val="0"/>
                <w:sz w:val="24"/>
                <w:highlight w:val="none"/>
              </w:rPr>
            </w:pPr>
            <w:r>
              <w:rPr>
                <w:rFonts w:hint="eastAsia" w:ascii="Times New Roman" w:hAnsi="Times New Roman" w:eastAsia="楷体" w:cs="楷体"/>
                <w:kern w:val="0"/>
                <w:sz w:val="24"/>
                <w:highlight w:val="none"/>
                <w:lang w:val="en-US" w:eastAsia="zh-CN"/>
              </w:rPr>
              <w:t>□</w:t>
            </w:r>
            <w:r>
              <w:rPr>
                <w:rFonts w:hint="eastAsia" w:ascii="Times New Roman" w:hAnsi="Times New Roman" w:eastAsia="楷体" w:cs="楷体"/>
                <w:kern w:val="0"/>
                <w:sz w:val="24"/>
                <w:highlight w:val="none"/>
              </w:rPr>
              <w:t>流程优化</w:t>
            </w:r>
            <w:r>
              <w:rPr>
                <w:rFonts w:hint="eastAsia" w:ascii="Times New Roman" w:hAnsi="Times New Roman" w:eastAsia="楷体" w:cs="楷体"/>
                <w:kern w:val="0"/>
                <w:sz w:val="24"/>
                <w:highlight w:val="none"/>
                <w:lang w:val="en-US" w:eastAsia="zh-CN"/>
              </w:rPr>
              <w:t xml:space="preserve">  □</w:t>
            </w:r>
            <w:r>
              <w:rPr>
                <w:rFonts w:hint="eastAsia" w:ascii="Times New Roman" w:hAnsi="Times New Roman" w:eastAsia="楷体" w:cs="楷体"/>
                <w:kern w:val="0"/>
                <w:sz w:val="24"/>
                <w:highlight w:val="none"/>
              </w:rPr>
              <w:t>技术</w:t>
            </w:r>
            <w:r>
              <w:rPr>
                <w:rFonts w:hint="eastAsia" w:ascii="Times New Roman" w:hAnsi="Times New Roman" w:eastAsia="楷体" w:cs="楷体"/>
                <w:kern w:val="0"/>
                <w:sz w:val="24"/>
                <w:highlight w:val="none"/>
                <w:lang w:val="en-US" w:eastAsia="zh-CN"/>
              </w:rPr>
              <w:t>研发与</w:t>
            </w:r>
            <w:r>
              <w:rPr>
                <w:rFonts w:hint="eastAsia" w:ascii="Times New Roman" w:hAnsi="Times New Roman" w:eastAsia="楷体" w:cs="楷体"/>
                <w:kern w:val="0"/>
                <w:sz w:val="24"/>
                <w:highlight w:val="none"/>
              </w:rPr>
              <w:t>应用</w:t>
            </w:r>
            <w:r>
              <w:rPr>
                <w:rFonts w:hint="eastAsia" w:ascii="Times New Roman" w:hAnsi="Times New Roman" w:eastAsia="楷体" w:cs="楷体"/>
                <w:kern w:val="0"/>
                <w:sz w:val="24"/>
                <w:highlight w:val="none"/>
                <w:lang w:val="en-US" w:eastAsia="zh-CN"/>
              </w:rPr>
              <w:t xml:space="preserve">  □</w:t>
            </w:r>
            <w:r>
              <w:rPr>
                <w:rFonts w:hint="eastAsia" w:ascii="Times New Roman" w:hAnsi="Times New Roman" w:eastAsia="楷体" w:cs="楷体"/>
                <w:kern w:val="0"/>
                <w:sz w:val="24"/>
                <w:highlight w:val="none"/>
              </w:rPr>
              <w:t>数据治理</w:t>
            </w:r>
          </w:p>
          <w:p>
            <w:pPr>
              <w:keepNext w:val="0"/>
              <w:keepLines w:val="0"/>
              <w:pageBreakBefore w:val="0"/>
              <w:widowControl/>
              <w:kinsoku/>
              <w:wordWrap/>
              <w:overflowPunct/>
              <w:topLinePunct w:val="0"/>
              <w:autoSpaceDE/>
              <w:autoSpaceDN/>
              <w:bidi w:val="0"/>
              <w:adjustRightInd/>
              <w:snapToGrid w:val="0"/>
              <w:spacing w:before="87" w:beforeLines="20" w:line="240" w:lineRule="auto"/>
              <w:ind w:firstLine="480" w:firstLineChars="200"/>
              <w:textAlignment w:val="auto"/>
              <w:rPr>
                <w:rFonts w:hint="eastAsia" w:ascii="Times New Roman" w:hAnsi="Times New Roman" w:eastAsia="仿宋" w:cs="Times New Roman"/>
                <w:kern w:val="0"/>
                <w:sz w:val="24"/>
                <w:highlight w:val="none"/>
                <w:u w:val="single"/>
                <w:lang w:val="en-US" w:eastAsia="zh-CN"/>
              </w:rPr>
            </w:pPr>
            <w:r>
              <w:rPr>
                <w:rFonts w:hint="eastAsia" w:ascii="Times New Roman" w:hAnsi="Times New Roman" w:eastAsia="楷体" w:cs="楷体"/>
                <w:kern w:val="0"/>
                <w:sz w:val="24"/>
                <w:highlight w:val="none"/>
                <w:lang w:eastAsia="zh-CN"/>
              </w:rPr>
              <w:t>□</w:t>
            </w:r>
            <w:r>
              <w:rPr>
                <w:rFonts w:hint="eastAsia" w:ascii="Times New Roman" w:hAnsi="Times New Roman" w:eastAsia="楷体" w:cs="楷体"/>
                <w:kern w:val="0"/>
                <w:sz w:val="24"/>
                <w:highlight w:val="none"/>
                <w:lang w:val="en-US" w:eastAsia="zh-CN"/>
              </w:rPr>
              <w:t>网络与数据安全  □</w:t>
            </w:r>
            <w:r>
              <w:rPr>
                <w:rFonts w:hint="eastAsia" w:ascii="Times New Roman" w:hAnsi="Times New Roman" w:eastAsia="楷体" w:cs="楷体"/>
                <w:kern w:val="0"/>
                <w:sz w:val="24"/>
                <w:highlight w:val="none"/>
              </w:rPr>
              <w:t>人才培养</w:t>
            </w:r>
            <w:r>
              <w:rPr>
                <w:rFonts w:hint="eastAsia" w:ascii="Times New Roman" w:hAnsi="Times New Roman" w:eastAsia="楷体" w:cs="楷体"/>
                <w:kern w:val="0"/>
                <w:sz w:val="24"/>
                <w:highlight w:val="none"/>
                <w:lang w:val="en-US" w:eastAsia="zh-CN"/>
              </w:rPr>
              <w:t xml:space="preserve">  □</w:t>
            </w:r>
            <w:r>
              <w:rPr>
                <w:rFonts w:hint="eastAsia" w:ascii="Times New Roman" w:hAnsi="Times New Roman" w:eastAsia="楷体" w:cs="楷体"/>
                <w:kern w:val="0"/>
                <w:sz w:val="24"/>
                <w:highlight w:val="none"/>
              </w:rPr>
              <w:t>文化建设</w:t>
            </w:r>
            <w:r>
              <w:rPr>
                <w:rFonts w:hint="eastAsia" w:ascii="Times New Roman" w:hAnsi="Times New Roman" w:eastAsia="楷体" w:cs="楷体"/>
                <w:kern w:val="0"/>
                <w:sz w:val="24"/>
                <w:highlight w:val="none"/>
                <w:lang w:val="en-US" w:eastAsia="zh-CN"/>
              </w:rPr>
              <w:t xml:space="preserve">  □其他</w:t>
            </w:r>
            <w:r>
              <w:rPr>
                <w:rFonts w:hint="eastAsia" w:ascii="Times New Roman" w:hAnsi="Times New Roman" w:eastAsia="楷体" w:cs="楷体"/>
                <w:kern w:val="0"/>
                <w:sz w:val="24"/>
                <w:highlight w:val="none"/>
                <w:u w:val="single"/>
                <w:lang w:val="en-US" w:eastAsia="zh-CN"/>
              </w:rPr>
              <w:t xml:space="preserve">             </w:t>
            </w:r>
            <w:r>
              <w:rPr>
                <w:rFonts w:hint="eastAsia" w:ascii="Times New Roman" w:hAnsi="Times New Roman" w:eastAsia="仿宋" w:cs="Times New Roman"/>
                <w:kern w:val="0"/>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bidi="ar-SA"/>
              </w:rPr>
            </w:pPr>
            <w:r>
              <w:rPr>
                <w:rFonts w:hint="default" w:ascii="Times New Roman" w:hAnsi="Times New Roman" w:eastAsia="楷体" w:cs="Times New Roman"/>
                <w:b/>
                <w:bCs/>
                <w:i/>
                <w:iCs/>
                <w:color w:val="auto"/>
                <w:kern w:val="2"/>
                <w:sz w:val="24"/>
                <w:szCs w:val="24"/>
                <w:highlight w:val="none"/>
                <w:lang w:val="en-US" w:eastAsia="zh-CN"/>
              </w:rPr>
              <w:t>（详细描述企业数字化转型管理机制，限300字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bidi="ar-SA"/>
              </w:rPr>
            </w:pPr>
            <w:r>
              <w:rPr>
                <w:rFonts w:hint="eastAsia" w:ascii="Times New Roman" w:hAnsi="Times New Roman" w:eastAsia="仿宋_GB2312" w:cs="Times New Roman"/>
                <w:b/>
                <w:bCs/>
                <w:color w:val="auto"/>
                <w:kern w:val="2"/>
                <w:sz w:val="24"/>
                <w:szCs w:val="24"/>
                <w:highlight w:val="none"/>
                <w:lang w:val="en-US" w:eastAsia="zh-CN"/>
              </w:rPr>
              <w:t>8.2 数据和网络安全保障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snapToGrid w:val="0"/>
              <w:spacing w:before="87" w:beforeLines="20" w:line="240" w:lineRule="auto"/>
              <w:ind w:firstLine="0" w:firstLineChars="0"/>
              <w:rPr>
                <w:rFonts w:hint="eastAsia" w:ascii="Times New Roman" w:hAnsi="Times New Roman" w:eastAsia="楷体" w:cs="楷体"/>
                <w:color w:val="auto"/>
                <w:sz w:val="24"/>
                <w:highlight w:val="none"/>
                <w:lang w:val="en-US" w:eastAsia="zh-CN"/>
              </w:rPr>
            </w:pPr>
            <w:r>
              <w:rPr>
                <w:rFonts w:hint="eastAsia" w:ascii="Times New Roman" w:hAnsi="Times New Roman" w:eastAsia="仿宋" w:cs="Times New Roman"/>
                <w:b/>
                <w:color w:val="auto"/>
                <w:kern w:val="0"/>
                <w:sz w:val="24"/>
                <w:szCs w:val="24"/>
                <w:highlight w:val="none"/>
                <w:lang w:val="en-US" w:eastAsia="zh-CN"/>
              </w:rPr>
              <w:t>8.2.1</w:t>
            </w:r>
            <w:r>
              <w:rPr>
                <w:rFonts w:hint="eastAsia" w:ascii="Times New Roman" w:hAnsi="Times New Roman" w:eastAsia="楷体" w:cs="楷体"/>
                <w:b w:val="0"/>
                <w:bCs/>
                <w:color w:val="auto"/>
                <w:kern w:val="0"/>
                <w:sz w:val="24"/>
                <w:szCs w:val="24"/>
                <w:highlight w:val="none"/>
                <w:lang w:val="en-US" w:eastAsia="zh-CN"/>
              </w:rPr>
              <w:t>企业采取</w:t>
            </w:r>
            <w:r>
              <w:rPr>
                <w:rFonts w:hint="eastAsia" w:ascii="Times New Roman" w:hAnsi="Times New Roman" w:eastAsia="楷体" w:cs="楷体"/>
                <w:color w:val="auto"/>
                <w:sz w:val="24"/>
                <w:highlight w:val="none"/>
                <w:lang w:val="en-US" w:eastAsia="zh-CN"/>
              </w:rPr>
              <w:t>哪些网络安全防护措施？</w:t>
            </w:r>
          </w:p>
          <w:p>
            <w:pPr>
              <w:snapToGrid w:val="0"/>
              <w:spacing w:before="87" w:beforeLines="20" w:line="240" w:lineRule="auto"/>
              <w:ind w:firstLine="480" w:firstLineChars="200"/>
              <w:rPr>
                <w:rFonts w:hint="eastAsia" w:ascii="Times New Roman" w:hAnsi="Times New Roman" w:eastAsia="楷体" w:cs="楷体"/>
                <w:color w:val="auto"/>
                <w:sz w:val="24"/>
                <w:highlight w:val="none"/>
                <w:lang w:val="en-US" w:eastAsia="zh-CN"/>
              </w:rPr>
            </w:pPr>
            <w:r>
              <w:rPr>
                <w:rFonts w:hint="eastAsia" w:ascii="Times New Roman" w:hAnsi="Times New Roman" w:eastAsia="楷体" w:cs="楷体"/>
                <w:color w:val="auto"/>
                <w:sz w:val="24"/>
                <w:highlight w:val="none"/>
                <w:lang w:val="en-US" w:eastAsia="zh-CN"/>
              </w:rPr>
              <w:t xml:space="preserve">□防火墙     □网络分区  □访问控制  □入侵检测   </w:t>
            </w:r>
          </w:p>
          <w:p>
            <w:pPr>
              <w:keepNext w:val="0"/>
              <w:keepLines w:val="0"/>
              <w:pageBreakBefore w:val="0"/>
              <w:widowControl/>
              <w:kinsoku/>
              <w:wordWrap/>
              <w:overflowPunct/>
              <w:topLinePunct w:val="0"/>
              <w:autoSpaceDE/>
              <w:autoSpaceDN/>
              <w:bidi w:val="0"/>
              <w:adjustRightInd/>
              <w:snapToGrid w:val="0"/>
              <w:spacing w:before="87" w:beforeLines="20" w:line="240" w:lineRule="auto"/>
              <w:ind w:firstLine="480" w:firstLineChars="200"/>
              <w:textAlignment w:val="auto"/>
              <w:rPr>
                <w:rFonts w:hint="eastAsia" w:ascii="Times New Roman" w:hAnsi="Times New Roman" w:eastAsia="楷体" w:cs="楷体"/>
                <w:color w:val="auto"/>
                <w:sz w:val="24"/>
                <w:highlight w:val="none"/>
                <w:u w:val="single"/>
                <w:lang w:val="en-US" w:eastAsia="zh-CN"/>
              </w:rPr>
            </w:pPr>
            <w:r>
              <w:rPr>
                <w:rFonts w:hint="eastAsia" w:ascii="Times New Roman" w:hAnsi="Times New Roman" w:eastAsia="楷体" w:cs="楷体"/>
                <w:color w:val="auto"/>
                <w:sz w:val="24"/>
                <w:highlight w:val="none"/>
                <w:lang w:val="en-US" w:eastAsia="zh-CN"/>
              </w:rPr>
              <w:t>□身份认证   □其他</w:t>
            </w:r>
            <w:r>
              <w:rPr>
                <w:rFonts w:hint="eastAsia" w:ascii="Times New Roman" w:hAnsi="Times New Roman" w:eastAsia="楷体" w:cs="楷体"/>
                <w:color w:val="auto"/>
                <w:sz w:val="24"/>
                <w:highlight w:val="none"/>
                <w:u w:val="single"/>
                <w:lang w:val="en-US" w:eastAsia="zh-CN"/>
              </w:rPr>
              <w:t xml:space="preserve">             </w:t>
            </w:r>
          </w:p>
          <w:p>
            <w:pPr>
              <w:widowControl/>
              <w:snapToGrid w:val="0"/>
              <w:spacing w:before="87" w:beforeLines="20" w:line="240" w:lineRule="auto"/>
              <w:rPr>
                <w:rFonts w:hint="eastAsia" w:ascii="Times New Roman" w:hAnsi="Times New Roman" w:eastAsia="楷体" w:cs="楷体"/>
                <w:color w:val="auto"/>
                <w:sz w:val="24"/>
                <w:highlight w:val="none"/>
                <w:u w:val="single"/>
                <w:lang w:val="en-US" w:eastAsia="zh-CN"/>
              </w:rPr>
            </w:pPr>
            <w:r>
              <w:rPr>
                <w:rFonts w:hint="eastAsia" w:ascii="Times New Roman" w:hAnsi="Times New Roman" w:eastAsia="仿宋" w:cs="Times New Roman"/>
                <w:b/>
                <w:color w:val="auto"/>
                <w:kern w:val="0"/>
                <w:sz w:val="24"/>
                <w:szCs w:val="24"/>
                <w:highlight w:val="none"/>
                <w:lang w:val="en-US" w:eastAsia="zh-CN"/>
              </w:rPr>
              <w:t>8.2.2</w:t>
            </w:r>
            <w:r>
              <w:rPr>
                <w:rFonts w:hint="eastAsia" w:ascii="Times New Roman" w:hAnsi="Times New Roman" w:eastAsia="楷体" w:cs="楷体"/>
                <w:color w:val="auto"/>
                <w:sz w:val="24"/>
                <w:highlight w:val="none"/>
                <w:u w:val="none"/>
                <w:lang w:val="en-US" w:eastAsia="zh-CN"/>
              </w:rPr>
              <w:t>企业采取哪些数据安全防护措施？</w:t>
            </w:r>
          </w:p>
          <w:p>
            <w:pPr>
              <w:widowControl/>
              <w:snapToGrid w:val="0"/>
              <w:spacing w:before="87" w:beforeLines="20" w:line="240" w:lineRule="auto"/>
              <w:ind w:firstLine="480" w:firstLineChars="200"/>
              <w:rPr>
                <w:rFonts w:hint="eastAsia" w:ascii="Times New Roman" w:hAnsi="Times New Roman" w:eastAsia="楷体" w:cs="楷体"/>
                <w:color w:val="auto"/>
                <w:sz w:val="24"/>
                <w:highlight w:val="none"/>
                <w:u w:val="none"/>
                <w:lang w:val="en-US" w:eastAsia="zh-CN"/>
              </w:rPr>
            </w:pPr>
            <w:r>
              <w:rPr>
                <w:rFonts w:hint="eastAsia" w:ascii="Times New Roman" w:hAnsi="Times New Roman" w:eastAsia="楷体" w:cs="楷体"/>
                <w:color w:val="auto"/>
                <w:sz w:val="24"/>
                <w:highlight w:val="none"/>
                <w:u w:val="none"/>
                <w:lang w:val="en-US" w:eastAsia="zh-CN"/>
              </w:rPr>
              <w:t>□数据加密   □数据备份与恢复  □数据脱敏  □负载均衡</w:t>
            </w:r>
          </w:p>
          <w:p>
            <w:pPr>
              <w:widowControl/>
              <w:snapToGrid w:val="0"/>
              <w:spacing w:before="87" w:beforeLines="20" w:line="240" w:lineRule="auto"/>
              <w:ind w:firstLine="480" w:firstLineChars="200"/>
              <w:rPr>
                <w:rFonts w:hint="eastAsia" w:ascii="Times New Roman" w:hAnsi="Times New Roman" w:eastAsia="楷体" w:cs="楷体"/>
                <w:color w:val="auto"/>
                <w:sz w:val="24"/>
                <w:highlight w:val="none"/>
                <w:u w:val="none"/>
                <w:lang w:val="en-US" w:eastAsia="zh-CN"/>
              </w:rPr>
            </w:pPr>
            <w:r>
              <w:rPr>
                <w:rFonts w:hint="eastAsia" w:ascii="Times New Roman" w:hAnsi="Times New Roman" w:eastAsia="楷体" w:cs="楷体"/>
                <w:color w:val="auto"/>
                <w:sz w:val="24"/>
                <w:highlight w:val="none"/>
                <w:u w:val="none"/>
                <w:lang w:val="en-US" w:eastAsia="zh-CN"/>
              </w:rPr>
              <w:t>□数据分类分级保护   □日志管理</w:t>
            </w:r>
          </w:p>
          <w:p>
            <w:pPr>
              <w:keepNext w:val="0"/>
              <w:keepLines w:val="0"/>
              <w:pageBreakBefore w:val="0"/>
              <w:widowControl/>
              <w:kinsoku/>
              <w:wordWrap/>
              <w:overflowPunct/>
              <w:topLinePunct w:val="0"/>
              <w:autoSpaceDE/>
              <w:autoSpaceDN/>
              <w:bidi w:val="0"/>
              <w:adjustRightInd/>
              <w:snapToGrid w:val="0"/>
              <w:spacing w:before="87" w:beforeLines="20" w:line="240" w:lineRule="auto"/>
              <w:textAlignment w:val="auto"/>
              <w:rPr>
                <w:rFonts w:hint="eastAsia" w:ascii="Times New Roman" w:hAnsi="Times New Roman" w:eastAsia="仿宋" w:cs="Times New Roman"/>
                <w:b/>
                <w:i/>
                <w:iCs/>
                <w:color w:val="auto"/>
                <w:kern w:val="0"/>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（详细描述企业网络和数据安全保护措施和成效，限600字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kinsoku/>
              <w:wordWrap/>
              <w:overflowPunct/>
              <w:topLinePunct w:val="0"/>
              <w:autoSpaceDE/>
              <w:autoSpaceDN/>
              <w:bidi w:val="0"/>
              <w:adjustRightInd/>
              <w:snapToGrid w:val="0"/>
              <w:spacing w:before="87" w:beforeLines="20" w:line="240" w:lineRule="auto"/>
              <w:ind w:firstLine="0" w:firstLineChars="0"/>
              <w:jc w:val="left"/>
              <w:textAlignment w:val="auto"/>
              <w:rPr>
                <w:rFonts w:hint="default" w:ascii="Times New Roman" w:hAnsi="Times New Roman" w:eastAsia="仿宋" w:cs="Times New Roman"/>
                <w:b/>
                <w:i/>
                <w:iCs/>
                <w:color w:val="auto"/>
                <w:kern w:val="0"/>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仿宋" w:cs="Times New Roman"/>
                <w:b/>
                <w:i/>
                <w:iCs/>
                <w:color w:val="auto"/>
                <w:kern w:val="0"/>
                <w:sz w:val="24"/>
                <w:szCs w:val="24"/>
                <w:highlight w:val="none"/>
                <w:lang w:val="en-US" w:eastAsia="zh-CN" w:bidi="ar-SA"/>
              </w:rPr>
            </w:pPr>
            <w:r>
              <w:rPr>
                <w:rFonts w:hint="eastAsia" w:ascii="Times New Roman" w:hAnsi="Times New Roman" w:eastAsia="仿宋_GB2312" w:cs="Times New Roman"/>
                <w:b/>
                <w:bCs/>
                <w:color w:val="auto"/>
                <w:kern w:val="2"/>
                <w:sz w:val="24"/>
                <w:szCs w:val="24"/>
                <w:highlight w:val="none"/>
                <w:lang w:val="en-US" w:eastAsia="zh-CN"/>
              </w:rPr>
              <w:t>8.3 资金保障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66" w:type="dxa"/>
            <w:shd w:val="clear" w:color="auto" w:fill="auto"/>
            <w:noWrap w:val="0"/>
            <w:vAlign w:val="top"/>
          </w:tcPr>
          <w:p>
            <w:pPr>
              <w:snapToGrid w:val="0"/>
              <w:spacing w:before="87" w:beforeLines="20" w:line="240" w:lineRule="auto"/>
              <w:ind w:firstLine="0" w:firstLineChars="0"/>
              <w:rPr>
                <w:rFonts w:hint="eastAsia" w:ascii="Times New Roman" w:hAnsi="Times New Roman" w:eastAsia="楷体" w:cs="Times New Roman"/>
                <w:b w:val="0"/>
                <w:bCs/>
                <w:color w:val="auto"/>
                <w:kern w:val="0"/>
                <w:sz w:val="24"/>
                <w:szCs w:val="24"/>
                <w:highlight w:val="none"/>
                <w:lang w:val="en-US" w:eastAsia="zh-CN"/>
              </w:rPr>
            </w:pPr>
            <w:r>
              <w:rPr>
                <w:rFonts w:hint="eastAsia" w:ascii="Times New Roman" w:hAnsi="Times New Roman" w:eastAsia="楷体" w:cs="Times New Roman"/>
                <w:b w:val="0"/>
                <w:bCs/>
                <w:color w:val="auto"/>
                <w:kern w:val="0"/>
                <w:sz w:val="24"/>
                <w:szCs w:val="24"/>
                <w:highlight w:val="none"/>
                <w:lang w:val="en-US" w:eastAsia="zh-CN"/>
              </w:rPr>
              <w:t>企业是否为数字技术改造升级设置专项资金预算？□是  □否</w:t>
            </w:r>
          </w:p>
          <w:p>
            <w:pPr>
              <w:snapToGrid w:val="0"/>
              <w:spacing w:before="87" w:beforeLines="20" w:line="240" w:lineRule="auto"/>
              <w:ind w:firstLine="480" w:firstLineChars="200"/>
              <w:rPr>
                <w:rFonts w:hint="default" w:ascii="Times New Roman" w:hAnsi="Times New Roman" w:eastAsia="楷体" w:cs="Times New Roman"/>
                <w:color w:val="auto"/>
                <w:sz w:val="24"/>
                <w:highlight w:val="none"/>
                <w:lang w:val="en-US" w:eastAsia="zh-CN"/>
              </w:rPr>
            </w:pPr>
            <w:r>
              <w:rPr>
                <w:rFonts w:hint="eastAsia" w:ascii="Times New Roman" w:hAnsi="Times New Roman" w:eastAsia="楷体" w:cs="Times New Roman"/>
                <w:b w:val="0"/>
                <w:bCs/>
                <w:color w:val="auto"/>
                <w:kern w:val="0"/>
                <w:sz w:val="24"/>
                <w:szCs w:val="24"/>
                <w:highlight w:val="none"/>
                <w:lang w:val="en-US" w:eastAsia="zh-CN"/>
              </w:rPr>
              <w:t>每年数字化转型领域投入约为</w:t>
            </w:r>
            <w:r>
              <w:rPr>
                <w:rFonts w:hint="eastAsia" w:ascii="Times New Roman" w:hAnsi="Times New Roman" w:eastAsia="楷体" w:cs="Times New Roman"/>
                <w:b w:val="0"/>
                <w:bCs/>
                <w:color w:val="auto"/>
                <w:kern w:val="0"/>
                <w:sz w:val="24"/>
                <w:szCs w:val="24"/>
                <w:highlight w:val="none"/>
                <w:u w:val="single"/>
                <w:lang w:val="en-US" w:eastAsia="zh-CN"/>
              </w:rPr>
              <w:t xml:space="preserve">     </w:t>
            </w:r>
            <w:r>
              <w:rPr>
                <w:rFonts w:hint="eastAsia" w:ascii="Times New Roman" w:hAnsi="Times New Roman" w:eastAsia="楷体" w:cs="Times New Roman"/>
                <w:b w:val="0"/>
                <w:bCs/>
                <w:color w:val="auto"/>
                <w:kern w:val="0"/>
                <w:sz w:val="24"/>
                <w:szCs w:val="24"/>
                <w:highlight w:val="none"/>
                <w:lang w:val="en-US" w:eastAsia="zh-CN"/>
              </w:rPr>
              <w:t>万元，占全年预算比例为</w:t>
            </w:r>
            <w:r>
              <w:rPr>
                <w:rFonts w:hint="eastAsia" w:ascii="Times New Roman" w:hAnsi="Times New Roman" w:eastAsia="楷体" w:cs="Times New Roman"/>
                <w:b w:val="0"/>
                <w:bCs/>
                <w:color w:val="auto"/>
                <w:kern w:val="0"/>
                <w:sz w:val="24"/>
                <w:szCs w:val="24"/>
                <w:highlight w:val="none"/>
                <w:u w:val="single"/>
                <w:lang w:val="en-US" w:eastAsia="zh-CN"/>
              </w:rPr>
              <w:t xml:space="preserve">      </w:t>
            </w:r>
            <w:r>
              <w:rPr>
                <w:rFonts w:hint="eastAsia" w:ascii="Times New Roman" w:hAnsi="Times New Roman" w:eastAsia="楷体" w:cs="Times New Roman"/>
                <w:b w:val="0"/>
                <w:bCs/>
                <w:color w:val="auto"/>
                <w:kern w:val="0"/>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before="0" w:beforeLines="-2147483648" w:line="240" w:lineRule="auto"/>
              <w:textAlignment w:val="auto"/>
              <w:rPr>
                <w:rFonts w:hint="default" w:ascii="Times New Roman" w:hAnsi="Times New Roman" w:eastAsia="楷体" w:cs="Times New Roman"/>
                <w:b/>
                <w:bCs/>
                <w:i/>
                <w:iCs/>
                <w:kern w:val="2"/>
                <w:sz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（详细描述</w:t>
            </w:r>
            <w:r>
              <w:rPr>
                <w:rFonts w:hint="eastAsia" w:ascii="Times New Roman" w:hAnsi="Times New Roman" w:eastAsia="楷体" w:cs="Times New Roman"/>
                <w:b w:val="0"/>
                <w:bCs/>
                <w:color w:val="auto"/>
                <w:kern w:val="0"/>
                <w:sz w:val="24"/>
                <w:szCs w:val="24"/>
                <w:highlight w:val="none"/>
                <w:lang w:val="en-US" w:eastAsia="zh-CN"/>
              </w:rPr>
              <w:t>数字技术改造升级</w:t>
            </w:r>
            <w:r>
              <w:rPr>
                <w:rFonts w:hint="default" w:ascii="Times New Roman" w:hAnsi="Times New Roman" w:eastAsia="楷体" w:cs="Times New Roman"/>
                <w:b/>
                <w:bCs/>
                <w:i/>
                <w:iCs/>
                <w:color w:val="auto"/>
                <w:kern w:val="2"/>
                <w:sz w:val="24"/>
                <w:szCs w:val="24"/>
                <w:highlight w:val="none"/>
                <w:lang w:val="en-US" w:eastAsia="zh-CN"/>
              </w:rPr>
              <w:t>资金投入规模、方向和管理手段等，限300字）</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b/>
                <w:i/>
                <w:iCs/>
                <w:color w:val="auto"/>
                <w:kern w:val="0"/>
                <w:sz w:val="24"/>
                <w:szCs w:val="24"/>
                <w:highlight w:val="none"/>
                <w:lang w:val="en-US" w:eastAsia="zh-CN" w:bidi="ar-SA"/>
              </w:rPr>
            </w:pPr>
          </w:p>
        </w:tc>
      </w:tr>
    </w:tbl>
    <w:p>
      <w:pPr>
        <w:pStyle w:val="3"/>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黑体" w:cs="Times New Roman"/>
          <w:bCs w:val="0"/>
          <w:sz w:val="32"/>
          <w:highlight w:val="none"/>
          <w:lang w:val="en-US" w:eastAsia="zh-CN"/>
        </w:rPr>
      </w:pPr>
      <w:r>
        <w:rPr>
          <w:rFonts w:hint="default" w:ascii="Times New Roman" w:hAnsi="Times New Roman" w:eastAsia="黑体" w:cs="Times New Roman"/>
          <w:bCs w:val="0"/>
          <w:sz w:val="32"/>
          <w:highlight w:val="none"/>
          <w:lang w:val="en-US" w:eastAsia="zh-CN"/>
        </w:rPr>
        <w:t>九、加分项</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8277" w:type="dxa"/>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楷体" w:cs="Times New Roman"/>
                <w:b/>
                <w:bCs/>
                <w:i/>
                <w:iCs/>
                <w:color w:val="auto"/>
                <w:kern w:val="2"/>
                <w:sz w:val="24"/>
                <w:szCs w:val="24"/>
                <w:highlight w:val="none"/>
                <w:lang w:val="en-US" w:eastAsia="zh-CN"/>
              </w:rPr>
            </w:pPr>
            <w:r>
              <w:rPr>
                <w:rFonts w:hint="default" w:ascii="Times New Roman" w:hAnsi="Times New Roman" w:eastAsia="楷体" w:cs="Times New Roman"/>
                <w:b/>
                <w:bCs/>
                <w:i/>
                <w:iCs/>
                <w:color w:val="auto"/>
                <w:kern w:val="2"/>
                <w:sz w:val="24"/>
                <w:szCs w:val="24"/>
                <w:highlight w:val="none"/>
                <w:lang w:val="en-US" w:eastAsia="zh-CN"/>
              </w:rPr>
              <w:t>（详细说明企业在</w:t>
            </w:r>
            <w:r>
              <w:rPr>
                <w:rFonts w:hint="eastAsia" w:ascii="Times New Roman" w:hAnsi="Times New Roman" w:eastAsia="楷体" w:cs="Times New Roman"/>
                <w:b/>
                <w:bCs/>
                <w:i/>
                <w:iCs/>
                <w:color w:val="auto"/>
                <w:kern w:val="2"/>
                <w:sz w:val="24"/>
                <w:szCs w:val="24"/>
                <w:highlight w:val="none"/>
                <w:lang w:val="en-US" w:eastAsia="zh-CN"/>
              </w:rPr>
              <w:t>“双碳”</w:t>
            </w:r>
            <w:r>
              <w:rPr>
                <w:rFonts w:hint="default" w:ascii="Times New Roman" w:hAnsi="Times New Roman" w:eastAsia="楷体" w:cs="Times New Roman"/>
                <w:b/>
                <w:bCs/>
                <w:i/>
                <w:iCs/>
                <w:color w:val="auto"/>
                <w:kern w:val="2"/>
                <w:sz w:val="24"/>
                <w:szCs w:val="24"/>
                <w:highlight w:val="none"/>
                <w:lang w:val="en-US" w:eastAsia="zh-CN"/>
              </w:rPr>
              <w:t>管理、安全生产、产融产教、产业链协同带动等方面具有突破性、创新性、引领性的做法，是否能够为行业整体发展创造突出价值，限2000字</w:t>
            </w:r>
            <w:r>
              <w:rPr>
                <w:rFonts w:hint="eastAsia" w:ascii="Times New Roman" w:hAnsi="Times New Roman" w:eastAsia="楷体" w:cs="Times New Roman"/>
                <w:b/>
                <w:bCs/>
                <w:i/>
                <w:iCs/>
                <w:color w:val="auto"/>
                <w:kern w:val="2"/>
                <w:sz w:val="24"/>
                <w:szCs w:val="24"/>
                <w:highlight w:val="none"/>
                <w:lang w:val="en-US" w:eastAsia="zh-CN"/>
              </w:rPr>
              <w:t>。</w:t>
            </w:r>
            <w:r>
              <w:rPr>
                <w:rFonts w:hint="default" w:ascii="Times New Roman" w:hAnsi="Times New Roman" w:eastAsia="楷体" w:cs="Times New Roman"/>
                <w:b/>
                <w:bCs/>
                <w:i/>
                <w:iCs/>
                <w:color w:val="auto"/>
                <w:kern w:val="2"/>
                <w:sz w:val="24"/>
                <w:szCs w:val="24"/>
                <w:highlight w:val="none"/>
                <w:lang w:val="en-US" w:eastAsia="zh-CN"/>
              </w:rPr>
              <w:t>）</w:t>
            </w:r>
          </w:p>
          <w:p>
            <w:pPr>
              <w:keepNext w:val="0"/>
              <w:keepLines w:val="0"/>
              <w:pageBreakBefore w:val="0"/>
              <w:widowControl/>
              <w:kinsoku/>
              <w:wordWrap/>
              <w:overflowPunct/>
              <w:topLinePunct w:val="0"/>
              <w:autoSpaceDE/>
              <w:autoSpaceDN/>
              <w:bidi w:val="0"/>
              <w:adjustRightInd/>
              <w:snapToGrid w:val="0"/>
              <w:spacing w:before="87" w:beforeLines="20" w:line="240" w:lineRule="auto"/>
              <w:ind w:firstLine="0" w:firstLineChars="0"/>
              <w:textAlignment w:val="auto"/>
              <w:rPr>
                <w:rFonts w:hint="default" w:ascii="Times New Roman" w:hAnsi="Times New Roman" w:eastAsia="仿宋" w:cs="Times New Roman"/>
                <w:color w:val="auto"/>
                <w:sz w:val="24"/>
                <w:highlight w:val="none"/>
                <w:u w:val="single"/>
                <w:lang w:val="en-US" w:eastAsia="zh-CN"/>
              </w:rPr>
            </w:pPr>
          </w:p>
          <w:p>
            <w:pPr>
              <w:keepNext w:val="0"/>
              <w:keepLines w:val="0"/>
              <w:pageBreakBefore w:val="0"/>
              <w:widowControl/>
              <w:kinsoku/>
              <w:wordWrap/>
              <w:overflowPunct/>
              <w:topLinePunct w:val="0"/>
              <w:autoSpaceDE/>
              <w:autoSpaceDN/>
              <w:bidi w:val="0"/>
              <w:adjustRightInd/>
              <w:snapToGrid w:val="0"/>
              <w:spacing w:before="87" w:beforeLines="20" w:line="240" w:lineRule="auto"/>
              <w:ind w:firstLine="0" w:firstLineChars="0"/>
              <w:textAlignment w:val="auto"/>
              <w:rPr>
                <w:rFonts w:hint="default" w:ascii="Times New Roman" w:hAnsi="Times New Roman" w:eastAsia="仿宋" w:cs="Times New Roman"/>
                <w:color w:val="auto"/>
                <w:sz w:val="24"/>
                <w:highlight w:val="none"/>
                <w:u w:val="single"/>
                <w:lang w:val="en-US" w:eastAsia="zh-CN"/>
              </w:rPr>
            </w:pPr>
          </w:p>
        </w:tc>
      </w:tr>
    </w:tbl>
    <w:p>
      <w:pPr>
        <w:pStyle w:val="3"/>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黑体" w:cs="Times New Roman"/>
          <w:bCs w:val="0"/>
          <w:sz w:val="32"/>
          <w:highlight w:val="none"/>
        </w:rPr>
      </w:pPr>
      <w:r>
        <w:rPr>
          <w:rFonts w:hint="default" w:ascii="Times New Roman" w:hAnsi="Times New Roman" w:eastAsia="黑体" w:cs="Times New Roman"/>
          <w:bCs w:val="0"/>
          <w:sz w:val="32"/>
          <w:highlight w:val="none"/>
          <w:lang w:val="en-US" w:eastAsia="zh-CN"/>
        </w:rPr>
        <w:t>十</w:t>
      </w:r>
      <w:r>
        <w:rPr>
          <w:rFonts w:hint="default" w:ascii="Times New Roman" w:hAnsi="Times New Roman" w:eastAsia="黑体" w:cs="Times New Roman"/>
          <w:bCs w:val="0"/>
          <w:sz w:val="32"/>
          <w:highlight w:val="none"/>
        </w:rPr>
        <w:t>、相关附件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bCs w:val="0"/>
          <w:sz w:val="32"/>
          <w:szCs w:val="32"/>
          <w:highlight w:val="none"/>
          <w:lang w:val="en-US"/>
        </w:rPr>
      </w:pPr>
      <w:r>
        <w:rPr>
          <w:rFonts w:hint="default" w:ascii="Times New Roman" w:hAnsi="Times New Roman" w:eastAsia="仿宋_GB2312" w:cs="Times New Roman"/>
          <w:bCs w:val="0"/>
          <w:sz w:val="32"/>
          <w:szCs w:val="32"/>
          <w:highlight w:val="none"/>
        </w:rPr>
        <w:t>1.</w:t>
      </w:r>
      <w:r>
        <w:rPr>
          <w:rFonts w:hint="default" w:ascii="Times New Roman" w:hAnsi="Times New Roman" w:eastAsia="仿宋_GB2312" w:cs="Times New Roman"/>
          <w:bCs w:val="0"/>
          <w:sz w:val="32"/>
          <w:szCs w:val="32"/>
          <w:highlight w:val="none"/>
          <w:lang w:val="en-US" w:eastAsia="zh-CN"/>
        </w:rPr>
        <w:t>企业近三年财务审计报告。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bCs w:val="0"/>
          <w:sz w:val="32"/>
          <w:szCs w:val="32"/>
          <w:highlight w:val="none"/>
          <w:lang w:val="en-US"/>
        </w:rPr>
      </w:pPr>
      <w:r>
        <w:rPr>
          <w:rFonts w:hint="default" w:ascii="Times New Roman" w:hAnsi="Times New Roman" w:eastAsia="仿宋_GB2312" w:cs="Times New Roman"/>
          <w:bCs w:val="0"/>
          <w:sz w:val="32"/>
          <w:szCs w:val="32"/>
          <w:highlight w:val="none"/>
          <w:lang w:val="en-US" w:eastAsia="zh-CN"/>
        </w:rPr>
        <w:t>2</w:t>
      </w:r>
      <w:r>
        <w:rPr>
          <w:rFonts w:hint="default" w:ascii="Times New Roman" w:hAnsi="Times New Roman" w:eastAsia="仿宋_GB2312" w:cs="Times New Roman"/>
          <w:bCs w:val="0"/>
          <w:sz w:val="32"/>
          <w:szCs w:val="32"/>
          <w:highlight w:val="none"/>
        </w:rPr>
        <w:t>.</w:t>
      </w:r>
      <w:r>
        <w:rPr>
          <w:rFonts w:hint="default" w:ascii="Times New Roman" w:hAnsi="Times New Roman" w:eastAsia="仿宋_GB2312" w:cs="Times New Roman"/>
          <w:bCs w:val="0"/>
          <w:sz w:val="32"/>
          <w:szCs w:val="32"/>
          <w:highlight w:val="none"/>
          <w:lang w:val="en-US" w:eastAsia="zh-CN"/>
        </w:rPr>
        <w:t>企业信用等级证书。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bCs w:val="0"/>
          <w:sz w:val="32"/>
          <w:szCs w:val="32"/>
          <w:highlight w:val="none"/>
          <w:lang w:val="en-US"/>
        </w:rPr>
      </w:pPr>
      <w:r>
        <w:rPr>
          <w:rFonts w:hint="default" w:ascii="Times New Roman" w:hAnsi="Times New Roman" w:eastAsia="仿宋_GB2312" w:cs="Times New Roman"/>
          <w:bCs w:val="0"/>
          <w:sz w:val="32"/>
          <w:szCs w:val="32"/>
          <w:highlight w:val="none"/>
          <w:lang w:val="en-US" w:eastAsia="zh-CN"/>
        </w:rPr>
        <w:t>3</w:t>
      </w:r>
      <w:r>
        <w:rPr>
          <w:rFonts w:hint="default" w:ascii="Times New Roman" w:hAnsi="Times New Roman" w:eastAsia="仿宋_GB2312" w:cs="Times New Roman"/>
          <w:bCs w:val="0"/>
          <w:sz w:val="32"/>
          <w:szCs w:val="32"/>
          <w:highlight w:val="none"/>
        </w:rPr>
        <w:t>.</w:t>
      </w:r>
      <w:r>
        <w:rPr>
          <w:rFonts w:hint="default" w:ascii="Times New Roman" w:hAnsi="Times New Roman" w:eastAsia="仿宋_GB2312" w:cs="Times New Roman"/>
          <w:bCs w:val="0"/>
          <w:sz w:val="32"/>
          <w:szCs w:val="32"/>
          <w:highlight w:val="none"/>
          <w:lang w:val="en-US" w:eastAsia="zh-CN"/>
        </w:rPr>
        <w:t>企业参与制定的标准平台截图（全国标准信息公共服务平台）。</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bCs w:val="0"/>
          <w:sz w:val="32"/>
          <w:szCs w:val="32"/>
          <w:highlight w:val="none"/>
          <w:lang w:val="en-US" w:eastAsia="zh-CN"/>
        </w:rPr>
      </w:pPr>
      <w:r>
        <w:rPr>
          <w:rFonts w:hint="default" w:ascii="Times New Roman" w:hAnsi="Times New Roman" w:eastAsia="仿宋_GB2312" w:cs="Times New Roman"/>
          <w:bCs w:val="0"/>
          <w:sz w:val="32"/>
          <w:szCs w:val="32"/>
          <w:highlight w:val="none"/>
          <w:lang w:val="en-US" w:eastAsia="zh-CN"/>
        </w:rPr>
        <w:t>4.两化融合管理体系贯标证书（如有）。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bCs w:val="0"/>
          <w:sz w:val="32"/>
          <w:szCs w:val="32"/>
          <w:highlight w:val="none"/>
          <w:lang w:val="en-US" w:eastAsia="zh-CN"/>
        </w:rPr>
      </w:pPr>
      <w:r>
        <w:rPr>
          <w:rFonts w:hint="default" w:ascii="Times New Roman" w:hAnsi="Times New Roman" w:eastAsia="仿宋_GB2312" w:cs="Times New Roman"/>
          <w:bCs w:val="0"/>
          <w:sz w:val="32"/>
          <w:szCs w:val="32"/>
          <w:highlight w:val="none"/>
          <w:lang w:val="en-US" w:eastAsia="zh-CN"/>
        </w:rPr>
        <w:t>5.智能制造能力成熟度证书（如有）。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bCs w:val="0"/>
          <w:sz w:val="32"/>
          <w:szCs w:val="32"/>
          <w:highlight w:val="none"/>
          <w:lang w:val="en-US" w:eastAsia="zh-CN"/>
        </w:rPr>
      </w:pPr>
      <w:r>
        <w:rPr>
          <w:rFonts w:hint="default" w:ascii="Times New Roman" w:hAnsi="Times New Roman" w:eastAsia="仿宋_GB2312" w:cs="Times New Roman"/>
          <w:bCs w:val="0"/>
          <w:sz w:val="32"/>
          <w:szCs w:val="32"/>
          <w:highlight w:val="none"/>
          <w:lang w:val="en-US" w:eastAsia="zh-CN"/>
        </w:rPr>
        <w:t>6.DCMM评级证书（如有）。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bCs w:val="0"/>
          <w:sz w:val="32"/>
          <w:szCs w:val="32"/>
          <w:highlight w:val="none"/>
          <w:lang w:val="en-US" w:eastAsia="zh-CN"/>
        </w:rPr>
      </w:pPr>
      <w:r>
        <w:rPr>
          <w:rFonts w:hint="default" w:ascii="Times New Roman" w:hAnsi="Times New Roman" w:eastAsia="仿宋_GB2312" w:cs="Times New Roman"/>
          <w:bCs w:val="0"/>
          <w:sz w:val="32"/>
          <w:szCs w:val="32"/>
          <w:highlight w:val="none"/>
          <w:lang w:val="en-US" w:eastAsia="zh-CN"/>
        </w:rPr>
        <w:t>7.其他获奖证书（如有）。</w:t>
      </w:r>
    </w:p>
    <w:p>
      <w:pPr>
        <w:pStyle w:val="2"/>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黑体" w:cs="Times New Roman"/>
          <w:sz w:val="32"/>
          <w:szCs w:val="32"/>
          <w:highlight w:val="none"/>
          <w:lang w:val="en-US" w:eastAsia="zh-CN"/>
        </w:rPr>
        <w:t>附件</w:t>
      </w:r>
      <w:r>
        <w:rPr>
          <w:rFonts w:hint="eastAsia" w:ascii="Times New Roman" w:hAnsi="Times New Roman" w:eastAsia="黑体" w:cs="Times New Roman"/>
          <w:sz w:val="32"/>
          <w:szCs w:val="32"/>
          <w:highlight w:val="none"/>
          <w:lang w:val="en-US" w:eastAsia="zh-CN"/>
        </w:rPr>
        <w:t>3-1</w:t>
      </w:r>
      <w:r>
        <w:rPr>
          <w:rFonts w:hint="default" w:ascii="Times New Roman" w:hAnsi="Times New Roman" w:eastAsia="黑体" w:cs="Times New Roman"/>
          <w:sz w:val="32"/>
          <w:szCs w:val="32"/>
          <w:highlight w:val="none"/>
          <w:lang w:val="en-US" w:eastAsia="zh-CN"/>
        </w:rPr>
        <w:t>-2</w:t>
      </w:r>
    </w:p>
    <w:p>
      <w:pPr>
        <w:pStyle w:val="2"/>
        <w:rPr>
          <w:rStyle w:val="18"/>
          <w:rFonts w:hint="eastAsia" w:ascii="Times New Roman" w:hAnsi="Times New Roman" w:eastAsia="黑体" w:cs="Times New Roman"/>
          <w:b w:val="0"/>
          <w:sz w:val="32"/>
          <w:szCs w:val="32"/>
          <w:highlight w:val="none"/>
          <w:lang w:val="en-US" w:eastAsia="zh-CN"/>
        </w:rPr>
      </w:pPr>
    </w:p>
    <w:p>
      <w:pPr>
        <w:pStyle w:val="2"/>
        <w:rPr>
          <w:rStyle w:val="18"/>
          <w:rFonts w:hint="eastAsia" w:ascii="Times New Roman" w:hAnsi="Times New Roman" w:eastAsia="黑体" w:cs="Times New Roman"/>
          <w:b w:val="0"/>
          <w:sz w:val="32"/>
          <w:szCs w:val="32"/>
          <w:highlight w:val="none"/>
          <w:lang w:val="en-US" w:eastAsia="zh-CN"/>
        </w:rPr>
      </w:pPr>
    </w:p>
    <w:p>
      <w:pPr>
        <w:pStyle w:val="2"/>
        <w:rPr>
          <w:rStyle w:val="18"/>
          <w:rFonts w:hint="eastAsia" w:ascii="Times New Roman" w:hAnsi="Times New Roman" w:eastAsia="黑体" w:cs="Times New Roman"/>
          <w:b w:val="0"/>
          <w:sz w:val="32"/>
          <w:szCs w:val="32"/>
          <w:highlight w:val="none"/>
          <w:lang w:val="en-US" w:eastAsia="zh-CN"/>
        </w:rPr>
      </w:pPr>
    </w:p>
    <w:p>
      <w:pPr>
        <w:pStyle w:val="2"/>
        <w:rPr>
          <w:rStyle w:val="18"/>
          <w:rFonts w:hint="default" w:ascii="Times New Roman" w:hAnsi="Times New Roman" w:eastAsia="黑体" w:cs="Times New Roman"/>
          <w:b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highlight w:val="none"/>
          <w:lang w:val="en-US" w:eastAsia="zh-CN"/>
        </w:rPr>
      </w:pPr>
      <w:r>
        <w:rPr>
          <w:rFonts w:hint="eastAsia" w:ascii="Times New Roman" w:hAnsi="Times New Roman" w:eastAsia="黑体" w:cs="Times New Roman"/>
          <w:sz w:val="44"/>
          <w:szCs w:val="32"/>
          <w:highlight w:val="none"/>
          <w:lang w:eastAsia="zh-CN"/>
        </w:rPr>
        <w:t>2025年信息化和工业化深度融合典型案例</w:t>
      </w:r>
      <w:r>
        <w:rPr>
          <w:rFonts w:hint="default" w:ascii="Times New Roman" w:hAnsi="Times New Roman" w:eastAsia="黑体" w:cs="Times New Roman"/>
          <w:sz w:val="44"/>
          <w:szCs w:val="32"/>
          <w:highlight w:val="none"/>
          <w:lang w:val="en-US" w:eastAsia="zh-CN"/>
        </w:rPr>
        <w:t>申报书</w:t>
      </w:r>
    </w:p>
    <w:p>
      <w:pPr>
        <w:keepNext w:val="0"/>
        <w:keepLines w:val="0"/>
        <w:pageBreakBefore w:val="0"/>
        <w:widowControl/>
        <w:tabs>
          <w:tab w:val="left" w:pos="5220"/>
        </w:tabs>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黑体" w:cs="Times New Roman"/>
          <w:sz w:val="44"/>
          <w:szCs w:val="32"/>
          <w:highlight w:val="none"/>
          <w:lang w:val="en-US" w:eastAsia="zh-CN"/>
        </w:rPr>
      </w:pPr>
      <w:r>
        <w:rPr>
          <w:rFonts w:hint="default" w:ascii="Times New Roman" w:hAnsi="Times New Roman" w:eastAsia="黑体" w:cs="Times New Roman"/>
          <w:sz w:val="44"/>
          <w:szCs w:val="32"/>
          <w:highlight w:val="none"/>
          <w:lang w:val="en-US" w:eastAsia="zh-CN"/>
        </w:rPr>
        <w:t>（数字领航企业</w:t>
      </w:r>
      <w:r>
        <w:rPr>
          <w:rFonts w:hint="eastAsia" w:ascii="Times New Roman" w:hAnsi="Times New Roman" w:eastAsia="黑体" w:cs="Times New Roman"/>
          <w:sz w:val="44"/>
          <w:szCs w:val="32"/>
          <w:highlight w:val="none"/>
          <w:lang w:val="en-US" w:eastAsia="zh-CN"/>
        </w:rPr>
        <w:t>—中小</w:t>
      </w:r>
      <w:r>
        <w:rPr>
          <w:rFonts w:hint="default" w:ascii="Times New Roman" w:hAnsi="Times New Roman" w:eastAsia="黑体" w:cs="Times New Roman"/>
          <w:sz w:val="44"/>
          <w:szCs w:val="32"/>
          <w:highlight w:val="none"/>
          <w:lang w:val="en-US" w:eastAsia="zh-CN"/>
        </w:rPr>
        <w:t>企业方向）</w:t>
      </w:r>
    </w:p>
    <w:p>
      <w:pPr>
        <w:tabs>
          <w:tab w:val="left" w:pos="5220"/>
        </w:tabs>
        <w:spacing w:line="360" w:lineRule="auto"/>
        <w:ind w:firstLine="1285" w:firstLineChars="400"/>
        <w:rPr>
          <w:rFonts w:hint="default" w:ascii="Times New Roman" w:hAnsi="Times New Roman" w:eastAsia="仿宋" w:cs="Times New Roman"/>
          <w:b/>
          <w:sz w:val="32"/>
          <w:szCs w:val="32"/>
          <w:highlight w:val="none"/>
        </w:rPr>
      </w:pPr>
    </w:p>
    <w:p>
      <w:pPr>
        <w:tabs>
          <w:tab w:val="left" w:pos="5220"/>
        </w:tabs>
        <w:spacing w:line="360" w:lineRule="auto"/>
        <w:ind w:firstLine="1285" w:firstLineChars="400"/>
        <w:rPr>
          <w:rFonts w:hint="default" w:ascii="Times New Roman" w:hAnsi="Times New Roman" w:eastAsia="仿宋" w:cs="Times New Roman"/>
          <w:b/>
          <w:sz w:val="32"/>
          <w:szCs w:val="32"/>
          <w:highlight w:val="none"/>
        </w:rPr>
      </w:pPr>
    </w:p>
    <w:p>
      <w:pPr>
        <w:tabs>
          <w:tab w:val="left" w:pos="5220"/>
        </w:tabs>
        <w:spacing w:line="360" w:lineRule="auto"/>
        <w:ind w:firstLine="642" w:firstLineChars="200"/>
        <w:rPr>
          <w:rFonts w:hint="default" w:ascii="Times New Roman" w:hAnsi="Times New Roman" w:eastAsia="仿宋" w:cs="Times New Roman"/>
          <w:b/>
          <w:sz w:val="32"/>
          <w:szCs w:val="32"/>
          <w:highlight w:val="none"/>
        </w:rPr>
      </w:pPr>
    </w:p>
    <w:p>
      <w:pPr>
        <w:spacing w:line="360" w:lineRule="auto"/>
        <w:ind w:firstLine="640" w:firstLineChars="200"/>
        <w:rPr>
          <w:rFonts w:hint="default" w:ascii="Times New Roman" w:hAnsi="Times New Roman" w:eastAsia="仿宋" w:cs="Times New Roman"/>
          <w:sz w:val="32"/>
          <w:szCs w:val="32"/>
          <w:highlight w:val="none"/>
        </w:rPr>
      </w:pPr>
    </w:p>
    <w:p>
      <w:pPr>
        <w:rPr>
          <w:rFonts w:hint="default" w:ascii="Times New Roman" w:hAnsi="Times New Roman" w:eastAsia="黑体" w:cs="Times New Roman"/>
          <w:sz w:val="32"/>
          <w:highlight w:val="none"/>
        </w:rPr>
      </w:pPr>
      <w:r>
        <w:rPr>
          <w:rFonts w:hint="default" w:ascii="Times New Roman" w:hAnsi="Times New Roman" w:eastAsia="黑体" w:cs="Times New Roman"/>
          <w:sz w:val="32"/>
          <w:highlight w:val="none"/>
          <w:lang w:val="en-US" w:eastAsia="zh-CN"/>
        </w:rPr>
        <w:t>案例</w:t>
      </w:r>
      <w:r>
        <w:rPr>
          <w:rFonts w:hint="default" w:ascii="Times New Roman" w:hAnsi="Times New Roman" w:eastAsia="黑体" w:cs="Times New Roman"/>
          <w:sz w:val="32"/>
          <w:highlight w:val="none"/>
        </w:rPr>
        <w:t>名称：</w:t>
      </w:r>
      <w:r>
        <w:rPr>
          <w:rFonts w:hint="default" w:ascii="Times New Roman" w:hAnsi="Times New Roman" w:eastAsia="黑体" w:cs="Times New Roman"/>
          <w:sz w:val="32"/>
          <w:highlight w:val="none"/>
          <w:u w:val="single"/>
        </w:rPr>
        <w:t xml:space="preserve">                                      </w:t>
      </w:r>
    </w:p>
    <w:p>
      <w:pPr>
        <w:widowControl/>
        <w:autoSpaceDN w:val="0"/>
        <w:spacing w:line="560" w:lineRule="exact"/>
        <w:ind w:firstLine="723"/>
        <w:jc w:val="center"/>
        <w:rPr>
          <w:rFonts w:hint="default" w:ascii="Times New Roman" w:hAnsi="Times New Roman" w:eastAsia="楷体_GB2312" w:cs="Times New Roman"/>
          <w:b/>
          <w:kern w:val="0"/>
          <w:sz w:val="36"/>
          <w:highlight w:val="none"/>
        </w:rPr>
      </w:pPr>
    </w:p>
    <w:p>
      <w:pPr>
        <w:widowControl/>
        <w:wordWrap w:val="0"/>
        <w:autoSpaceDN w:val="0"/>
        <w:spacing w:line="560" w:lineRule="exact"/>
        <w:ind w:firstLine="1440" w:firstLineChars="400"/>
        <w:jc w:val="left"/>
        <w:rPr>
          <w:rFonts w:hint="default" w:ascii="Times New Roman" w:hAnsi="Times New Roman" w:eastAsia="仿宋_GB2312" w:cs="Times New Roman"/>
          <w:kern w:val="0"/>
          <w:sz w:val="36"/>
          <w:highlight w:val="none"/>
        </w:rPr>
      </w:pPr>
    </w:p>
    <w:p>
      <w:pPr>
        <w:widowControl/>
        <w:wordWrap w:val="0"/>
        <w:autoSpaceDN w:val="0"/>
        <w:spacing w:line="560" w:lineRule="exact"/>
        <w:ind w:firstLine="1440" w:firstLineChars="400"/>
        <w:jc w:val="left"/>
        <w:rPr>
          <w:rFonts w:hint="default" w:ascii="Times New Roman" w:hAnsi="Times New Roman" w:eastAsia="仿宋_GB2312" w:cs="Times New Roman"/>
          <w:kern w:val="0"/>
          <w:sz w:val="36"/>
          <w:highlight w:val="none"/>
          <w:u w:val="single"/>
        </w:rPr>
      </w:pPr>
      <w:r>
        <w:rPr>
          <w:rFonts w:hint="default" w:ascii="Times New Roman" w:hAnsi="Times New Roman" w:eastAsia="仿宋_GB2312" w:cs="Times New Roman"/>
          <w:kern w:val="0"/>
          <w:sz w:val="36"/>
          <w:highlight w:val="none"/>
        </w:rPr>
        <w:t>申报单位：</w:t>
      </w:r>
      <w:r>
        <w:rPr>
          <w:rFonts w:hint="default" w:ascii="Times New Roman" w:hAnsi="Times New Roman" w:eastAsia="仿宋_GB2312" w:cs="Times New Roman"/>
          <w:kern w:val="0"/>
          <w:sz w:val="36"/>
          <w:highlight w:val="none"/>
          <w:u w:val="single"/>
        </w:rPr>
        <w:t xml:space="preserve">                 （盖章）</w:t>
      </w:r>
    </w:p>
    <w:p>
      <w:pPr>
        <w:widowControl/>
        <w:wordWrap w:val="0"/>
        <w:autoSpaceDN w:val="0"/>
        <w:spacing w:line="560" w:lineRule="exact"/>
        <w:ind w:firstLine="1440" w:firstLineChars="400"/>
        <w:jc w:val="left"/>
        <w:rPr>
          <w:rFonts w:hint="default" w:ascii="Times New Roman" w:hAnsi="Times New Roman" w:eastAsia="仿宋_GB2312" w:cs="Times New Roman"/>
          <w:sz w:val="32"/>
          <w:highlight w:val="none"/>
        </w:rPr>
      </w:pPr>
      <w:r>
        <w:rPr>
          <w:rFonts w:hint="default" w:ascii="Times New Roman" w:hAnsi="Times New Roman" w:eastAsia="仿宋_GB2312" w:cs="Times New Roman"/>
          <w:kern w:val="0"/>
          <w:sz w:val="36"/>
          <w:highlight w:val="none"/>
        </w:rPr>
        <w:t>联 系 人：</w:t>
      </w:r>
      <w:r>
        <w:rPr>
          <w:rFonts w:hint="default" w:ascii="Times New Roman" w:hAnsi="Times New Roman" w:eastAsia="仿宋_GB2312" w:cs="Times New Roman"/>
          <w:kern w:val="0"/>
          <w:sz w:val="36"/>
          <w:highlight w:val="none"/>
          <w:u w:val="single"/>
        </w:rPr>
        <w:t xml:space="preserve">                         </w:t>
      </w:r>
    </w:p>
    <w:p>
      <w:pPr>
        <w:widowControl/>
        <w:wordWrap w:val="0"/>
        <w:autoSpaceDN w:val="0"/>
        <w:spacing w:line="560" w:lineRule="exact"/>
        <w:ind w:firstLine="1440" w:firstLineChars="400"/>
        <w:jc w:val="left"/>
        <w:rPr>
          <w:rFonts w:hint="default" w:ascii="Times New Roman" w:hAnsi="Times New Roman" w:eastAsia="仿宋_GB2312" w:cs="Times New Roman"/>
          <w:sz w:val="32"/>
          <w:highlight w:val="none"/>
          <w:u w:val="single"/>
        </w:rPr>
      </w:pPr>
      <w:r>
        <w:rPr>
          <w:rFonts w:hint="default" w:ascii="Times New Roman" w:hAnsi="Times New Roman" w:eastAsia="仿宋_GB2312" w:cs="Times New Roman"/>
          <w:kern w:val="0"/>
          <w:sz w:val="36"/>
          <w:highlight w:val="none"/>
        </w:rPr>
        <w:t>联系电话：</w:t>
      </w:r>
      <w:r>
        <w:rPr>
          <w:rFonts w:hint="default" w:ascii="Times New Roman" w:hAnsi="Times New Roman" w:eastAsia="仿宋_GB2312" w:cs="Times New Roman"/>
          <w:kern w:val="0"/>
          <w:sz w:val="36"/>
          <w:highlight w:val="none"/>
          <w:u w:val="single"/>
        </w:rPr>
        <w:t xml:space="preserve">                         </w:t>
      </w:r>
    </w:p>
    <w:p>
      <w:pPr>
        <w:tabs>
          <w:tab w:val="left" w:pos="5220"/>
        </w:tabs>
        <w:ind w:firstLine="800"/>
        <w:jc w:val="center"/>
        <w:rPr>
          <w:rFonts w:hint="default" w:ascii="Times New Roman" w:hAnsi="Times New Roman" w:eastAsia="黑体" w:cs="Times New Roman"/>
          <w:sz w:val="40"/>
          <w:szCs w:val="40"/>
          <w:highlight w:val="none"/>
        </w:rPr>
      </w:pPr>
    </w:p>
    <w:p>
      <w:pPr>
        <w:keepNext w:val="0"/>
        <w:keepLines w:val="0"/>
        <w:pageBreakBefore w:val="0"/>
        <w:widowControl w:val="0"/>
        <w:tabs>
          <w:tab w:val="left" w:pos="5220"/>
        </w:tabs>
        <w:kinsoku/>
        <w:wordWrap/>
        <w:overflowPunct/>
        <w:topLinePunct w:val="0"/>
        <w:autoSpaceDE/>
        <w:autoSpaceDN/>
        <w:bidi w:val="0"/>
        <w:adjustRightInd/>
        <w:snapToGrid/>
        <w:ind w:firstLine="0"/>
        <w:jc w:val="center"/>
        <w:textAlignment w:val="auto"/>
        <w:rPr>
          <w:rFonts w:hint="default" w:ascii="Times New Roman" w:hAnsi="Times New Roman" w:eastAsia="仿宋_GB2312" w:cs="Times New Roman"/>
          <w:sz w:val="32"/>
          <w:highlight w:val="none"/>
        </w:rPr>
      </w:pPr>
      <w:r>
        <w:rPr>
          <w:rFonts w:hint="default" w:ascii="Times New Roman" w:hAnsi="Times New Roman" w:eastAsia="黑体" w:cs="Times New Roman"/>
          <w:sz w:val="40"/>
          <w:szCs w:val="40"/>
          <w:highlight w:val="none"/>
        </w:rPr>
        <w:t>工业和信息化部编制</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highlight w:val="none"/>
        </w:rPr>
      </w:pPr>
      <w:r>
        <w:rPr>
          <w:rFonts w:hint="default" w:ascii="Times New Roman" w:hAnsi="Times New Roman" w:eastAsia="黑体" w:cs="Times New Roman"/>
          <w:sz w:val="40"/>
          <w:szCs w:val="40"/>
          <w:highlight w:val="none"/>
        </w:rPr>
        <w:t>202</w:t>
      </w:r>
      <w:r>
        <w:rPr>
          <w:rFonts w:hint="eastAsia" w:ascii="Times New Roman" w:hAnsi="Times New Roman" w:eastAsia="黑体" w:cs="Times New Roman"/>
          <w:sz w:val="40"/>
          <w:szCs w:val="40"/>
          <w:highlight w:val="none"/>
          <w:lang w:val="en-US" w:eastAsia="zh-CN"/>
        </w:rPr>
        <w:t>5</w:t>
      </w:r>
      <w:r>
        <w:rPr>
          <w:rFonts w:hint="default" w:ascii="Times New Roman" w:hAnsi="Times New Roman" w:eastAsia="黑体" w:cs="Times New Roman"/>
          <w:sz w:val="40"/>
          <w:szCs w:val="40"/>
          <w:highlight w:val="none"/>
        </w:rPr>
        <w:t>年  月</w:t>
      </w:r>
      <w:r>
        <w:rPr>
          <w:rFonts w:hint="default" w:ascii="Times New Roman" w:hAnsi="Times New Roman" w:eastAsia="仿宋" w:cs="Times New Roman"/>
          <w:sz w:val="32"/>
          <w:szCs w:val="32"/>
          <w:highlight w:val="none"/>
        </w:rPr>
        <w:br w:type="page"/>
      </w:r>
      <w:r>
        <w:rPr>
          <w:rFonts w:hint="default" w:ascii="Times New Roman" w:hAnsi="Times New Roman" w:eastAsia="黑体" w:cs="Times New Roman"/>
          <w:sz w:val="44"/>
          <w:szCs w:val="36"/>
          <w:highlight w:val="none"/>
        </w:rPr>
        <w:t>填写说明</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highlight w:val="none"/>
        </w:rPr>
      </w:pP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1.请用A4幅面编辑。</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2.正文字体为3号仿宋体，单倍行距；一级标题3号黑体；二级标题3号楷体。</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3.表格中相关</w:t>
      </w:r>
      <w:r>
        <w:rPr>
          <w:rFonts w:hint="default" w:ascii="Times New Roman" w:hAnsi="Times New Roman" w:eastAsia="仿宋_GB2312" w:cs="Times New Roman"/>
          <w:bCs/>
          <w:sz w:val="32"/>
          <w:szCs w:val="32"/>
          <w:highlight w:val="none"/>
          <w:lang w:val="en-US" w:eastAsia="zh-CN"/>
        </w:rPr>
        <w:t>内容</w:t>
      </w:r>
      <w:r>
        <w:rPr>
          <w:rFonts w:hint="default" w:ascii="Times New Roman" w:hAnsi="Times New Roman" w:eastAsia="仿宋_GB2312" w:cs="Times New Roman"/>
          <w:bCs/>
          <w:sz w:val="32"/>
          <w:szCs w:val="32"/>
          <w:highlight w:val="none"/>
        </w:rPr>
        <w:t>请根据实际情况填写</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并按要求在</w:t>
      </w:r>
      <w:r>
        <w:rPr>
          <w:rFonts w:hint="default" w:ascii="Times New Roman" w:hAnsi="Times New Roman" w:eastAsia="仿宋_GB2312" w:cs="Times New Roman"/>
          <w:bCs/>
          <w:sz w:val="32"/>
          <w:szCs w:val="32"/>
          <w:highlight w:val="none"/>
        </w:rPr>
        <w:t>附件中提供截图、汇总表、复印件等相关证明材料。</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lang w:val="en-US"/>
        </w:rPr>
      </w:pP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.表格中</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详细描述</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的内容，需根据实际情况自行拟定细分目录</w:t>
      </w:r>
      <w:r>
        <w:rPr>
          <w:rFonts w:hint="default" w:ascii="Times New Roman" w:hAnsi="Times New Roman" w:cs="Times New Roman"/>
          <w:bCs/>
          <w:sz w:val="32"/>
          <w:szCs w:val="32"/>
          <w:highlight w:val="none"/>
          <w:lang w:val="en-US" w:eastAsia="zh-CN"/>
        </w:rPr>
        <w:t>。</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lang w:val="en-US" w:eastAsia="zh-CN"/>
        </w:rPr>
        <w:t>5</w:t>
      </w:r>
      <w:r>
        <w:rPr>
          <w:rFonts w:hint="default" w:ascii="Times New Roman" w:hAnsi="Times New Roman" w:eastAsia="仿宋_GB2312" w:cs="Times New Roman"/>
          <w:bCs/>
          <w:sz w:val="32"/>
          <w:szCs w:val="32"/>
          <w:highlight w:val="none"/>
        </w:rPr>
        <w:t>.申报书中需根据实际情况</w:t>
      </w:r>
      <w:r>
        <w:rPr>
          <w:rFonts w:hint="default" w:ascii="Times New Roman" w:hAnsi="Times New Roman" w:eastAsia="仿宋_GB2312" w:cs="Times New Roman"/>
          <w:bCs/>
          <w:sz w:val="32"/>
          <w:szCs w:val="32"/>
          <w:highlight w:val="none"/>
          <w:lang w:val="en-US" w:eastAsia="zh-CN"/>
        </w:rPr>
        <w:t>自行拓展页面</w:t>
      </w:r>
      <w:r>
        <w:rPr>
          <w:rFonts w:hint="default" w:ascii="Times New Roman" w:hAnsi="Times New Roman" w:eastAsia="仿宋_GB2312" w:cs="Times New Roman"/>
          <w:bCs/>
          <w:sz w:val="32"/>
          <w:szCs w:val="32"/>
          <w:highlight w:val="none"/>
        </w:rPr>
        <w:t>。</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申报</w:t>
      </w:r>
      <w:r>
        <w:rPr>
          <w:rFonts w:hint="default" w:ascii="Times New Roman" w:hAnsi="Times New Roman" w:eastAsia="仿宋_GB2312" w:cs="Times New Roman"/>
          <w:sz w:val="32"/>
          <w:szCs w:val="32"/>
          <w:highlight w:val="none"/>
        </w:rPr>
        <w:t>主体应是制造业企业，在中华人民共和国境内注册，具备独立法人资格，具有较好的技术</w:t>
      </w:r>
      <w:r>
        <w:rPr>
          <w:rFonts w:hint="default" w:ascii="Times New Roman" w:hAnsi="Times New Roman" w:eastAsia="仿宋_GB2312" w:cs="Times New Roman"/>
          <w:sz w:val="32"/>
          <w:szCs w:val="32"/>
          <w:highlight w:val="none"/>
          <w:lang w:val="en-US" w:eastAsia="zh-CN"/>
        </w:rPr>
        <w:t>创新</w:t>
      </w:r>
      <w:r>
        <w:rPr>
          <w:rFonts w:hint="default" w:ascii="Times New Roman" w:hAnsi="Times New Roman" w:eastAsia="仿宋_GB2312" w:cs="Times New Roman"/>
          <w:sz w:val="32"/>
          <w:szCs w:val="32"/>
          <w:highlight w:val="none"/>
        </w:rPr>
        <w:t>研发和融合发展能力</w:t>
      </w:r>
      <w:r>
        <w:rPr>
          <w:rFonts w:hint="eastAsia" w:ascii="Times New Roman" w:hAnsi="Times New Roman" w:cs="Times New Roman"/>
          <w:sz w:val="32"/>
          <w:szCs w:val="32"/>
          <w:highlight w:val="none"/>
          <w:lang w:eastAsia="zh-CN"/>
        </w:rPr>
        <w:t>，</w:t>
      </w:r>
      <w:r>
        <w:rPr>
          <w:rFonts w:hint="default" w:ascii="Times New Roman" w:hAnsi="Times New Roman" w:eastAsia="仿宋_GB2312" w:cs="Times New Roman"/>
          <w:sz w:val="32"/>
          <w:szCs w:val="32"/>
          <w:highlight w:val="none"/>
        </w:rPr>
        <w:t>且申报主体数字化水平应达到四级</w:t>
      </w:r>
      <w:r>
        <w:rPr>
          <w:rFonts w:hint="eastAsia" w:ascii="Times New Roman" w:hAnsi="Times New Roman" w:cs="Times New Roman"/>
          <w:sz w:val="32"/>
          <w:szCs w:val="32"/>
          <w:highlight w:val="none"/>
          <w:lang w:eastAsia="zh-CN"/>
        </w:rPr>
        <w:t>（</w:t>
      </w:r>
      <w:r>
        <w:rPr>
          <w:rFonts w:hint="default" w:ascii="Times New Roman" w:hAnsi="Times New Roman" w:eastAsia="仿宋_GB2312" w:cs="Times New Roman"/>
          <w:sz w:val="32"/>
          <w:szCs w:val="32"/>
          <w:highlight w:val="none"/>
        </w:rPr>
        <w:t>根据《中小企业数字化水平评测指标</w:t>
      </w:r>
      <w:r>
        <w:rPr>
          <w:rFonts w:hint="eastAsia" w:ascii="Times New Roman" w:hAnsi="Times New Roman" w:cs="Times New Roman"/>
          <w:sz w:val="32"/>
          <w:szCs w:val="32"/>
          <w:highlight w:val="none"/>
          <w:lang w:eastAsia="zh-CN"/>
        </w:rPr>
        <w:t>（</w:t>
      </w:r>
      <w:r>
        <w:rPr>
          <w:rFonts w:hint="default" w:ascii="Times New Roman" w:hAnsi="Times New Roman" w:eastAsia="仿宋_GB2312" w:cs="Times New Roman"/>
          <w:sz w:val="32"/>
          <w:szCs w:val="32"/>
          <w:highlight w:val="none"/>
        </w:rPr>
        <w:t>2024年版</w:t>
      </w:r>
      <w:r>
        <w:rPr>
          <w:rFonts w:hint="eastAsia" w:ascii="Times New Roman" w:hAnsi="Times New Roman" w:cs="Times New Roman"/>
          <w:sz w:val="32"/>
          <w:szCs w:val="32"/>
          <w:highlight w:val="none"/>
          <w:lang w:eastAsia="zh-CN"/>
        </w:rPr>
        <w:t>）</w:t>
      </w:r>
      <w:r>
        <w:rPr>
          <w:rFonts w:hint="default" w:ascii="Times New Roman" w:hAnsi="Times New Roman" w:eastAsia="仿宋_GB2312" w:cs="Times New Roman"/>
          <w:sz w:val="32"/>
          <w:szCs w:val="32"/>
          <w:highlight w:val="none"/>
        </w:rPr>
        <w:t>》</w:t>
      </w:r>
      <w:r>
        <w:rPr>
          <w:rFonts w:hint="eastAsia" w:ascii="Times New Roman" w:hAnsi="Times New Roman" w:cs="Times New Roman"/>
          <w:sz w:val="32"/>
          <w:szCs w:val="32"/>
          <w:highlight w:val="none"/>
          <w:lang w:eastAsia="zh-CN"/>
        </w:rPr>
        <w:t>）</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Cs/>
          <w:sz w:val="32"/>
          <w:szCs w:val="32"/>
          <w:highlight w:val="none"/>
          <w:lang w:val="en-US" w:eastAsia="zh-CN"/>
        </w:rPr>
        <w:t>不支持联合体申报</w:t>
      </w:r>
      <w:r>
        <w:rPr>
          <w:rFonts w:hint="default" w:ascii="Times New Roman" w:hAnsi="Times New Roman" w:eastAsia="仿宋_GB2312" w:cs="Times New Roman"/>
          <w:bCs/>
          <w:sz w:val="32"/>
          <w:szCs w:val="32"/>
          <w:highlight w:val="none"/>
        </w:rPr>
        <w:t>。</w:t>
      </w:r>
    </w:p>
    <w:p>
      <w:pPr>
        <w:spacing w:line="560" w:lineRule="exact"/>
        <w:ind w:firstLine="640" w:firstLineChars="200"/>
        <w:rPr>
          <w:rFonts w:hint="default" w:ascii="Times New Roman" w:hAnsi="Times New Roman" w:cs="Times New Roman"/>
          <w:sz w:val="32"/>
          <w:szCs w:val="32"/>
          <w:highlight w:val="none"/>
          <w:lang w:val="en-US" w:eastAsia="zh-CN"/>
        </w:rPr>
      </w:pPr>
      <w:r>
        <w:rPr>
          <w:rFonts w:hint="default" w:ascii="Times New Roman" w:hAnsi="Times New Roman" w:cs="Times New Roman"/>
          <w:bCs/>
          <w:sz w:val="32"/>
          <w:szCs w:val="32"/>
          <w:highlight w:val="none"/>
          <w:lang w:val="en-US" w:eastAsia="zh-CN"/>
        </w:rPr>
        <w:t>7.</w:t>
      </w:r>
      <w:r>
        <w:rPr>
          <w:rFonts w:hint="default" w:ascii="Times New Roman" w:hAnsi="Times New Roman" w:cs="Times New Roman"/>
          <w:sz w:val="32"/>
          <w:szCs w:val="32"/>
          <w:highlight w:val="none"/>
          <w:lang w:val="en-US" w:eastAsia="zh-CN"/>
        </w:rPr>
        <w:t>联系人及联系方式：</w:t>
      </w:r>
    </w:p>
    <w:p>
      <w:pPr>
        <w:spacing w:line="600" w:lineRule="exact"/>
        <w:ind w:firstLine="640" w:firstLineChars="200"/>
        <w:rPr>
          <w:rFonts w:hint="default" w:ascii="Times New Roman" w:hAnsi="Times New Roman" w:cs="Times New Roman"/>
          <w:highlight w:val="none"/>
          <w:lang w:val="en-US"/>
        </w:rPr>
      </w:pPr>
      <w:r>
        <w:rPr>
          <w:rFonts w:hint="default" w:ascii="Times New Roman" w:hAnsi="Times New Roman" w:eastAsia="仿宋_GB2312" w:cs="Times New Roman"/>
          <w:bCs/>
          <w:sz w:val="32"/>
          <w:szCs w:val="32"/>
          <w:highlight w:val="none"/>
          <w:lang w:val="en-US" w:eastAsia="zh-CN"/>
        </w:rPr>
        <w:t>中国</w:t>
      </w:r>
      <w:r>
        <w:rPr>
          <w:rFonts w:hint="eastAsia" w:ascii="Times New Roman" w:hAnsi="Times New Roman" w:cs="Times New Roman"/>
          <w:bCs/>
          <w:sz w:val="32"/>
          <w:szCs w:val="32"/>
          <w:highlight w:val="none"/>
          <w:lang w:val="en-US" w:eastAsia="zh-CN"/>
        </w:rPr>
        <w:t>信息通信研究院 赵泽壁 15313862150</w:t>
      </w:r>
    </w:p>
    <w:p>
      <w:pPr>
        <w:pStyle w:val="2"/>
        <w:rPr>
          <w:rFonts w:hint="default" w:ascii="Times New Roman" w:hAnsi="Times New Roman" w:cs="Times New Roman"/>
          <w:highlight w:val="none"/>
        </w:rPr>
      </w:pPr>
    </w:p>
    <w:p>
      <w:pPr>
        <w:pageBreakBefore w:val="0"/>
        <w:kinsoku/>
        <w:overflowPunct/>
        <w:topLinePunct w:val="0"/>
        <w:bidi w:val="0"/>
        <w:spacing w:line="240" w:lineRule="auto"/>
        <w:rPr>
          <w:rFonts w:hint="default" w:ascii="Times New Roman" w:hAnsi="Times New Roman" w:eastAsia="仿宋" w:cs="Times New Roman"/>
          <w:sz w:val="32"/>
          <w:szCs w:val="32"/>
          <w:highlight w:val="none"/>
        </w:rPr>
      </w:pPr>
    </w:p>
    <w:p>
      <w:pPr>
        <w:pageBreakBefore w:val="0"/>
        <w:kinsoku/>
        <w:overflowPunct/>
        <w:topLinePunct w:val="0"/>
        <w:bidi w:val="0"/>
        <w:spacing w:line="240" w:lineRule="auto"/>
        <w:rPr>
          <w:rFonts w:hint="default" w:ascii="Times New Roman" w:hAnsi="Times New Roman" w:eastAsia="仿宋" w:cs="Times New Roman"/>
          <w:sz w:val="32"/>
          <w:szCs w:val="32"/>
          <w:highlight w:val="none"/>
        </w:rPr>
      </w:pPr>
    </w:p>
    <w:p>
      <w:pPr>
        <w:pStyle w:val="2"/>
        <w:rPr>
          <w:rFonts w:hint="default" w:ascii="Times New Roman" w:hAnsi="Times New Roman" w:eastAsia="仿宋" w:cs="Times New Roman"/>
          <w:sz w:val="32"/>
          <w:szCs w:val="32"/>
          <w:highlight w:val="none"/>
        </w:rPr>
      </w:pPr>
    </w:p>
    <w:p>
      <w:pPr>
        <w:pStyle w:val="2"/>
        <w:rPr>
          <w:rFonts w:hint="default" w:ascii="Times New Roman" w:hAnsi="Times New Roman" w:eastAsia="仿宋" w:cs="Times New Roman"/>
          <w:sz w:val="32"/>
          <w:szCs w:val="32"/>
          <w:highlight w:val="none"/>
        </w:rPr>
      </w:pPr>
    </w:p>
    <w:p>
      <w:pPr>
        <w:pStyle w:val="2"/>
        <w:rPr>
          <w:rFonts w:hint="default" w:ascii="Times New Roman" w:hAnsi="Times New Roman" w:eastAsia="仿宋" w:cs="Times New Roman"/>
          <w:sz w:val="32"/>
          <w:szCs w:val="32"/>
          <w:highlight w:val="none"/>
        </w:rPr>
      </w:pPr>
    </w:p>
    <w:p>
      <w:pPr>
        <w:pStyle w:val="2"/>
        <w:rPr>
          <w:rFonts w:hint="default" w:ascii="Times New Roman" w:hAnsi="Times New Roman" w:eastAsia="仿宋" w:cs="Times New Roman"/>
          <w:sz w:val="32"/>
          <w:szCs w:val="32"/>
          <w:highlight w:val="none"/>
        </w:rPr>
      </w:pPr>
    </w:p>
    <w:p>
      <w:pPr>
        <w:pStyle w:val="2"/>
        <w:rPr>
          <w:rFonts w:hint="default" w:ascii="Times New Roman" w:hAnsi="Times New Roman" w:eastAsia="仿宋" w:cs="Times New Roman"/>
          <w:sz w:val="32"/>
          <w:szCs w:val="32"/>
          <w:highlight w:val="none"/>
        </w:rPr>
      </w:pPr>
    </w:p>
    <w:p>
      <w:pPr>
        <w:pStyle w:val="2"/>
        <w:rPr>
          <w:rFonts w:hint="default" w:ascii="Times New Roman" w:hAnsi="Times New Roman" w:eastAsia="仿宋" w:cs="Times New Roman"/>
          <w:sz w:val="32"/>
          <w:szCs w:val="32"/>
          <w:highlight w:val="none"/>
        </w:rPr>
      </w:pPr>
    </w:p>
    <w:p>
      <w:pPr>
        <w:pStyle w:val="2"/>
        <w:rPr>
          <w:rFonts w:hint="default" w:ascii="Times New Roman" w:hAnsi="Times New Roman" w:eastAsia="仿宋" w:cs="Times New Roman"/>
          <w:sz w:val="32"/>
          <w:szCs w:val="32"/>
          <w:highlight w:val="none"/>
        </w:rPr>
      </w:pPr>
    </w:p>
    <w:p>
      <w:pPr>
        <w:pStyle w:val="2"/>
        <w:rPr>
          <w:rFonts w:hint="default" w:ascii="Times New Roman" w:hAnsi="Times New Roman" w:eastAsia="仿宋" w:cs="Times New Roman"/>
          <w:sz w:val="32"/>
          <w:szCs w:val="32"/>
          <w:highlight w:val="none"/>
        </w:rPr>
      </w:pPr>
    </w:p>
    <w:p>
      <w:pPr>
        <w:pStyle w:val="3"/>
        <w:bidi w:val="0"/>
        <w:rPr>
          <w:rFonts w:hint="default" w:ascii="Times New Roman" w:hAnsi="Times New Roman" w:cs="Times New Roman"/>
          <w:highlight w:val="none"/>
        </w:rPr>
      </w:pPr>
      <w:r>
        <w:rPr>
          <w:rFonts w:hint="default" w:ascii="Times New Roman" w:hAnsi="Times New Roman" w:cs="Times New Roman"/>
          <w:highlight w:val="none"/>
        </w:rPr>
        <w:t>一、基本信息</w:t>
      </w:r>
    </w:p>
    <w:p>
      <w:pPr>
        <w:rPr>
          <w:rFonts w:hint="default"/>
          <w:sz w:val="20"/>
          <w:szCs w:val="16"/>
          <w:highlight w:val="none"/>
        </w:rPr>
      </w:pPr>
    </w:p>
    <w:tbl>
      <w:tblPr>
        <w:tblStyle w:val="15"/>
        <w:tblW w:w="9300" w:type="dxa"/>
        <w:tblInd w:w="-31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078"/>
        <w:gridCol w:w="1981"/>
        <w:gridCol w:w="1680"/>
        <w:gridCol w:w="1859"/>
        <w:gridCol w:w="17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lang w:val="en-US" w:eastAsia="zh-CN"/>
              </w:rPr>
              <w:t>企业名称</w:t>
            </w:r>
          </w:p>
        </w:tc>
        <w:tc>
          <w:tcPr>
            <w:tcW w:w="722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lang w:val="en-US" w:eastAsia="zh-CN"/>
              </w:rPr>
              <w:t>注册资本（万元）</w:t>
            </w:r>
          </w:p>
        </w:tc>
        <w:tc>
          <w:tcPr>
            <w:tcW w:w="36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lang w:val="en-US" w:eastAsia="zh-CN"/>
              </w:rPr>
              <w:t>成立时间</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楷体" w:cs="楷体"/>
                <w:i w:val="0"/>
                <w:iCs w:val="0"/>
                <w:color w:val="000000"/>
                <w:sz w:val="24"/>
                <w:szCs w:val="24"/>
                <w:highlight w:val="none"/>
                <w:u w:val="none"/>
              </w:rPr>
            </w:pPr>
            <w:r>
              <w:rPr>
                <w:rFonts w:hint="eastAsia" w:ascii="Times New Roman" w:hAnsi="Times New Roman" w:eastAsia="仿宋_GB2312" w:cs="Times New Roman"/>
                <w:sz w:val="24"/>
                <w:highlight w:val="none"/>
                <w:lang w:val="en-US" w:eastAsia="zh-CN"/>
              </w:rPr>
              <w:t>企业注册地</w:t>
            </w:r>
          </w:p>
        </w:tc>
        <w:tc>
          <w:tcPr>
            <w:tcW w:w="36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c>
          <w:tcPr>
            <w:tcW w:w="1859" w:type="dxa"/>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lang w:val="en-US" w:eastAsia="zh-CN"/>
              </w:rPr>
            </w:pPr>
            <w:r>
              <w:rPr>
                <w:rFonts w:hint="eastAsia" w:ascii="Times New Roman" w:hAnsi="Times New Roman" w:eastAsia="仿宋_GB2312" w:cs="Times New Roman"/>
                <w:sz w:val="24"/>
                <w:highlight w:val="none"/>
                <w:lang w:val="en-US" w:eastAsia="zh-CN"/>
              </w:rPr>
              <w:t>从业人数</w:t>
            </w:r>
          </w:p>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lang w:val="en-US" w:eastAsia="zh-CN"/>
              </w:rPr>
              <w:t>（2023年）</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lang w:val="en-US" w:eastAsia="zh-CN"/>
              </w:rPr>
              <w:t>通讯地址</w:t>
            </w:r>
          </w:p>
        </w:tc>
        <w:tc>
          <w:tcPr>
            <w:tcW w:w="722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lang w:val="en-US" w:eastAsia="zh-CN"/>
              </w:rPr>
              <w:t>组织机构代码</w:t>
            </w:r>
          </w:p>
        </w:tc>
        <w:tc>
          <w:tcPr>
            <w:tcW w:w="722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lang w:val="en-US" w:eastAsia="zh-CN"/>
              </w:rPr>
            </w:pPr>
            <w:r>
              <w:rPr>
                <w:rFonts w:hint="eastAsia" w:ascii="Times New Roman" w:hAnsi="Times New Roman" w:eastAsia="仿宋_GB2312" w:cs="Times New Roman"/>
                <w:sz w:val="24"/>
                <w:highlight w:val="none"/>
                <w:lang w:val="en-US" w:eastAsia="zh-CN"/>
              </w:rPr>
              <w:t>所处行业</w:t>
            </w:r>
          </w:p>
        </w:tc>
        <w:tc>
          <w:tcPr>
            <w:tcW w:w="722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Style w:val="29"/>
                <w:rFonts w:hint="eastAsia" w:ascii="Times New Roman" w:hAnsi="Times New Roman" w:eastAsia="楷体" w:cs="楷体"/>
                <w:sz w:val="24"/>
                <w:szCs w:val="24"/>
                <w:highlight w:val="none"/>
                <w:lang w:val="en-US" w:eastAsia="zh-CN" w:bidi="ar"/>
              </w:rPr>
            </w:pPr>
            <w:r>
              <w:rPr>
                <w:rFonts w:hint="eastAsia" w:ascii="Times New Roman" w:hAnsi="Times New Roman" w:eastAsia="楷体" w:cs="楷体"/>
                <w:i w:val="0"/>
                <w:iCs w:val="0"/>
                <w:color w:val="000000"/>
                <w:kern w:val="0"/>
                <w:sz w:val="24"/>
                <w:szCs w:val="24"/>
                <w:highlight w:val="none"/>
                <w:u w:val="none"/>
                <w:lang w:val="en-US" w:eastAsia="zh-CN" w:bidi="ar"/>
              </w:rPr>
              <w:t>□</w:t>
            </w:r>
            <w:r>
              <w:rPr>
                <w:rStyle w:val="29"/>
                <w:rFonts w:hint="eastAsia" w:ascii="Times New Roman" w:hAnsi="Times New Roman" w:eastAsia="楷体" w:cs="楷体"/>
                <w:sz w:val="24"/>
                <w:szCs w:val="24"/>
                <w:highlight w:val="none"/>
                <w:lang w:val="en-US" w:eastAsia="zh-CN" w:bidi="ar"/>
              </w:rPr>
              <w:t>钢铁</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有色金属</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石油化工</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煤炭</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电力</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轻工</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纺织</w:t>
            </w:r>
          </w:p>
          <w:p>
            <w:pPr>
              <w:keepNext w:val="0"/>
              <w:keepLines w:val="0"/>
              <w:widowControl/>
              <w:suppressLineNumbers w:val="0"/>
              <w:jc w:val="center"/>
              <w:textAlignment w:val="center"/>
              <w:rPr>
                <w:rFonts w:hint="eastAsia" w:ascii="Times New Roman" w:hAnsi="Times New Roman" w:eastAsia="楷体" w:cs="楷体"/>
                <w:i w:val="0"/>
                <w:iCs w:val="0"/>
                <w:color w:val="000000"/>
                <w:sz w:val="24"/>
                <w:szCs w:val="24"/>
                <w:highlight w:val="none"/>
                <w:u w:val="none"/>
              </w:rPr>
            </w:pP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航空航天</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船舶</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轨道交通</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机械制造</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电子信息</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汽车</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lang w:val="en-US" w:eastAsia="zh-CN"/>
              </w:rPr>
            </w:pPr>
            <w:r>
              <w:rPr>
                <w:rFonts w:hint="eastAsia" w:ascii="Times New Roman" w:hAnsi="Times New Roman" w:eastAsia="仿宋_GB2312" w:cs="Times New Roman"/>
                <w:sz w:val="24"/>
                <w:highlight w:val="none"/>
                <w:lang w:val="en-US" w:eastAsia="zh-CN"/>
              </w:rPr>
              <w:t>联系人姓名</w:t>
            </w:r>
          </w:p>
        </w:tc>
        <w:tc>
          <w:tcPr>
            <w:tcW w:w="722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lang w:val="en-US" w:eastAsia="zh-CN"/>
              </w:rPr>
            </w:pPr>
            <w:r>
              <w:rPr>
                <w:rFonts w:hint="eastAsia" w:ascii="Times New Roman" w:hAnsi="Times New Roman" w:eastAsia="仿宋_GB2312" w:cs="Times New Roman"/>
                <w:sz w:val="24"/>
                <w:highlight w:val="none"/>
                <w:lang w:val="en-US" w:eastAsia="zh-CN"/>
              </w:rPr>
              <w:t>手机</w:t>
            </w:r>
          </w:p>
        </w:tc>
        <w:tc>
          <w:tcPr>
            <w:tcW w:w="722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0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楷体" w:cs="楷体"/>
                <w:i w:val="0"/>
                <w:iCs w:val="0"/>
                <w:color w:val="000000"/>
                <w:sz w:val="24"/>
                <w:szCs w:val="24"/>
                <w:highlight w:val="none"/>
                <w:u w:val="none"/>
              </w:rPr>
            </w:pPr>
            <w:r>
              <w:rPr>
                <w:rFonts w:hint="eastAsia" w:ascii="Times New Roman" w:hAnsi="Times New Roman" w:eastAsia="仿宋_GB2312" w:cs="Times New Roman"/>
                <w:sz w:val="24"/>
                <w:highlight w:val="none"/>
                <w:lang w:val="en-US" w:eastAsia="zh-CN"/>
              </w:rPr>
              <w:t>核心经营指标（请填写近三年数据，单位：万元</w:t>
            </w:r>
            <w:r>
              <w:rPr>
                <w:rFonts w:hint="eastAsia" w:ascii="Times New Roman" w:hAnsi="Times New Roman" w:eastAsia="楷体" w:cs="楷体"/>
                <w:i w:val="0"/>
                <w:iCs w:val="0"/>
                <w:color w:val="000000"/>
                <w:kern w:val="0"/>
                <w:sz w:val="24"/>
                <w:szCs w:val="24"/>
                <w:highlight w:val="none"/>
                <w:u w:val="none"/>
                <w:lang w:val="en-US" w:eastAsia="zh-CN" w:bidi="ar"/>
              </w:rPr>
              <w:t>）</w:t>
            </w:r>
          </w:p>
        </w:tc>
        <w:tc>
          <w:tcPr>
            <w:tcW w:w="198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楷体" w:cs="楷体"/>
                <w:i w:val="0"/>
                <w:iCs w:val="0"/>
                <w:color w:val="000000"/>
                <w:sz w:val="24"/>
                <w:szCs w:val="24"/>
                <w:highlight w:val="none"/>
                <w:u w:val="none"/>
              </w:rPr>
            </w:pPr>
            <w:r>
              <w:rPr>
                <w:rFonts w:hint="eastAsia" w:ascii="Times New Roman" w:hAnsi="Times New Roman" w:eastAsia="楷体" w:cs="楷体"/>
                <w:i w:val="0"/>
                <w:iCs w:val="0"/>
                <w:color w:val="000000"/>
                <w:kern w:val="0"/>
                <w:sz w:val="24"/>
                <w:szCs w:val="24"/>
                <w:highlight w:val="none"/>
                <w:u w:val="none"/>
                <w:lang w:val="en-US" w:eastAsia="zh-CN" w:bidi="ar"/>
              </w:rPr>
              <w:t>2022年</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楷体" w:cs="楷体"/>
                <w:i w:val="0"/>
                <w:iCs w:val="0"/>
                <w:color w:val="000000"/>
                <w:sz w:val="24"/>
                <w:szCs w:val="24"/>
                <w:highlight w:val="none"/>
                <w:u w:val="none"/>
              </w:rPr>
            </w:pPr>
            <w:r>
              <w:rPr>
                <w:rFonts w:hint="eastAsia" w:ascii="Times New Roman" w:hAnsi="Times New Roman" w:eastAsia="楷体" w:cs="楷体"/>
                <w:i w:val="0"/>
                <w:iCs w:val="0"/>
                <w:color w:val="000000"/>
                <w:kern w:val="0"/>
                <w:sz w:val="24"/>
                <w:szCs w:val="24"/>
                <w:highlight w:val="none"/>
                <w:u w:val="none"/>
                <w:lang w:val="en-US" w:eastAsia="zh-CN" w:bidi="ar"/>
              </w:rPr>
              <w:t>2023年</w:t>
            </w: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楷体" w:cs="楷体"/>
                <w:i w:val="0"/>
                <w:iCs w:val="0"/>
                <w:color w:val="000000"/>
                <w:sz w:val="24"/>
                <w:szCs w:val="24"/>
                <w:highlight w:val="none"/>
                <w:u w:val="none"/>
              </w:rPr>
            </w:pPr>
            <w:r>
              <w:rPr>
                <w:rFonts w:hint="eastAsia" w:ascii="Times New Roman" w:hAnsi="Times New Roman" w:eastAsia="楷体" w:cs="楷体"/>
                <w:i w:val="0"/>
                <w:iCs w:val="0"/>
                <w:color w:val="000000"/>
                <w:kern w:val="0"/>
                <w:sz w:val="24"/>
                <w:szCs w:val="24"/>
                <w:highlight w:val="none"/>
                <w:u w:val="none"/>
                <w:lang w:val="en-US" w:eastAsia="zh-CN" w:bidi="ar"/>
              </w:rPr>
              <w:t>2024年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0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楷体" w:cs="楷体"/>
                <w:i w:val="0"/>
                <w:iCs w:val="0"/>
                <w:color w:val="000000"/>
                <w:sz w:val="24"/>
                <w:szCs w:val="24"/>
                <w:highlight w:val="none"/>
                <w:u w:val="none"/>
              </w:rPr>
            </w:pPr>
          </w:p>
        </w:tc>
        <w:tc>
          <w:tcPr>
            <w:tcW w:w="1981"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lang w:val="en-US" w:eastAsia="zh-CN"/>
              </w:rPr>
            </w:pPr>
            <w:r>
              <w:rPr>
                <w:rFonts w:hint="eastAsia" w:ascii="Times New Roman" w:hAnsi="Times New Roman" w:eastAsia="仿宋_GB2312" w:cs="Times New Roman"/>
                <w:sz w:val="24"/>
                <w:highlight w:val="none"/>
                <w:lang w:val="en-US" w:eastAsia="zh-CN"/>
              </w:rPr>
              <w:t>营业收入</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0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楷体" w:cs="楷体"/>
                <w:i w:val="0"/>
                <w:iCs w:val="0"/>
                <w:color w:val="000000"/>
                <w:sz w:val="24"/>
                <w:szCs w:val="24"/>
                <w:highlight w:val="none"/>
                <w:u w:val="none"/>
              </w:rPr>
            </w:pPr>
          </w:p>
        </w:tc>
        <w:tc>
          <w:tcPr>
            <w:tcW w:w="1981"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lang w:val="en-US" w:eastAsia="zh-CN"/>
              </w:rPr>
            </w:pPr>
            <w:r>
              <w:rPr>
                <w:rFonts w:hint="eastAsia" w:ascii="Times New Roman" w:hAnsi="Times New Roman" w:eastAsia="仿宋_GB2312" w:cs="Times New Roman"/>
                <w:sz w:val="24"/>
                <w:highlight w:val="none"/>
                <w:lang w:val="en-US" w:eastAsia="zh-CN"/>
              </w:rPr>
              <w:t>净利润</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楷体" w:cs="楷体"/>
                <w:i w:val="0"/>
                <w:iCs w:val="0"/>
                <w:color w:val="000000"/>
                <w:sz w:val="24"/>
                <w:szCs w:val="24"/>
                <w:highlight w:val="none"/>
                <w:u w:val="none"/>
              </w:rPr>
            </w:pPr>
          </w:p>
        </w:tc>
        <w:tc>
          <w:tcPr>
            <w:tcW w:w="1981" w:type="dxa"/>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overflowPunct/>
              <w:topLinePunct w:val="0"/>
              <w:bidi w:val="0"/>
              <w:spacing w:line="240" w:lineRule="auto"/>
              <w:jc w:val="center"/>
              <w:rPr>
                <w:rFonts w:hint="eastAsia" w:ascii="Times New Roman" w:hAnsi="Times New Roman" w:eastAsia="仿宋_GB2312" w:cs="Times New Roman"/>
                <w:sz w:val="24"/>
                <w:highlight w:val="none"/>
                <w:lang w:val="en-US" w:eastAsia="zh-CN"/>
              </w:rPr>
            </w:pPr>
            <w:r>
              <w:rPr>
                <w:rFonts w:hint="eastAsia" w:ascii="Times New Roman" w:hAnsi="Times New Roman" w:eastAsia="仿宋_GB2312" w:cs="Times New Roman"/>
                <w:sz w:val="24"/>
                <w:highlight w:val="none"/>
                <w:lang w:val="en-US" w:eastAsia="zh-CN"/>
              </w:rPr>
              <w:t>数字化转型投入</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Times New Roman" w:hAnsi="Times New Roman" w:eastAsia="楷体" w:cs="楷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0"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楷体" w:cs="楷体"/>
                <w:i w:val="0"/>
                <w:iCs w:val="0"/>
                <w:color w:val="000000"/>
                <w:sz w:val="24"/>
                <w:szCs w:val="24"/>
                <w:highlight w:val="none"/>
                <w:u w:val="none"/>
              </w:rPr>
            </w:pPr>
            <w:r>
              <w:rPr>
                <w:rFonts w:hint="eastAsia" w:ascii="Times New Roman" w:hAnsi="Times New Roman" w:eastAsia="仿宋_GB2312" w:cs="Times New Roman"/>
                <w:sz w:val="24"/>
                <w:highlight w:val="none"/>
                <w:lang w:val="en-US" w:eastAsia="zh-CN"/>
              </w:rPr>
              <w:t>核心资质列表</w:t>
            </w:r>
          </w:p>
        </w:tc>
        <w:tc>
          <w:tcPr>
            <w:tcW w:w="722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Style w:val="32"/>
                <w:rFonts w:hint="eastAsia" w:ascii="Times New Roman" w:hAnsi="Times New Roman" w:eastAsia="楷体" w:cs="楷体"/>
                <w:sz w:val="24"/>
                <w:szCs w:val="24"/>
                <w:highlight w:val="none"/>
                <w:lang w:val="en-US" w:eastAsia="zh-CN" w:bidi="ar"/>
              </w:rPr>
            </w:pPr>
            <w:r>
              <w:rPr>
                <w:rFonts w:hint="eastAsia" w:ascii="Times New Roman" w:hAnsi="Times New Roman" w:eastAsia="楷体" w:cs="楷体"/>
                <w:i w:val="0"/>
                <w:iCs w:val="0"/>
                <w:color w:val="000000"/>
                <w:kern w:val="0"/>
                <w:sz w:val="24"/>
                <w:szCs w:val="24"/>
                <w:highlight w:val="none"/>
                <w:u w:val="none"/>
                <w:lang w:val="en-US" w:eastAsia="zh-CN" w:bidi="ar"/>
              </w:rPr>
              <w:t>（请以列表形式清晰列出最能体现企业实力的</w:t>
            </w:r>
            <w:r>
              <w:rPr>
                <w:rStyle w:val="32"/>
                <w:rFonts w:hint="eastAsia" w:ascii="Times New Roman" w:hAnsi="Times New Roman" w:eastAsia="楷体" w:cs="楷体"/>
                <w:sz w:val="24"/>
                <w:szCs w:val="24"/>
                <w:highlight w:val="none"/>
                <w:lang w:val="en-US" w:eastAsia="zh-CN" w:bidi="ar"/>
              </w:rPr>
              <w:t>5</w:t>
            </w:r>
            <w:r>
              <w:rPr>
                <w:rStyle w:val="29"/>
                <w:rFonts w:hint="eastAsia" w:ascii="Times New Roman" w:hAnsi="Times New Roman" w:eastAsia="楷体" w:cs="楷体"/>
                <w:sz w:val="24"/>
                <w:szCs w:val="24"/>
                <w:highlight w:val="none"/>
                <w:lang w:val="en-US" w:eastAsia="zh-CN" w:bidi="ar"/>
              </w:rPr>
              <w:t>项及以上资质荣誉，如：国家级专精特新</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小巨人</w:t>
            </w:r>
            <w:r>
              <w:rPr>
                <w:rStyle w:val="32"/>
                <w:rFonts w:hint="eastAsia" w:ascii="Times New Roman" w:hAnsi="Times New Roman" w:eastAsia="楷体" w:cs="楷体"/>
                <w:sz w:val="24"/>
                <w:szCs w:val="24"/>
                <w:highlight w:val="none"/>
                <w:lang w:val="en-US" w:eastAsia="zh-CN" w:bidi="ar"/>
              </w:rPr>
              <w:t>”</w:t>
            </w:r>
            <w:r>
              <w:rPr>
                <w:rStyle w:val="29"/>
                <w:rFonts w:hint="eastAsia" w:ascii="Times New Roman" w:hAnsi="Times New Roman" w:eastAsia="楷体" w:cs="楷体"/>
                <w:sz w:val="24"/>
                <w:szCs w:val="24"/>
                <w:highlight w:val="none"/>
                <w:lang w:val="en-US" w:eastAsia="zh-CN" w:bidi="ar"/>
              </w:rPr>
              <w:t>、省级专精特新中小企业、主导或参与的数字化转型相关标准、重要奖项、</w:t>
            </w:r>
            <w:r>
              <w:rPr>
                <w:rStyle w:val="32"/>
                <w:rFonts w:hint="eastAsia" w:ascii="Times New Roman" w:hAnsi="Times New Roman" w:eastAsia="楷体" w:cs="楷体"/>
                <w:sz w:val="24"/>
                <w:szCs w:val="24"/>
                <w:highlight w:val="none"/>
                <w:lang w:val="en-US" w:eastAsia="zh-CN" w:bidi="ar"/>
              </w:rPr>
              <w:t>AAA</w:t>
            </w:r>
            <w:r>
              <w:rPr>
                <w:rStyle w:val="29"/>
                <w:rFonts w:hint="eastAsia" w:ascii="Times New Roman" w:hAnsi="Times New Roman" w:eastAsia="楷体" w:cs="楷体"/>
                <w:sz w:val="24"/>
                <w:szCs w:val="24"/>
                <w:highlight w:val="none"/>
                <w:lang w:val="en-US" w:eastAsia="zh-CN" w:bidi="ar"/>
              </w:rPr>
              <w:t>信用评级等）</w:t>
            </w:r>
            <w:r>
              <w:rPr>
                <w:rStyle w:val="29"/>
                <w:rFonts w:hint="eastAsia" w:ascii="Times New Roman" w:hAnsi="Times New Roman" w:eastAsia="楷体" w:cs="楷体"/>
                <w:sz w:val="24"/>
                <w:szCs w:val="24"/>
                <w:highlight w:val="none"/>
                <w:lang w:val="en-US" w:eastAsia="zh-CN" w:bidi="ar"/>
              </w:rPr>
              <w:br w:type="textWrapping"/>
            </w:r>
            <w:r>
              <w:rPr>
                <w:rStyle w:val="32"/>
                <w:rFonts w:hint="eastAsia" w:ascii="Times New Roman" w:hAnsi="Times New Roman" w:eastAsia="楷体" w:cs="楷体"/>
                <w:sz w:val="24"/>
                <w:szCs w:val="24"/>
                <w:highlight w:val="none"/>
                <w:lang w:val="en-US" w:eastAsia="zh-CN" w:bidi="ar"/>
              </w:rPr>
              <w:t>1.</w:t>
            </w:r>
            <w:r>
              <w:rPr>
                <w:rStyle w:val="32"/>
                <w:rFonts w:hint="eastAsia" w:ascii="Times New Roman" w:hAnsi="Times New Roman" w:eastAsia="楷体" w:cs="楷体"/>
                <w:sz w:val="24"/>
                <w:szCs w:val="24"/>
                <w:highlight w:val="none"/>
                <w:lang w:val="en-US" w:eastAsia="zh-CN" w:bidi="ar"/>
              </w:rPr>
              <w:br w:type="textWrapping"/>
            </w:r>
            <w:r>
              <w:rPr>
                <w:rStyle w:val="32"/>
                <w:rFonts w:hint="eastAsia" w:ascii="Times New Roman" w:hAnsi="Times New Roman" w:eastAsia="楷体" w:cs="楷体"/>
                <w:sz w:val="24"/>
                <w:szCs w:val="24"/>
                <w:highlight w:val="none"/>
                <w:lang w:val="en-US" w:eastAsia="zh-CN" w:bidi="ar"/>
              </w:rPr>
              <w:t>2.</w:t>
            </w:r>
            <w:r>
              <w:rPr>
                <w:rStyle w:val="32"/>
                <w:rFonts w:hint="eastAsia" w:ascii="Times New Roman" w:hAnsi="Times New Roman" w:eastAsia="楷体" w:cs="楷体"/>
                <w:sz w:val="24"/>
                <w:szCs w:val="24"/>
                <w:highlight w:val="none"/>
                <w:lang w:val="en-US" w:eastAsia="zh-CN" w:bidi="ar"/>
              </w:rPr>
              <w:br w:type="textWrapping"/>
            </w:r>
            <w:r>
              <w:rPr>
                <w:rStyle w:val="32"/>
                <w:rFonts w:hint="eastAsia" w:ascii="Times New Roman" w:hAnsi="Times New Roman" w:eastAsia="楷体" w:cs="楷体"/>
                <w:sz w:val="24"/>
                <w:szCs w:val="24"/>
                <w:highlight w:val="none"/>
                <w:lang w:val="en-US" w:eastAsia="zh-CN" w:bidi="ar"/>
              </w:rPr>
              <w:t>3.</w:t>
            </w:r>
            <w:r>
              <w:rPr>
                <w:rStyle w:val="32"/>
                <w:rFonts w:hint="eastAsia" w:ascii="Times New Roman" w:hAnsi="Times New Roman" w:eastAsia="楷体" w:cs="楷体"/>
                <w:sz w:val="24"/>
                <w:szCs w:val="24"/>
                <w:highlight w:val="none"/>
                <w:lang w:val="en-US" w:eastAsia="zh-CN" w:bidi="ar"/>
              </w:rPr>
              <w:br w:type="textWrapping"/>
            </w:r>
            <w:r>
              <w:rPr>
                <w:rStyle w:val="32"/>
                <w:rFonts w:hint="eastAsia" w:ascii="Times New Roman" w:hAnsi="Times New Roman" w:eastAsia="楷体" w:cs="楷体"/>
                <w:sz w:val="24"/>
                <w:szCs w:val="24"/>
                <w:highlight w:val="none"/>
                <w:lang w:val="en-US" w:eastAsia="zh-CN" w:bidi="ar"/>
              </w:rPr>
              <w:t>4.</w:t>
            </w:r>
            <w:r>
              <w:rPr>
                <w:rStyle w:val="32"/>
                <w:rFonts w:hint="eastAsia" w:ascii="Times New Roman" w:hAnsi="Times New Roman" w:eastAsia="楷体" w:cs="楷体"/>
                <w:sz w:val="24"/>
                <w:szCs w:val="24"/>
                <w:highlight w:val="none"/>
                <w:lang w:val="en-US" w:eastAsia="zh-CN" w:bidi="ar"/>
              </w:rPr>
              <w:br w:type="textWrapping"/>
            </w:r>
            <w:r>
              <w:rPr>
                <w:rStyle w:val="32"/>
                <w:rFonts w:hint="eastAsia" w:ascii="Times New Roman" w:hAnsi="Times New Roman" w:eastAsia="楷体" w:cs="楷体"/>
                <w:sz w:val="24"/>
                <w:szCs w:val="24"/>
                <w:highlight w:val="none"/>
                <w:lang w:val="en-US" w:eastAsia="zh-CN" w:bidi="ar"/>
              </w:rPr>
              <w:t>5.</w:t>
            </w:r>
          </w:p>
          <w:p>
            <w:pPr>
              <w:pStyle w:val="2"/>
              <w:rPr>
                <w:rFonts w:hint="default" w:ascii="Times New Roman" w:hAnsi="Times New Roman"/>
                <w:highlight w:val="none"/>
                <w:lang w:val="en-US"/>
              </w:rPr>
            </w:pPr>
            <w:r>
              <w:rPr>
                <w:rStyle w:val="32"/>
                <w:rFonts w:hint="eastAsia" w:ascii="Times New Roman" w:hAnsi="Times New Roman" w:eastAsia="楷体" w:cs="楷体"/>
                <w:sz w:val="24"/>
                <w:szCs w:val="24"/>
                <w:highlight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楷体" w:cs="楷体"/>
                <w:i w:val="0"/>
                <w:iCs w:val="0"/>
                <w:color w:val="000000"/>
                <w:sz w:val="24"/>
                <w:szCs w:val="24"/>
                <w:highlight w:val="none"/>
                <w:u w:val="none"/>
              </w:rPr>
            </w:pPr>
            <w:r>
              <w:rPr>
                <w:rFonts w:hint="eastAsia" w:ascii="Times New Roman" w:hAnsi="Times New Roman" w:eastAsia="仿宋_GB2312" w:cs="Times New Roman"/>
                <w:sz w:val="24"/>
                <w:highlight w:val="none"/>
                <w:lang w:val="en-US" w:eastAsia="zh-CN"/>
              </w:rPr>
              <w:t>企业简介</w:t>
            </w:r>
          </w:p>
        </w:tc>
        <w:tc>
          <w:tcPr>
            <w:tcW w:w="722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楷体" w:cs="楷体"/>
                <w:i w:val="0"/>
                <w:iCs w:val="0"/>
                <w:color w:val="000000"/>
                <w:sz w:val="24"/>
                <w:szCs w:val="24"/>
                <w:highlight w:val="none"/>
                <w:u w:val="none"/>
              </w:rPr>
            </w:pPr>
            <w:r>
              <w:rPr>
                <w:rFonts w:hint="eastAsia" w:ascii="Times New Roman" w:hAnsi="Times New Roman" w:eastAsia="楷体" w:cs="楷体"/>
                <w:i w:val="0"/>
                <w:iCs w:val="0"/>
                <w:color w:val="000000"/>
                <w:kern w:val="0"/>
                <w:sz w:val="24"/>
                <w:szCs w:val="24"/>
                <w:highlight w:val="none"/>
                <w:u w:val="none"/>
                <w:lang w:val="en-US" w:eastAsia="zh-CN" w:bidi="ar"/>
              </w:rPr>
              <w:t>（请介绍发展历程、主营业务、行业地位等方面基本情况，不超过</w:t>
            </w:r>
            <w:r>
              <w:rPr>
                <w:rStyle w:val="32"/>
                <w:rFonts w:hint="eastAsia" w:ascii="Times New Roman" w:hAnsi="Times New Roman" w:eastAsia="楷体" w:cs="楷体"/>
                <w:sz w:val="24"/>
                <w:szCs w:val="24"/>
                <w:highlight w:val="none"/>
                <w:lang w:val="en-US" w:eastAsia="zh-CN" w:bidi="ar"/>
              </w:rPr>
              <w:t>400</w:t>
            </w:r>
            <w:r>
              <w:rPr>
                <w:rStyle w:val="29"/>
                <w:rFonts w:hint="eastAsia" w:ascii="Times New Roman" w:hAnsi="Times New Roman" w:eastAsia="楷体" w:cs="楷体"/>
                <w:sz w:val="24"/>
                <w:szCs w:val="24"/>
                <w:highlight w:val="none"/>
                <w:lang w:val="en-US" w:eastAsia="zh-CN" w:bidi="ar"/>
              </w:rPr>
              <w:t>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楷体" w:cs="楷体"/>
                <w:i w:val="0"/>
                <w:iCs w:val="0"/>
                <w:color w:val="000000"/>
                <w:kern w:val="0"/>
                <w:sz w:val="24"/>
                <w:szCs w:val="24"/>
                <w:highlight w:val="none"/>
                <w:u w:val="none"/>
                <w:lang w:val="en-US" w:eastAsia="zh-CN" w:bidi="ar"/>
              </w:rPr>
            </w:pPr>
            <w:r>
              <w:rPr>
                <w:rFonts w:hint="eastAsia" w:ascii="Times New Roman" w:hAnsi="Times New Roman" w:eastAsia="仿宋_GB2312" w:cs="Times New Roman"/>
                <w:sz w:val="24"/>
                <w:highlight w:val="none"/>
                <w:lang w:val="en-US" w:eastAsia="zh-CN"/>
              </w:rPr>
              <w:t>数字化基础</w:t>
            </w:r>
          </w:p>
        </w:tc>
        <w:tc>
          <w:tcPr>
            <w:tcW w:w="722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楷体" w:cs="楷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37" w:hRule="atLeast"/>
        </w:trPr>
        <w:tc>
          <w:tcPr>
            <w:tcW w:w="20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楷体" w:cs="楷体"/>
                <w:i w:val="0"/>
                <w:iCs w:val="0"/>
                <w:color w:val="000000"/>
                <w:sz w:val="24"/>
                <w:szCs w:val="24"/>
                <w:highlight w:val="none"/>
                <w:u w:val="none"/>
              </w:rPr>
            </w:pPr>
            <w:r>
              <w:rPr>
                <w:rFonts w:hint="eastAsia" w:ascii="Times New Roman" w:hAnsi="Times New Roman" w:eastAsia="仿宋_GB2312" w:cs="Times New Roman"/>
                <w:sz w:val="24"/>
                <w:highlight w:val="none"/>
                <w:lang w:val="en-US" w:eastAsia="zh-CN"/>
              </w:rPr>
              <w:t>真实性承诺</w:t>
            </w:r>
          </w:p>
        </w:tc>
        <w:tc>
          <w:tcPr>
            <w:tcW w:w="722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楷体" w:cs="楷体"/>
                <w:kern w:val="0"/>
                <w:sz w:val="24"/>
                <w:highlight w:val="none"/>
              </w:rPr>
            </w:pPr>
            <w:r>
              <w:rPr>
                <w:rFonts w:hint="eastAsia" w:ascii="Times New Roman" w:hAnsi="Times New Roman" w:eastAsia="楷体" w:cs="楷体"/>
                <w:kern w:val="0"/>
                <w:sz w:val="24"/>
                <w:highlight w:val="none"/>
              </w:rPr>
              <w:t>我单位申报的所有材料，均真实、完整，如有不实，愿承担相应的责任。</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eastAsia="楷体" w:cs="楷体"/>
                <w:kern w:val="0"/>
                <w:sz w:val="24"/>
                <w:highlight w:val="none"/>
                <w:lang w:eastAsia="zh-CN"/>
              </w:rPr>
            </w:pPr>
          </w:p>
          <w:p>
            <w:pPr>
              <w:pageBreakBefore w:val="0"/>
              <w:kinsoku/>
              <w:overflowPunct/>
              <w:topLinePunct w:val="0"/>
              <w:bidi w:val="0"/>
              <w:snapToGrid w:val="0"/>
              <w:spacing w:line="240" w:lineRule="auto"/>
              <w:ind w:firstLine="2640" w:firstLineChars="1100"/>
              <w:jc w:val="left"/>
              <w:rPr>
                <w:rFonts w:hint="eastAsia" w:ascii="Times New Roman" w:hAnsi="Times New Roman" w:eastAsia="楷体" w:cs="楷体"/>
                <w:i w:val="0"/>
                <w:iCs w:val="0"/>
                <w:sz w:val="24"/>
                <w:szCs w:val="24"/>
                <w:highlight w:val="none"/>
              </w:rPr>
            </w:pPr>
            <w:r>
              <w:rPr>
                <w:rFonts w:hint="eastAsia" w:ascii="Times New Roman" w:hAnsi="Times New Roman" w:eastAsia="楷体" w:cs="楷体"/>
                <w:i w:val="0"/>
                <w:iCs w:val="0"/>
                <w:sz w:val="24"/>
                <w:szCs w:val="24"/>
                <w:highlight w:val="none"/>
              </w:rPr>
              <w:t>法定代表人</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签章或签字</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Times New Roman" w:hAnsi="Times New Roman" w:eastAsia="楷体" w:cs="楷体"/>
                <w:i w:val="0"/>
                <w:iCs w:val="0"/>
                <w:sz w:val="24"/>
                <w:szCs w:val="24"/>
                <w:highlight w:val="none"/>
              </w:rPr>
            </w:pPr>
            <w:r>
              <w:rPr>
                <w:rFonts w:hint="eastAsia" w:ascii="Times New Roman" w:hAnsi="Times New Roman" w:eastAsia="楷体" w:cs="楷体"/>
                <w:i w:val="0"/>
                <w:iCs w:val="0"/>
                <w:sz w:val="24"/>
                <w:szCs w:val="24"/>
                <w:highlight w:val="none"/>
                <w:lang w:val="en-US" w:eastAsia="zh-CN"/>
              </w:rPr>
              <w:t xml:space="preserve">       </w:t>
            </w:r>
            <w:r>
              <w:rPr>
                <w:rFonts w:hint="eastAsia" w:ascii="Times New Roman" w:hAnsi="Times New Roman" w:eastAsia="楷体" w:cs="楷体"/>
                <w:i w:val="0"/>
                <w:iCs w:val="0"/>
                <w:sz w:val="24"/>
                <w:szCs w:val="24"/>
                <w:highlight w:val="none"/>
              </w:rPr>
              <w:t>申报单位</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公章</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w:t>
            </w:r>
          </w:p>
          <w:p>
            <w:pPr>
              <w:keepNext w:val="0"/>
              <w:keepLines w:val="0"/>
              <w:widowControl/>
              <w:suppressLineNumbers w:val="0"/>
              <w:jc w:val="center"/>
              <w:textAlignment w:val="center"/>
              <w:rPr>
                <w:rFonts w:hint="eastAsia" w:ascii="Times New Roman" w:hAnsi="Times New Roman" w:eastAsia="楷体" w:cs="楷体"/>
                <w:i w:val="0"/>
                <w:iCs w:val="0"/>
                <w:color w:val="000000"/>
                <w:sz w:val="24"/>
                <w:szCs w:val="24"/>
                <w:highlight w:val="none"/>
                <w:u w:val="none"/>
              </w:rPr>
            </w:pPr>
            <w:r>
              <w:rPr>
                <w:rFonts w:hint="eastAsia" w:ascii="Times New Roman" w:hAnsi="Times New Roman" w:eastAsia="楷体" w:cs="楷体"/>
                <w:i w:val="0"/>
                <w:iCs w:val="0"/>
                <w:sz w:val="24"/>
                <w:szCs w:val="24"/>
                <w:highlight w:val="none"/>
              </w:rPr>
              <w:t xml:space="preserve"> </w:t>
            </w:r>
            <w:r>
              <w:rPr>
                <w:rFonts w:hint="eastAsia" w:ascii="Times New Roman" w:hAnsi="Times New Roman" w:eastAsia="楷体" w:cs="楷体"/>
                <w:i w:val="0"/>
                <w:iCs w:val="0"/>
                <w:sz w:val="24"/>
                <w:szCs w:val="24"/>
                <w:highlight w:val="none"/>
                <w:lang w:val="en-US" w:eastAsia="zh-CN"/>
              </w:rPr>
              <w:t xml:space="preserve">                              </w:t>
            </w:r>
            <w:r>
              <w:rPr>
                <w:rFonts w:hint="eastAsia" w:ascii="Times New Roman" w:hAnsi="Times New Roman" w:eastAsia="楷体" w:cs="楷体"/>
                <w:i w:val="0"/>
                <w:iCs w:val="0"/>
                <w:sz w:val="24"/>
                <w:szCs w:val="24"/>
                <w:highlight w:val="none"/>
              </w:rPr>
              <w:t>年   月   日</w:t>
            </w:r>
          </w:p>
        </w:tc>
      </w:tr>
    </w:tbl>
    <w:p>
      <w:pPr>
        <w:bidi w:val="0"/>
        <w:rPr>
          <w:rFonts w:hint="eastAsia"/>
          <w:lang w:val="en-US" w:eastAsia="zh-CN"/>
        </w:rPr>
      </w:pPr>
    </w:p>
    <w:p>
      <w:pPr>
        <w:pStyle w:val="3"/>
        <w:bidi w:val="0"/>
        <w:rPr>
          <w:rFonts w:hint="default" w:ascii="Times New Roman" w:hAnsi="Times New Roman" w:cs="Times New Roman"/>
          <w:highlight w:val="none"/>
        </w:rPr>
      </w:pPr>
      <w:r>
        <w:rPr>
          <w:rFonts w:hint="eastAsia" w:ascii="Times New Roman" w:hAnsi="Times New Roman" w:cs="Times New Roman"/>
          <w:highlight w:val="none"/>
          <w:lang w:val="en-US" w:eastAsia="zh-CN"/>
        </w:rPr>
        <w:t>二</w:t>
      </w:r>
      <w:r>
        <w:rPr>
          <w:rFonts w:hint="default" w:ascii="Times New Roman" w:hAnsi="Times New Roman" w:cs="Times New Roman"/>
          <w:highlight w:val="none"/>
        </w:rPr>
        <w:t>、案例详述</w:t>
      </w:r>
    </w:p>
    <w:p>
      <w:pPr>
        <w:rPr>
          <w:rFonts w:hint="default"/>
          <w:sz w:val="21"/>
          <w:szCs w:val="18"/>
          <w:highlight w:val="none"/>
        </w:rPr>
      </w:pPr>
    </w:p>
    <w:tbl>
      <w:tblPr>
        <w:tblStyle w:val="15"/>
        <w:tblW w:w="9313" w:type="dxa"/>
        <w:tblInd w:w="-3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24"/>
        <w:gridCol w:w="75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17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Style w:val="29"/>
                <w:rFonts w:hint="default" w:ascii="Times New Roman" w:hAnsi="Times New Roman" w:eastAsia="楷体" w:cs="楷体"/>
                <w:i w:val="0"/>
                <w:iCs w:val="0"/>
                <w:color w:val="000000"/>
                <w:sz w:val="24"/>
                <w:szCs w:val="24"/>
                <w:highlight w:val="none"/>
                <w:lang w:val="en-US" w:eastAsia="zh-CN" w:bidi="ar"/>
              </w:rPr>
            </w:pPr>
            <w:r>
              <w:rPr>
                <w:rFonts w:hint="default" w:ascii="Times New Roman" w:hAnsi="Times New Roman" w:eastAsia="仿宋_GB2312" w:cs="Times New Roman"/>
                <w:sz w:val="24"/>
                <w:highlight w:val="none"/>
                <w:lang w:val="en-US" w:eastAsia="zh-CN"/>
              </w:rPr>
              <w:t>(一)</w:t>
            </w:r>
            <w:r>
              <w:rPr>
                <w:rFonts w:hint="eastAsia" w:ascii="Times New Roman" w:hAnsi="Times New Roman" w:eastAsia="仿宋_GB2312" w:cs="Times New Roman"/>
                <w:sz w:val="24"/>
                <w:highlight w:val="none"/>
                <w:lang w:val="en-US" w:eastAsia="zh-CN"/>
              </w:rPr>
              <w:t>转型需求</w:t>
            </w:r>
          </w:p>
        </w:tc>
        <w:tc>
          <w:tcPr>
            <w:tcW w:w="75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center"/>
              <w:rPr>
                <w:rStyle w:val="29"/>
                <w:rFonts w:hint="eastAsia" w:ascii="Times New Roman" w:hAnsi="Times New Roman" w:eastAsia="楷体" w:cs="楷体"/>
                <w:i w:val="0"/>
                <w:iCs w:val="0"/>
                <w:color w:val="000000"/>
                <w:sz w:val="24"/>
                <w:szCs w:val="24"/>
                <w:highlight w:val="none"/>
                <w:lang w:val="en-US" w:eastAsia="zh-CN" w:bidi="ar"/>
              </w:rPr>
            </w:pPr>
            <w:r>
              <w:rPr>
                <w:rStyle w:val="29"/>
                <w:rFonts w:hint="eastAsia" w:ascii="Times New Roman" w:hAnsi="Times New Roman" w:eastAsia="楷体" w:cs="楷体"/>
                <w:b/>
                <w:bCs/>
                <w:i w:val="0"/>
                <w:iCs w:val="0"/>
                <w:color w:val="000000"/>
                <w:sz w:val="24"/>
                <w:szCs w:val="24"/>
                <w:highlight w:val="none"/>
                <w:lang w:val="en-US" w:eastAsia="zh-CN" w:bidi="ar"/>
              </w:rPr>
              <w:t>（建议篇幅：约</w:t>
            </w:r>
            <w:r>
              <w:rPr>
                <w:rStyle w:val="29"/>
                <w:rFonts w:hint="default" w:ascii="Times New Roman" w:hAnsi="Times New Roman" w:eastAsia="楷体" w:cs="楷体"/>
                <w:b/>
                <w:bCs/>
                <w:i w:val="0"/>
                <w:iCs w:val="0"/>
                <w:color w:val="000000"/>
                <w:sz w:val="24"/>
                <w:szCs w:val="24"/>
                <w:highlight w:val="none"/>
                <w:lang w:val="en-US" w:eastAsia="zh-CN" w:bidi="ar"/>
              </w:rPr>
              <w:t>500</w:t>
            </w:r>
            <w:r>
              <w:rPr>
                <w:rStyle w:val="29"/>
                <w:rFonts w:hint="eastAsia" w:ascii="Times New Roman" w:hAnsi="Times New Roman" w:eastAsia="楷体" w:cs="楷体"/>
                <w:b/>
                <w:bCs/>
                <w:i w:val="0"/>
                <w:iCs w:val="0"/>
                <w:color w:val="000000"/>
                <w:sz w:val="24"/>
                <w:szCs w:val="24"/>
                <w:highlight w:val="none"/>
                <w:lang w:val="en-US" w:eastAsia="zh-CN" w:bidi="ar"/>
              </w:rPr>
              <w:t>字）</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default" w:ascii="Times New Roman" w:hAnsi="Times New Roman" w:eastAsia="楷体" w:cs="楷体"/>
                <w:b/>
                <w:bCs/>
                <w:i w:val="0"/>
                <w:iCs w:val="0"/>
                <w:color w:val="000000"/>
                <w:sz w:val="24"/>
                <w:szCs w:val="24"/>
                <w:highlight w:val="none"/>
                <w:lang w:val="en-US" w:eastAsia="zh-CN" w:bidi="ar"/>
              </w:rPr>
              <w:t>1.</w:t>
            </w:r>
            <w:r>
              <w:rPr>
                <w:rStyle w:val="29"/>
                <w:rFonts w:hint="eastAsia" w:ascii="Times New Roman" w:hAnsi="Times New Roman" w:eastAsia="楷体" w:cs="楷体"/>
                <w:b/>
                <w:bCs/>
                <w:i w:val="0"/>
                <w:iCs w:val="0"/>
                <w:color w:val="000000"/>
                <w:sz w:val="24"/>
                <w:szCs w:val="24"/>
                <w:highlight w:val="none"/>
                <w:lang w:val="en-US" w:eastAsia="zh-CN" w:bidi="ar"/>
              </w:rPr>
              <w:t>挑战描述</w:t>
            </w:r>
            <w:r>
              <w:rPr>
                <w:rStyle w:val="29"/>
                <w:rFonts w:hint="eastAsia" w:ascii="Times New Roman" w:hAnsi="Times New Roman" w:eastAsia="楷体" w:cs="楷体"/>
                <w:i w:val="0"/>
                <w:iCs w:val="0"/>
                <w:color w:val="000000"/>
                <w:sz w:val="24"/>
                <w:szCs w:val="24"/>
                <w:highlight w:val="none"/>
                <w:lang w:val="en-US" w:eastAsia="zh-CN" w:bidi="ar"/>
              </w:rPr>
              <w:t>：请具体描述本次转型所针对的关键业务瓶颈或行业共性难题。</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default" w:ascii="Times New Roman" w:hAnsi="Times New Roman" w:eastAsia="楷体" w:cs="楷体"/>
                <w:b/>
                <w:bCs/>
                <w:i w:val="0"/>
                <w:iCs w:val="0"/>
                <w:color w:val="000000"/>
                <w:sz w:val="24"/>
                <w:szCs w:val="24"/>
                <w:highlight w:val="none"/>
                <w:lang w:val="en-US" w:eastAsia="zh-CN" w:bidi="ar"/>
              </w:rPr>
              <w:t>2.</w:t>
            </w:r>
            <w:r>
              <w:rPr>
                <w:rStyle w:val="29"/>
                <w:rFonts w:hint="eastAsia" w:ascii="Times New Roman" w:hAnsi="Times New Roman" w:eastAsia="楷体" w:cs="楷体"/>
                <w:b/>
                <w:bCs/>
                <w:i w:val="0"/>
                <w:iCs w:val="0"/>
                <w:color w:val="000000"/>
                <w:sz w:val="24"/>
                <w:szCs w:val="24"/>
                <w:highlight w:val="none"/>
                <w:lang w:val="en-US" w:eastAsia="zh-CN" w:bidi="ar"/>
              </w:rPr>
              <w:t>挑战分析</w:t>
            </w:r>
            <w:r>
              <w:rPr>
                <w:rStyle w:val="29"/>
                <w:rFonts w:hint="eastAsia" w:ascii="Times New Roman" w:hAnsi="Times New Roman" w:eastAsia="楷体" w:cs="楷体"/>
                <w:i w:val="0"/>
                <w:iCs w:val="0"/>
                <w:color w:val="000000"/>
                <w:sz w:val="24"/>
                <w:szCs w:val="24"/>
                <w:highlight w:val="none"/>
                <w:lang w:val="en-US" w:eastAsia="zh-CN" w:bidi="ar"/>
              </w:rPr>
              <w:t>：请基于上述描述，分析该挑战对企业的重要性、解决的迫切性，及其在行业中的前瞻性或代表性。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15" w:hRule="atLeast"/>
        </w:trPr>
        <w:tc>
          <w:tcPr>
            <w:tcW w:w="17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Style w:val="29"/>
                <w:rFonts w:hint="default" w:ascii="Times New Roman" w:hAnsi="Times New Roman" w:eastAsia="楷体" w:cs="楷体"/>
                <w:i w:val="0"/>
                <w:iCs w:val="0"/>
                <w:color w:val="000000"/>
                <w:sz w:val="24"/>
                <w:szCs w:val="24"/>
                <w:highlight w:val="none"/>
                <w:lang w:val="en-US" w:eastAsia="zh-CN" w:bidi="ar"/>
              </w:rPr>
            </w:pPr>
            <w:r>
              <w:rPr>
                <w:rFonts w:hint="default" w:ascii="Times New Roman" w:hAnsi="Times New Roman" w:eastAsia="仿宋_GB2312" w:cs="Times New Roman"/>
                <w:sz w:val="24"/>
                <w:highlight w:val="none"/>
                <w:lang w:val="en-US" w:eastAsia="zh-CN"/>
              </w:rPr>
              <w:t>(二)</w:t>
            </w:r>
            <w:r>
              <w:rPr>
                <w:rFonts w:hint="eastAsia" w:ascii="Times New Roman" w:hAnsi="Times New Roman" w:eastAsia="仿宋_GB2312" w:cs="Times New Roman"/>
                <w:sz w:val="24"/>
                <w:highlight w:val="none"/>
                <w:lang w:val="en-US" w:eastAsia="zh-CN"/>
              </w:rPr>
              <w:t>解决方案</w:t>
            </w:r>
          </w:p>
        </w:tc>
        <w:tc>
          <w:tcPr>
            <w:tcW w:w="75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jc w:val="both"/>
              <w:textAlignment w:val="center"/>
              <w:rPr>
                <w:rStyle w:val="29"/>
                <w:rFonts w:hint="eastAsia" w:ascii="Times New Roman" w:hAnsi="Times New Roman" w:eastAsia="楷体" w:cs="楷体"/>
                <w:i w:val="0"/>
                <w:iCs w:val="0"/>
                <w:color w:val="000000"/>
                <w:sz w:val="24"/>
                <w:szCs w:val="24"/>
                <w:highlight w:val="none"/>
                <w:lang w:val="en-US" w:eastAsia="zh-CN" w:bidi="ar"/>
              </w:rPr>
            </w:pPr>
            <w:r>
              <w:rPr>
                <w:rStyle w:val="29"/>
                <w:rFonts w:hint="eastAsia" w:ascii="Times New Roman" w:hAnsi="Times New Roman" w:eastAsia="楷体" w:cs="楷体"/>
                <w:b/>
                <w:bCs/>
                <w:i w:val="0"/>
                <w:iCs w:val="0"/>
                <w:color w:val="000000"/>
                <w:sz w:val="24"/>
                <w:szCs w:val="24"/>
                <w:highlight w:val="none"/>
                <w:lang w:val="en-US" w:eastAsia="zh-CN" w:bidi="ar"/>
              </w:rPr>
              <w:t>（建议篇幅：约1500字）</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b/>
                <w:bCs/>
                <w:i w:val="0"/>
                <w:iCs w:val="0"/>
                <w:color w:val="000000"/>
                <w:sz w:val="24"/>
                <w:szCs w:val="24"/>
                <w:highlight w:val="none"/>
                <w:lang w:val="en-US" w:eastAsia="zh-CN" w:bidi="ar"/>
              </w:rPr>
              <w:t>1.解决方案详述</w:t>
            </w:r>
            <w:r>
              <w:rPr>
                <w:rStyle w:val="29"/>
                <w:rFonts w:hint="eastAsia" w:ascii="Times New Roman" w:hAnsi="Times New Roman" w:eastAsia="楷体" w:cs="楷体"/>
                <w:i w:val="0"/>
                <w:iCs w:val="0"/>
                <w:color w:val="000000"/>
                <w:sz w:val="24"/>
                <w:szCs w:val="24"/>
                <w:highlight w:val="none"/>
                <w:lang w:val="en-US" w:eastAsia="zh-CN" w:bidi="ar"/>
              </w:rPr>
              <w:t>：请详细阐述您为实现目标而采取的具体解决方案，包括关键的业务流程再造和技术应用细节。</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b/>
                <w:bCs/>
                <w:i w:val="0"/>
                <w:iCs w:val="0"/>
                <w:color w:val="000000"/>
                <w:sz w:val="24"/>
                <w:szCs w:val="24"/>
                <w:highlight w:val="none"/>
                <w:lang w:val="en-US" w:eastAsia="zh-CN" w:bidi="ar"/>
              </w:rPr>
              <w:t>2.模式创新性分析</w:t>
            </w:r>
            <w:r>
              <w:rPr>
                <w:rStyle w:val="29"/>
                <w:rFonts w:hint="eastAsia" w:ascii="Times New Roman" w:hAnsi="Times New Roman" w:eastAsia="楷体" w:cs="楷体"/>
                <w:i w:val="0"/>
                <w:iCs w:val="0"/>
                <w:color w:val="000000"/>
                <w:sz w:val="24"/>
                <w:szCs w:val="24"/>
                <w:highlight w:val="none"/>
                <w:lang w:val="en-US" w:eastAsia="zh-CN" w:bidi="ar"/>
              </w:rPr>
              <w:t>：请基于您的方案论述，相较于行业通行的数字化转型做法，本案例的解决方案在思路、架构、技术融合或资源整合模式上，体现了哪些</w:t>
            </w:r>
            <w:r>
              <w:rPr>
                <w:rStyle w:val="29"/>
                <w:rFonts w:hint="eastAsia" w:ascii="Times New Roman" w:hAnsi="Times New Roman" w:eastAsia="黑体" w:cs="黑体"/>
                <w:i w:val="0"/>
                <w:iCs w:val="0"/>
                <w:color w:val="000000"/>
                <w:sz w:val="24"/>
                <w:szCs w:val="24"/>
                <w:highlight w:val="none"/>
                <w:lang w:val="en-US" w:eastAsia="zh-CN" w:bidi="ar"/>
              </w:rPr>
              <w:t>与众不同，具有领航价值</w:t>
            </w:r>
            <w:r>
              <w:rPr>
                <w:rStyle w:val="29"/>
                <w:rFonts w:hint="eastAsia" w:ascii="Times New Roman" w:hAnsi="Times New Roman" w:eastAsia="楷体" w:cs="楷体"/>
                <w:i w:val="0"/>
                <w:iCs w:val="0"/>
                <w:color w:val="000000"/>
                <w:sz w:val="24"/>
                <w:szCs w:val="24"/>
                <w:highlight w:val="none"/>
                <w:lang w:val="en-US" w:eastAsia="zh-CN" w:bidi="ar"/>
              </w:rPr>
              <w:t>的“新模式”特征？（下述示例方向仅供参考，案例描述可不局限于示例内容）</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cs="仿宋_GB2312"/>
                <w:i w:val="0"/>
                <w:iCs w:val="0"/>
                <w:color w:val="000000"/>
                <w:sz w:val="24"/>
                <w:szCs w:val="24"/>
                <w:highlight w:val="none"/>
                <w:lang w:val="en-US" w:eastAsia="zh-CN" w:bidi="ar"/>
              </w:rPr>
              <w:t xml:space="preserve">   </w:t>
            </w:r>
            <w:r>
              <w:rPr>
                <w:rStyle w:val="29"/>
                <w:rFonts w:hint="eastAsia" w:ascii="Times New Roman" w:hAnsi="Times New Roman" w:eastAsia="楷体" w:cs="楷体"/>
                <w:b/>
                <w:bCs/>
                <w:i w:val="0"/>
                <w:iCs w:val="0"/>
                <w:color w:val="000000"/>
                <w:sz w:val="24"/>
                <w:szCs w:val="24"/>
                <w:highlight w:val="none"/>
                <w:lang w:val="en-US" w:eastAsia="zh-CN" w:bidi="ar"/>
              </w:rPr>
              <w:t xml:space="preserve"> </w:t>
            </w:r>
            <w:r>
              <w:rPr>
                <w:rStyle w:val="29"/>
                <w:rFonts w:hint="eastAsia" w:ascii="Times New Roman" w:hAnsi="Times New Roman" w:eastAsia="黑体" w:cs="黑体"/>
                <w:b w:val="0"/>
                <w:bCs w:val="0"/>
                <w:i w:val="0"/>
                <w:iCs w:val="0"/>
                <w:color w:val="000000"/>
                <w:sz w:val="24"/>
                <w:szCs w:val="24"/>
                <w:highlight w:val="none"/>
                <w:lang w:val="en-US" w:eastAsia="zh-CN" w:bidi="ar"/>
              </w:rPr>
              <w:t>示例1（服务化转型）</w:t>
            </w:r>
            <w:r>
              <w:rPr>
                <w:rStyle w:val="29"/>
                <w:rFonts w:hint="eastAsia" w:ascii="Times New Roman" w:hAnsi="Times New Roman" w:eastAsia="楷体" w:cs="楷体"/>
                <w:i w:val="0"/>
                <w:iCs w:val="0"/>
                <w:color w:val="000000"/>
                <w:sz w:val="24"/>
                <w:szCs w:val="24"/>
                <w:highlight w:val="none"/>
                <w:lang w:val="en-US" w:eastAsia="zh-CN" w:bidi="ar"/>
              </w:rPr>
              <w:t>：摒弃传统的“卖设备”模式，创新地采用“产品即服务”模式，向客户提供“设备健康管理”订阅服务，将一次性交易变为持续的价值共创。</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i w:val="0"/>
                <w:iCs w:val="0"/>
                <w:color w:val="000000"/>
                <w:sz w:val="24"/>
                <w:szCs w:val="24"/>
                <w:highlight w:val="none"/>
                <w:lang w:val="en-US" w:eastAsia="zh-CN" w:bidi="ar"/>
              </w:rPr>
              <w:t xml:space="preserve">   </w:t>
            </w:r>
            <w:r>
              <w:rPr>
                <w:rStyle w:val="29"/>
                <w:rFonts w:hint="eastAsia" w:ascii="Times New Roman" w:hAnsi="Times New Roman" w:eastAsia="黑体" w:cs="黑体"/>
                <w:b w:val="0"/>
                <w:bCs w:val="0"/>
                <w:i w:val="0"/>
                <w:iCs w:val="0"/>
                <w:color w:val="000000"/>
                <w:sz w:val="24"/>
                <w:szCs w:val="24"/>
                <w:highlight w:val="none"/>
                <w:lang w:val="en-US" w:eastAsia="zh-CN" w:bidi="ar"/>
              </w:rPr>
              <w:t xml:space="preserve"> 示例2（“链式”转型）</w:t>
            </w:r>
            <w:r>
              <w:rPr>
                <w:rStyle w:val="29"/>
                <w:rFonts w:hint="eastAsia" w:ascii="Times New Roman" w:hAnsi="Times New Roman" w:eastAsia="楷体" w:cs="楷体"/>
                <w:i w:val="0"/>
                <w:iCs w:val="0"/>
                <w:color w:val="000000"/>
                <w:sz w:val="24"/>
                <w:szCs w:val="24"/>
                <w:highlight w:val="none"/>
                <w:lang w:val="en-US" w:eastAsia="zh-CN" w:bidi="ar"/>
              </w:rPr>
              <w:t>：打破与下游“链主”企业间的订单墙，通过数据接口打通双方的研发、生产等信息系统，将零部件供应无缝嵌入到“链主”的柔性生产节拍中，形成敏捷、透明的“链式”协同新模式。</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i w:val="0"/>
                <w:iCs w:val="0"/>
                <w:color w:val="000000"/>
                <w:sz w:val="24"/>
                <w:szCs w:val="24"/>
                <w:highlight w:val="none"/>
                <w:lang w:val="en-US" w:eastAsia="zh-CN" w:bidi="ar"/>
              </w:rPr>
              <w:t xml:space="preserve">   </w:t>
            </w:r>
            <w:r>
              <w:rPr>
                <w:rStyle w:val="29"/>
                <w:rFonts w:hint="eastAsia" w:ascii="Times New Roman" w:hAnsi="Times New Roman" w:eastAsia="楷体" w:cs="楷体"/>
                <w:b/>
                <w:bCs/>
                <w:i w:val="0"/>
                <w:iCs w:val="0"/>
                <w:color w:val="000000"/>
                <w:sz w:val="24"/>
                <w:szCs w:val="24"/>
                <w:highlight w:val="none"/>
                <w:lang w:val="en-US" w:eastAsia="zh-CN" w:bidi="ar"/>
              </w:rPr>
              <w:t xml:space="preserve"> </w:t>
            </w:r>
            <w:r>
              <w:rPr>
                <w:rStyle w:val="29"/>
                <w:rFonts w:hint="eastAsia" w:ascii="Times New Roman" w:hAnsi="Times New Roman" w:eastAsia="黑体" w:cs="黑体"/>
                <w:b w:val="0"/>
                <w:bCs w:val="0"/>
                <w:i w:val="0"/>
                <w:iCs w:val="0"/>
                <w:color w:val="000000"/>
                <w:sz w:val="24"/>
                <w:szCs w:val="24"/>
                <w:highlight w:val="none"/>
                <w:lang w:val="en-US" w:eastAsia="zh-CN" w:bidi="ar"/>
              </w:rPr>
              <w:t>示例3（AI驱动的研发创新）</w:t>
            </w:r>
            <w:r>
              <w:rPr>
                <w:rStyle w:val="29"/>
                <w:rFonts w:hint="eastAsia" w:ascii="Times New Roman" w:hAnsi="Times New Roman" w:eastAsia="楷体" w:cs="楷体"/>
                <w:i w:val="0"/>
                <w:iCs w:val="0"/>
                <w:color w:val="000000"/>
                <w:sz w:val="24"/>
                <w:szCs w:val="24"/>
                <w:highlight w:val="none"/>
                <w:lang w:val="en-US" w:eastAsia="zh-CN" w:bidi="ar"/>
              </w:rPr>
              <w:t>：由依赖专家经验的“试错式”研发，转变为由AI驱动的“预测式”研发。通过构建新材料预测平台，学习海量数据并预测最优配方与工艺，显著降低试错成本，将研发周期由数月缩短至数周。</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i w:val="0"/>
                <w:iCs w:val="0"/>
                <w:color w:val="000000"/>
                <w:sz w:val="24"/>
                <w:szCs w:val="24"/>
                <w:highlight w:val="none"/>
                <w:lang w:val="en-US" w:eastAsia="zh-CN" w:bidi="ar"/>
              </w:rPr>
              <w:t xml:space="preserve">   </w:t>
            </w:r>
            <w:r>
              <w:rPr>
                <w:rStyle w:val="29"/>
                <w:rFonts w:hint="eastAsia" w:ascii="Times New Roman" w:hAnsi="Times New Roman" w:eastAsia="楷体" w:cs="楷体"/>
                <w:b/>
                <w:bCs/>
                <w:i w:val="0"/>
                <w:iCs w:val="0"/>
                <w:color w:val="000000"/>
                <w:sz w:val="24"/>
                <w:szCs w:val="24"/>
                <w:highlight w:val="none"/>
                <w:lang w:val="en-US" w:eastAsia="zh-CN" w:bidi="ar"/>
              </w:rPr>
              <w:t xml:space="preserve"> </w:t>
            </w:r>
            <w:r>
              <w:rPr>
                <w:rStyle w:val="29"/>
                <w:rFonts w:hint="eastAsia" w:ascii="Times New Roman" w:hAnsi="Times New Roman" w:eastAsia="黑体" w:cs="黑体"/>
                <w:b w:val="0"/>
                <w:bCs w:val="0"/>
                <w:i w:val="0"/>
                <w:iCs w:val="0"/>
                <w:color w:val="000000"/>
                <w:sz w:val="24"/>
                <w:szCs w:val="24"/>
                <w:highlight w:val="none"/>
                <w:lang w:val="en-US" w:eastAsia="zh-CN" w:bidi="ar"/>
              </w:rPr>
              <w:t>示例4（“虚实共生”的生产运营）</w:t>
            </w:r>
            <w:r>
              <w:rPr>
                <w:rStyle w:val="29"/>
                <w:rFonts w:hint="eastAsia" w:ascii="Times New Roman" w:hAnsi="Times New Roman" w:eastAsia="楷体" w:cs="楷体"/>
                <w:i w:val="0"/>
                <w:iCs w:val="0"/>
                <w:color w:val="000000"/>
                <w:sz w:val="24"/>
                <w:szCs w:val="24"/>
                <w:highlight w:val="none"/>
                <w:lang w:val="en-US" w:eastAsia="zh-CN" w:bidi="ar"/>
              </w:rPr>
              <w:t>：在研发新设备时，摒弃“制造物理样机-测试-修改”的传统路径。通过构建完整的数字孪生模型，邀请客户在虚拟环境中进行“云测试”，提前暴露设计和使用问题。</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b/>
                <w:bCs/>
                <w:i w:val="0"/>
                <w:iCs w:val="0"/>
                <w:color w:val="000000"/>
                <w:sz w:val="24"/>
                <w:szCs w:val="24"/>
                <w:highlight w:val="none"/>
                <w:lang w:val="en-US" w:eastAsia="zh-CN" w:bidi="ar"/>
              </w:rPr>
              <w:t>3.实施过程</w:t>
            </w:r>
            <w:r>
              <w:rPr>
                <w:rStyle w:val="29"/>
                <w:rFonts w:hint="eastAsia" w:ascii="Times New Roman" w:hAnsi="Times New Roman" w:eastAsia="楷体" w:cs="楷体"/>
                <w:i w:val="0"/>
                <w:iCs w:val="0"/>
                <w:color w:val="000000"/>
                <w:sz w:val="24"/>
                <w:szCs w:val="24"/>
                <w:highlight w:val="none"/>
                <w:lang w:val="en-US" w:eastAsia="zh-CN" w:bidi="ar"/>
              </w:rPr>
              <w:t>：请简述在推动这一创新模式落地时，在组织、人才、流程等方面采取了哪些关键的配套措施？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75" w:hRule="atLeast"/>
        </w:trPr>
        <w:tc>
          <w:tcPr>
            <w:tcW w:w="17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Style w:val="29"/>
                <w:rFonts w:hint="default" w:ascii="Times New Roman" w:hAnsi="Times New Roman" w:eastAsia="楷体" w:cs="楷体"/>
                <w:i w:val="0"/>
                <w:iCs w:val="0"/>
                <w:color w:val="000000"/>
                <w:sz w:val="24"/>
                <w:szCs w:val="24"/>
                <w:highlight w:val="none"/>
                <w:lang w:val="en-US" w:eastAsia="zh-CN" w:bidi="ar"/>
              </w:rPr>
            </w:pPr>
            <w:r>
              <w:rPr>
                <w:rFonts w:hint="default" w:ascii="Times New Roman" w:hAnsi="Times New Roman" w:eastAsia="仿宋_GB2312" w:cs="Times New Roman"/>
                <w:sz w:val="24"/>
                <w:highlight w:val="none"/>
                <w:lang w:val="en-US" w:eastAsia="zh-CN"/>
              </w:rPr>
              <w:t>(三)</w:t>
            </w:r>
            <w:r>
              <w:rPr>
                <w:rFonts w:hint="eastAsia" w:ascii="Times New Roman" w:hAnsi="Times New Roman" w:eastAsia="仿宋_GB2312" w:cs="Times New Roman"/>
                <w:sz w:val="24"/>
                <w:highlight w:val="none"/>
                <w:lang w:val="en-US" w:eastAsia="zh-CN"/>
              </w:rPr>
              <w:t>实现成效</w:t>
            </w:r>
          </w:p>
        </w:tc>
        <w:tc>
          <w:tcPr>
            <w:tcW w:w="75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center"/>
              <w:rPr>
                <w:rStyle w:val="29"/>
                <w:rFonts w:hint="eastAsia" w:ascii="Times New Roman" w:hAnsi="Times New Roman" w:eastAsia="楷体" w:cs="楷体"/>
                <w:i w:val="0"/>
                <w:iCs w:val="0"/>
                <w:color w:val="000000"/>
                <w:sz w:val="24"/>
                <w:szCs w:val="24"/>
                <w:highlight w:val="none"/>
                <w:lang w:val="en-US" w:eastAsia="zh-CN" w:bidi="ar"/>
              </w:rPr>
            </w:pPr>
            <w:r>
              <w:rPr>
                <w:rStyle w:val="29"/>
                <w:rFonts w:hint="eastAsia" w:ascii="Times New Roman" w:hAnsi="Times New Roman" w:eastAsia="楷体" w:cs="楷体"/>
                <w:b/>
                <w:bCs/>
                <w:i w:val="0"/>
                <w:iCs w:val="0"/>
                <w:color w:val="000000"/>
                <w:sz w:val="24"/>
                <w:szCs w:val="24"/>
                <w:highlight w:val="none"/>
                <w:lang w:val="en-US" w:eastAsia="zh-CN" w:bidi="ar"/>
              </w:rPr>
              <w:t>（建议篇幅：约1000字）</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b/>
                <w:bCs/>
                <w:i w:val="0"/>
                <w:iCs w:val="0"/>
                <w:color w:val="000000"/>
                <w:sz w:val="24"/>
                <w:szCs w:val="24"/>
                <w:highlight w:val="none"/>
                <w:lang w:val="en-US" w:eastAsia="zh-CN" w:bidi="ar"/>
              </w:rPr>
              <w:t>1.核心成效数据</w:t>
            </w:r>
            <w:r>
              <w:rPr>
                <w:rStyle w:val="29"/>
                <w:rFonts w:hint="eastAsia" w:ascii="Times New Roman" w:hAnsi="Times New Roman" w:eastAsia="楷体" w:cs="楷体"/>
                <w:i w:val="0"/>
                <w:iCs w:val="0"/>
                <w:color w:val="000000"/>
                <w:sz w:val="24"/>
                <w:szCs w:val="24"/>
                <w:highlight w:val="none"/>
                <w:lang w:val="en-US" w:eastAsia="zh-CN" w:bidi="ar"/>
              </w:rPr>
              <w:t>：请提供转型前后或与行业标杆对比的关键绩效指标（KPI）数据，客观展示转型成效。</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b/>
                <w:bCs/>
                <w:i w:val="0"/>
                <w:iCs w:val="0"/>
                <w:color w:val="000000"/>
                <w:sz w:val="24"/>
                <w:szCs w:val="24"/>
                <w:highlight w:val="none"/>
                <w:lang w:val="en-US" w:eastAsia="zh-CN" w:bidi="ar"/>
              </w:rPr>
              <w:t>2.成效显著性分析</w:t>
            </w:r>
            <w:r>
              <w:rPr>
                <w:rStyle w:val="29"/>
                <w:rFonts w:hint="eastAsia" w:ascii="Times New Roman" w:hAnsi="Times New Roman" w:eastAsia="楷体" w:cs="楷体"/>
                <w:i w:val="0"/>
                <w:iCs w:val="0"/>
                <w:color w:val="000000"/>
                <w:sz w:val="24"/>
                <w:szCs w:val="24"/>
                <w:highlight w:val="none"/>
                <w:lang w:val="en-US" w:eastAsia="zh-CN" w:bidi="ar"/>
              </w:rPr>
              <w:t>：请基于上述数据，论述本次转型所取得的成效为何是“跨越式”的，而不仅是“渐进式”的改善。</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b/>
                <w:bCs/>
                <w:i w:val="0"/>
                <w:iCs w:val="0"/>
                <w:color w:val="000000"/>
                <w:sz w:val="24"/>
                <w:szCs w:val="24"/>
                <w:highlight w:val="none"/>
                <w:lang w:val="en-US" w:eastAsia="zh-CN" w:bidi="ar"/>
              </w:rPr>
              <w:t>3.核心能力描述</w:t>
            </w:r>
            <w:r>
              <w:rPr>
                <w:rStyle w:val="29"/>
                <w:rFonts w:hint="eastAsia" w:ascii="Times New Roman" w:hAnsi="Times New Roman" w:eastAsia="楷体" w:cs="楷体"/>
                <w:i w:val="0"/>
                <w:iCs w:val="0"/>
                <w:color w:val="000000"/>
                <w:sz w:val="24"/>
                <w:szCs w:val="24"/>
                <w:highlight w:val="none"/>
                <w:lang w:val="en-US" w:eastAsia="zh-CN" w:bidi="ar"/>
              </w:rPr>
              <w:t>：请具体描述本次转型为企业带来的、全新的核心竞争力是什么？</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b/>
                <w:bCs/>
                <w:i w:val="0"/>
                <w:iCs w:val="0"/>
                <w:color w:val="000000"/>
                <w:sz w:val="24"/>
                <w:szCs w:val="24"/>
                <w:highlight w:val="none"/>
                <w:lang w:val="en-US" w:eastAsia="zh-CN" w:bidi="ar"/>
              </w:rPr>
              <w:t>4.能力战略价值分析</w:t>
            </w:r>
            <w:r>
              <w:rPr>
                <w:rStyle w:val="29"/>
                <w:rFonts w:hint="eastAsia" w:ascii="Times New Roman" w:hAnsi="Times New Roman" w:eastAsia="楷体" w:cs="楷体"/>
                <w:i w:val="0"/>
                <w:iCs w:val="0"/>
                <w:color w:val="000000"/>
                <w:sz w:val="24"/>
                <w:szCs w:val="24"/>
                <w:highlight w:val="none"/>
                <w:lang w:val="en-US" w:eastAsia="zh-CN" w:bidi="ar"/>
              </w:rPr>
              <w:t>：请论述这项新能力如何支撑企业进入新市场、服务新客户或提供全新的价值主张。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5" w:hRule="atLeast"/>
        </w:trPr>
        <w:tc>
          <w:tcPr>
            <w:tcW w:w="17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Style w:val="29"/>
                <w:rFonts w:hint="default" w:ascii="Times New Roman" w:hAnsi="Times New Roman" w:eastAsia="楷体" w:cs="楷体"/>
                <w:i w:val="0"/>
                <w:iCs w:val="0"/>
                <w:color w:val="000000"/>
                <w:sz w:val="24"/>
                <w:szCs w:val="24"/>
                <w:highlight w:val="none"/>
                <w:lang w:val="en-US" w:eastAsia="zh-CN" w:bidi="ar"/>
              </w:rPr>
            </w:pPr>
            <w:r>
              <w:rPr>
                <w:rFonts w:hint="default" w:ascii="Times New Roman" w:hAnsi="Times New Roman" w:eastAsia="仿宋_GB2312" w:cs="Times New Roman"/>
                <w:sz w:val="24"/>
                <w:highlight w:val="none"/>
                <w:lang w:val="en-US" w:eastAsia="zh-CN"/>
              </w:rPr>
              <w:t>(四)示范推广</w:t>
            </w:r>
          </w:p>
        </w:tc>
        <w:tc>
          <w:tcPr>
            <w:tcW w:w="75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center"/>
              <w:rPr>
                <w:rStyle w:val="29"/>
                <w:rFonts w:hint="eastAsia" w:ascii="Times New Roman" w:hAnsi="Times New Roman" w:eastAsia="楷体" w:cs="楷体"/>
                <w:i w:val="0"/>
                <w:iCs w:val="0"/>
                <w:color w:val="000000"/>
                <w:sz w:val="24"/>
                <w:szCs w:val="24"/>
                <w:highlight w:val="none"/>
                <w:lang w:val="en-US" w:eastAsia="zh-CN" w:bidi="ar"/>
              </w:rPr>
            </w:pPr>
            <w:r>
              <w:rPr>
                <w:rStyle w:val="29"/>
                <w:rFonts w:hint="eastAsia" w:ascii="Times New Roman" w:hAnsi="Times New Roman" w:eastAsia="楷体" w:cs="楷体"/>
                <w:b/>
                <w:bCs/>
                <w:i w:val="0"/>
                <w:iCs w:val="0"/>
                <w:color w:val="000000"/>
                <w:sz w:val="24"/>
                <w:szCs w:val="24"/>
                <w:highlight w:val="none"/>
                <w:lang w:val="en-US" w:eastAsia="zh-CN" w:bidi="ar"/>
              </w:rPr>
              <w:t>（建议篇幅：约500字）</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b/>
                <w:bCs/>
                <w:i w:val="0"/>
                <w:iCs w:val="0"/>
                <w:color w:val="000000"/>
                <w:sz w:val="24"/>
                <w:szCs w:val="24"/>
                <w:highlight w:val="none"/>
                <w:lang w:val="en-US" w:eastAsia="zh-CN" w:bidi="ar"/>
              </w:rPr>
              <w:t>1.核心经验总结</w:t>
            </w:r>
            <w:r>
              <w:rPr>
                <w:rStyle w:val="29"/>
                <w:rFonts w:hint="eastAsia" w:ascii="Times New Roman" w:hAnsi="Times New Roman" w:eastAsia="楷体" w:cs="楷体"/>
                <w:i w:val="0"/>
                <w:iCs w:val="0"/>
                <w:color w:val="000000"/>
                <w:sz w:val="24"/>
                <w:szCs w:val="24"/>
                <w:highlight w:val="none"/>
                <w:lang w:val="en-US" w:eastAsia="zh-CN" w:bidi="ar"/>
              </w:rPr>
              <w:t>：请系统性地总结本次成功实践中最关键的、可供借鉴的经验与方法论。</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b/>
                <w:bCs/>
                <w:i w:val="0"/>
                <w:iCs w:val="0"/>
                <w:color w:val="000000"/>
                <w:sz w:val="24"/>
                <w:szCs w:val="24"/>
                <w:highlight w:val="none"/>
                <w:lang w:val="en-US" w:eastAsia="zh-CN" w:bidi="ar"/>
              </w:rPr>
              <w:t>2.模式推广性分析</w:t>
            </w:r>
            <w:r>
              <w:rPr>
                <w:rStyle w:val="29"/>
                <w:rFonts w:hint="eastAsia" w:ascii="Times New Roman" w:hAnsi="Times New Roman" w:eastAsia="楷体" w:cs="楷体"/>
                <w:i w:val="0"/>
                <w:iCs w:val="0"/>
                <w:color w:val="000000"/>
                <w:sz w:val="24"/>
                <w:szCs w:val="24"/>
                <w:highlight w:val="none"/>
                <w:lang w:val="en-US" w:eastAsia="zh-CN" w:bidi="ar"/>
              </w:rPr>
              <w:t>：请论述这些经验与方法论，为何对于同行业、同类型企业具有可借鉴、可推广的价值。</w:t>
            </w:r>
            <w:r>
              <w:rPr>
                <w:rStyle w:val="29"/>
                <w:rFonts w:hint="eastAsia" w:ascii="Times New Roman" w:hAnsi="Times New Roman" w:eastAsia="楷体" w:cs="楷体"/>
                <w:i w:val="0"/>
                <w:iCs w:val="0"/>
                <w:color w:val="000000"/>
                <w:sz w:val="24"/>
                <w:szCs w:val="24"/>
                <w:highlight w:val="none"/>
                <w:lang w:val="en-US" w:eastAsia="zh-CN" w:bidi="ar"/>
              </w:rPr>
              <w:br w:type="textWrapping"/>
            </w:r>
            <w:r>
              <w:rPr>
                <w:rStyle w:val="29"/>
                <w:rFonts w:hint="eastAsia" w:ascii="Times New Roman" w:hAnsi="Times New Roman" w:eastAsia="楷体" w:cs="楷体"/>
                <w:b/>
                <w:bCs/>
                <w:i w:val="0"/>
                <w:iCs w:val="0"/>
                <w:color w:val="000000"/>
                <w:sz w:val="24"/>
                <w:szCs w:val="24"/>
                <w:highlight w:val="none"/>
                <w:lang w:val="en-US" w:eastAsia="zh-CN" w:bidi="ar"/>
              </w:rPr>
              <w:t>3.关键启示与建议</w:t>
            </w:r>
            <w:r>
              <w:rPr>
                <w:rStyle w:val="29"/>
                <w:rFonts w:hint="eastAsia" w:ascii="Times New Roman" w:hAnsi="Times New Roman" w:eastAsia="楷体" w:cs="楷体"/>
                <w:i w:val="0"/>
                <w:iCs w:val="0"/>
                <w:color w:val="000000"/>
                <w:sz w:val="24"/>
                <w:szCs w:val="24"/>
                <w:highlight w:val="none"/>
                <w:lang w:val="en-US" w:eastAsia="zh-CN" w:bidi="ar"/>
              </w:rPr>
              <w:t>：请分享本次探索给贵企业带来的最重要的思想转变或认知突破，并为其他中小企业提供具体的行动建议与风险规避提示。</w:t>
            </w:r>
          </w:p>
        </w:tc>
      </w:tr>
    </w:tbl>
    <w:p>
      <w:pPr>
        <w:rPr>
          <w:highlight w:val="none"/>
        </w:rPr>
      </w:pPr>
    </w:p>
    <w:p>
      <w:pPr>
        <w:pStyle w:val="3"/>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highlight w:val="none"/>
        </w:rPr>
      </w:pPr>
      <w:r>
        <w:rPr>
          <w:rFonts w:hint="eastAsia" w:ascii="Times New Roman" w:hAnsi="Times New Roman" w:cs="Times New Roman"/>
          <w:highlight w:val="none"/>
          <w:lang w:val="en-US" w:eastAsia="zh-CN"/>
        </w:rPr>
        <w:t>三</w:t>
      </w:r>
      <w:r>
        <w:rPr>
          <w:rFonts w:hint="default" w:ascii="Times New Roman" w:hAnsi="Times New Roman" w:cs="Times New Roman"/>
          <w:highlight w:val="none"/>
        </w:rPr>
        <w:t>、相关附件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cs="Times New Roman"/>
          <w:szCs w:val="32"/>
          <w:highlight w:val="none"/>
          <w:lang w:val="en-US"/>
        </w:rPr>
      </w:pPr>
      <w:r>
        <w:rPr>
          <w:rFonts w:hint="default" w:ascii="Times New Roman" w:hAnsi="Times New Roman" w:cs="Times New Roman"/>
          <w:szCs w:val="32"/>
          <w:highlight w:val="none"/>
        </w:rPr>
        <w:t>1.</w:t>
      </w:r>
      <w:r>
        <w:rPr>
          <w:rFonts w:hint="default" w:ascii="Times New Roman" w:hAnsi="Times New Roman" w:cs="Times New Roman"/>
          <w:szCs w:val="32"/>
          <w:highlight w:val="none"/>
          <w:lang w:val="en-US" w:eastAsia="zh-CN"/>
        </w:rPr>
        <w:t>企业近三年财务审计报告。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cs="Times New Roman"/>
          <w:szCs w:val="32"/>
          <w:highlight w:val="none"/>
          <w:lang w:val="en-US" w:eastAsia="zh-CN"/>
        </w:rPr>
      </w:pPr>
      <w:r>
        <w:rPr>
          <w:rFonts w:hint="default" w:ascii="Times New Roman" w:hAnsi="Times New Roman" w:cs="Times New Roman"/>
          <w:szCs w:val="32"/>
          <w:highlight w:val="none"/>
          <w:lang w:val="en-US" w:eastAsia="zh-CN"/>
        </w:rPr>
        <w:t>2.企业信用等级证书。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cs="Times New Roman"/>
          <w:szCs w:val="32"/>
          <w:highlight w:val="none"/>
          <w:lang w:val="en-US" w:eastAsia="zh-CN"/>
        </w:rPr>
      </w:pPr>
      <w:r>
        <w:rPr>
          <w:rFonts w:hint="default" w:ascii="Times New Roman" w:hAnsi="Times New Roman" w:cs="Times New Roman"/>
          <w:szCs w:val="32"/>
          <w:highlight w:val="none"/>
          <w:lang w:val="en-US" w:eastAsia="zh-CN"/>
        </w:rPr>
        <w:t>3.获奖证书。（如有）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cs="Times New Roman"/>
          <w:szCs w:val="32"/>
          <w:highlight w:val="none"/>
          <w:lang w:val="en-US" w:eastAsia="zh-CN"/>
        </w:rPr>
      </w:pPr>
      <w:r>
        <w:rPr>
          <w:rFonts w:hint="default" w:ascii="Times New Roman" w:hAnsi="Times New Roman" w:cs="Times New Roman"/>
          <w:szCs w:val="32"/>
          <w:highlight w:val="none"/>
          <w:lang w:val="en-US" w:eastAsia="zh-CN"/>
        </w:rPr>
        <w:t>4.中小企业数字化水平等级测评报告（</w:t>
      </w:r>
      <w:r>
        <w:rPr>
          <w:rFonts w:hint="eastAsia" w:ascii="Times New Roman" w:hAnsi="Times New Roman" w:cs="Times New Roman"/>
          <w:szCs w:val="32"/>
          <w:highlight w:val="none"/>
          <w:lang w:val="en-US" w:eastAsia="zh-CN"/>
        </w:rPr>
        <w:t>根据</w:t>
      </w:r>
      <w:r>
        <w:rPr>
          <w:rFonts w:hint="default" w:ascii="Times New Roman" w:hAnsi="Times New Roman" w:cs="Times New Roman"/>
          <w:szCs w:val="32"/>
          <w:highlight w:val="none"/>
          <w:lang w:val="en-US" w:eastAsia="zh-CN"/>
        </w:rPr>
        <w:t>《中小企业数字化水平评测指标（2024年版）》</w:t>
      </w:r>
      <w:r>
        <w:rPr>
          <w:rFonts w:hint="eastAsia" w:ascii="Times New Roman" w:hAnsi="Times New Roman" w:cs="Times New Roman"/>
          <w:szCs w:val="32"/>
          <w:highlight w:val="none"/>
          <w:lang w:val="en-US" w:eastAsia="zh-CN"/>
        </w:rPr>
        <w:t>），</w:t>
      </w:r>
      <w:r>
        <w:rPr>
          <w:rFonts w:hint="default" w:ascii="Times New Roman" w:hAnsi="Times New Roman" w:cs="Times New Roman"/>
          <w:szCs w:val="32"/>
          <w:highlight w:val="none"/>
          <w:lang w:val="en-US" w:eastAsia="zh-CN"/>
        </w:rPr>
        <w:t>自测报告即可</w:t>
      </w:r>
      <w:r>
        <w:rPr>
          <w:rFonts w:hint="eastAsia" w:ascii="Times New Roman" w:hAnsi="Times New Roman" w:cs="Times New Roman"/>
          <w:szCs w:val="32"/>
          <w:highlight w:val="none"/>
          <w:lang w:val="en-US" w:eastAsia="zh-CN"/>
        </w:rPr>
        <w:t>。</w:t>
      </w:r>
    </w:p>
    <w:p>
      <w:pPr>
        <w:pStyle w:val="3"/>
        <w:pageBreakBefore w:val="0"/>
        <w:kinsoku/>
        <w:overflowPunct/>
        <w:topLinePunct w:val="0"/>
        <w:bidi w:val="0"/>
        <w:spacing w:line="240" w:lineRule="auto"/>
        <w:ind w:firstLine="0" w:firstLineChars="0"/>
        <w:rPr>
          <w:rStyle w:val="18"/>
          <w:rFonts w:hint="default" w:ascii="Times New Roman" w:hAnsi="Times New Roman" w:cs="Times New Roman"/>
          <w:b w:val="0"/>
          <w:sz w:val="32"/>
          <w:szCs w:val="32"/>
          <w:highlight w:val="none"/>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spacing w:line="240" w:lineRule="auto"/>
        <w:ind w:firstLine="640" w:firstLineChars="200"/>
        <w:rPr>
          <w:rFonts w:hint="eastAsia" w:ascii="Times New Roman" w:hAnsi="Times New Roman" w:eastAsia="仿宋_GB2312" w:cs="Times New Roman"/>
          <w:sz w:val="32"/>
          <w:szCs w:val="32"/>
          <w:highlight w:val="none"/>
          <w:lang w:val="en-US" w:eastAsia="zh-CN"/>
        </w:rPr>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
        <w:pageBreakBefore w:val="0"/>
        <w:kinsoku/>
        <w:overflowPunct/>
        <w:topLinePunct w:val="0"/>
        <w:bidi w:val="0"/>
        <w:spacing w:line="240" w:lineRule="auto"/>
        <w:ind w:firstLine="0" w:firstLineChars="0"/>
        <w:rPr>
          <w:rStyle w:val="18"/>
          <w:rFonts w:hint="default" w:ascii="Times New Roman" w:hAnsi="Times New Roman" w:eastAsia="黑体" w:cs="Times New Roman"/>
          <w:b w:val="0"/>
          <w:sz w:val="32"/>
          <w:szCs w:val="32"/>
          <w:highlight w:val="none"/>
          <w:lang w:val="en-US" w:eastAsia="zh-CN"/>
        </w:rPr>
      </w:pPr>
      <w:r>
        <w:rPr>
          <w:rStyle w:val="18"/>
          <w:rFonts w:hint="default" w:ascii="Times New Roman" w:hAnsi="Times New Roman" w:cs="Times New Roman"/>
          <w:b w:val="0"/>
          <w:sz w:val="32"/>
          <w:szCs w:val="32"/>
          <w:highlight w:val="none"/>
        </w:rPr>
        <w:t>附件</w:t>
      </w:r>
      <w:r>
        <w:rPr>
          <w:rStyle w:val="18"/>
          <w:rFonts w:hint="eastAsia" w:ascii="Times New Roman" w:hAnsi="Times New Roman" w:cs="Times New Roman"/>
          <w:b w:val="0"/>
          <w:sz w:val="32"/>
          <w:szCs w:val="32"/>
          <w:highlight w:val="none"/>
          <w:lang w:val="en-US" w:eastAsia="zh-CN"/>
        </w:rPr>
        <w:t>3-2</w:t>
      </w:r>
    </w:p>
    <w:p>
      <w:pPr>
        <w:pageBreakBefore w:val="0"/>
        <w:widowControl/>
        <w:kinsoku/>
        <w:wordWrap w:val="0"/>
        <w:overflowPunct/>
        <w:topLinePunct w:val="0"/>
        <w:bidi w:val="0"/>
        <w:spacing w:line="240" w:lineRule="auto"/>
        <w:rPr>
          <w:rStyle w:val="18"/>
          <w:rFonts w:hint="default" w:ascii="Times New Roman" w:hAnsi="Times New Roman" w:eastAsia="黑体" w:cs="Times New Roman"/>
          <w:b w:val="0"/>
          <w:kern w:val="0"/>
          <w:sz w:val="32"/>
          <w:szCs w:val="32"/>
          <w:highlight w:val="none"/>
        </w:rPr>
      </w:pPr>
    </w:p>
    <w:p>
      <w:pPr>
        <w:pStyle w:val="2"/>
        <w:pageBreakBefore w:val="0"/>
        <w:kinsoku/>
        <w:overflowPunct/>
        <w:topLinePunct w:val="0"/>
        <w:bidi w:val="0"/>
        <w:spacing w:line="240" w:lineRule="auto"/>
        <w:rPr>
          <w:rFonts w:hint="default" w:ascii="Times New Roman" w:hAnsi="Times New Roman" w:cs="Times New Roman"/>
          <w:highlight w:val="none"/>
        </w:rPr>
      </w:pPr>
    </w:p>
    <w:p>
      <w:pPr>
        <w:pStyle w:val="8"/>
        <w:pageBreakBefore w:val="0"/>
        <w:kinsoku/>
        <w:overflowPunct/>
        <w:topLinePunct w:val="0"/>
        <w:bidi w:val="0"/>
        <w:spacing w:line="240" w:lineRule="auto"/>
        <w:rPr>
          <w:rFonts w:hint="default" w:ascii="Times New Roman" w:hAnsi="Times New Roman" w:eastAsia="宋体" w:cs="Times New Roman"/>
          <w:highlight w:val="none"/>
        </w:rPr>
      </w:pPr>
    </w:p>
    <w:p>
      <w:pPr>
        <w:pageBreakBefore w:val="0"/>
        <w:kinsoku/>
        <w:overflowPunct/>
        <w:topLinePunct w:val="0"/>
        <w:bidi w:val="0"/>
        <w:spacing w:line="240" w:lineRule="auto"/>
        <w:jc w:val="center"/>
        <w:rPr>
          <w:rFonts w:hint="default" w:ascii="Times New Roman" w:hAnsi="Times New Roman" w:eastAsia="黑体" w:cs="Times New Roman"/>
          <w:sz w:val="44"/>
          <w:szCs w:val="32"/>
          <w:highlight w:val="none"/>
        </w:rPr>
      </w:pPr>
      <w:r>
        <w:rPr>
          <w:rFonts w:hint="eastAsia" w:ascii="Times New Roman" w:hAnsi="Times New Roman" w:eastAsia="黑体" w:cs="Times New Roman"/>
          <w:sz w:val="44"/>
          <w:szCs w:val="32"/>
          <w:highlight w:val="none"/>
          <w:lang w:eastAsia="zh-CN"/>
        </w:rPr>
        <w:t>2025年信息化和工业化深度融合典型案例</w:t>
      </w:r>
      <w:r>
        <w:rPr>
          <w:rFonts w:hint="default" w:ascii="Times New Roman" w:hAnsi="Times New Roman" w:eastAsia="黑体" w:cs="Times New Roman"/>
          <w:sz w:val="44"/>
          <w:szCs w:val="32"/>
          <w:highlight w:val="none"/>
        </w:rPr>
        <w:t>申报书</w:t>
      </w:r>
    </w:p>
    <w:p>
      <w:pPr>
        <w:pageBreakBefore w:val="0"/>
        <w:kinsoku/>
        <w:overflowPunct/>
        <w:topLinePunct w:val="0"/>
        <w:bidi w:val="0"/>
        <w:spacing w:line="240" w:lineRule="auto"/>
        <w:jc w:val="center"/>
        <w:rPr>
          <w:rFonts w:hint="default" w:ascii="Times New Roman" w:hAnsi="Times New Roman" w:eastAsia="黑体" w:cs="Times New Roman"/>
          <w:sz w:val="44"/>
          <w:szCs w:val="32"/>
          <w:highlight w:val="none"/>
        </w:rPr>
      </w:pPr>
      <w:r>
        <w:rPr>
          <w:rFonts w:hint="default" w:ascii="Times New Roman" w:hAnsi="Times New Roman" w:eastAsia="黑体" w:cs="Times New Roman"/>
          <w:sz w:val="44"/>
          <w:szCs w:val="32"/>
          <w:highlight w:val="none"/>
        </w:rPr>
        <w:t>（</w:t>
      </w:r>
      <w:r>
        <w:rPr>
          <w:rFonts w:hint="default" w:ascii="Times New Roman" w:hAnsi="Times New Roman" w:eastAsia="黑体" w:cs="Times New Roman"/>
          <w:b w:val="0"/>
          <w:sz w:val="44"/>
          <w:szCs w:val="32"/>
          <w:highlight w:val="none"/>
          <w:lang w:val="en-US" w:eastAsia="zh-CN"/>
        </w:rPr>
        <w:t>数字化供应链</w:t>
      </w:r>
      <w:r>
        <w:rPr>
          <w:rFonts w:hint="eastAsia" w:ascii="Times New Roman" w:hAnsi="Times New Roman" w:eastAsia="黑体" w:cs="Times New Roman"/>
          <w:sz w:val="44"/>
          <w:szCs w:val="32"/>
          <w:highlight w:val="none"/>
          <w:lang w:val="en-US" w:eastAsia="zh-CN"/>
        </w:rPr>
        <w:t>方向</w:t>
      </w:r>
      <w:r>
        <w:rPr>
          <w:rFonts w:hint="default" w:ascii="Times New Roman" w:hAnsi="Times New Roman" w:eastAsia="黑体" w:cs="Times New Roman"/>
          <w:sz w:val="44"/>
          <w:szCs w:val="32"/>
          <w:highlight w:val="none"/>
        </w:rPr>
        <w:t>）</w:t>
      </w:r>
    </w:p>
    <w:p>
      <w:pPr>
        <w:pageBreakBefore w:val="0"/>
        <w:tabs>
          <w:tab w:val="left" w:pos="5220"/>
        </w:tabs>
        <w:kinsoku/>
        <w:overflowPunct/>
        <w:topLinePunct w:val="0"/>
        <w:bidi w:val="0"/>
        <w:spacing w:line="240" w:lineRule="auto"/>
        <w:jc w:val="center"/>
        <w:rPr>
          <w:rFonts w:hint="default" w:ascii="Times New Roman" w:hAnsi="Times New Roman" w:eastAsia="方正小标宋简体" w:cs="Times New Roman"/>
          <w:sz w:val="44"/>
          <w:szCs w:val="44"/>
          <w:highlight w:val="none"/>
        </w:rPr>
      </w:pPr>
    </w:p>
    <w:p>
      <w:pPr>
        <w:pageBreakBefore w:val="0"/>
        <w:tabs>
          <w:tab w:val="left" w:pos="5220"/>
        </w:tabs>
        <w:kinsoku/>
        <w:overflowPunct/>
        <w:topLinePunct w:val="0"/>
        <w:bidi w:val="0"/>
        <w:spacing w:line="240" w:lineRule="auto"/>
        <w:jc w:val="center"/>
        <w:rPr>
          <w:rFonts w:hint="default" w:ascii="Times New Roman" w:hAnsi="Times New Roman" w:eastAsia="方正小标宋简体" w:cs="Times New Roman"/>
          <w:sz w:val="44"/>
          <w:szCs w:val="44"/>
          <w:highlight w:val="none"/>
        </w:rPr>
      </w:pPr>
    </w:p>
    <w:p>
      <w:pPr>
        <w:pStyle w:val="2"/>
        <w:pageBreakBefore w:val="0"/>
        <w:kinsoku/>
        <w:overflowPunct/>
        <w:topLinePunct w:val="0"/>
        <w:bidi w:val="0"/>
        <w:spacing w:line="240" w:lineRule="auto"/>
        <w:rPr>
          <w:rFonts w:hint="default" w:ascii="Times New Roman" w:hAnsi="Times New Roman" w:eastAsia="方正小标宋简体" w:cs="Times New Roman"/>
          <w:sz w:val="44"/>
          <w:szCs w:val="44"/>
          <w:highlight w:val="none"/>
        </w:rPr>
      </w:pPr>
    </w:p>
    <w:p>
      <w:pPr>
        <w:pStyle w:val="2"/>
        <w:pageBreakBefore w:val="0"/>
        <w:kinsoku/>
        <w:overflowPunct/>
        <w:topLinePunct w:val="0"/>
        <w:bidi w:val="0"/>
        <w:spacing w:line="240" w:lineRule="auto"/>
        <w:rPr>
          <w:rFonts w:hint="default" w:ascii="Times New Roman" w:hAnsi="Times New Roman" w:eastAsia="方正小标宋简体" w:cs="Times New Roman"/>
          <w:sz w:val="44"/>
          <w:szCs w:val="44"/>
          <w:highlight w:val="none"/>
        </w:rPr>
      </w:pPr>
    </w:p>
    <w:p>
      <w:pPr>
        <w:pageBreakBefore w:val="0"/>
        <w:kinsoku/>
        <w:overflowPunct/>
        <w:topLinePunct w:val="0"/>
        <w:bidi w:val="0"/>
        <w:spacing w:line="240" w:lineRule="auto"/>
        <w:rPr>
          <w:rFonts w:hint="default" w:ascii="Times New Roman" w:hAnsi="Times New Roman" w:eastAsia="黑体" w:cs="Times New Roman"/>
          <w:sz w:val="32"/>
          <w:highlight w:val="none"/>
        </w:rPr>
      </w:pPr>
      <w:r>
        <w:rPr>
          <w:rFonts w:hint="default" w:ascii="Times New Roman" w:hAnsi="Times New Roman" w:eastAsia="黑体" w:cs="Times New Roman"/>
          <w:sz w:val="32"/>
          <w:highlight w:val="none"/>
        </w:rPr>
        <w:t>案例名称：</w:t>
      </w:r>
      <w:r>
        <w:rPr>
          <w:rFonts w:hint="default" w:ascii="Times New Roman" w:hAnsi="Times New Roman" w:eastAsia="黑体" w:cs="Times New Roman"/>
          <w:sz w:val="32"/>
          <w:highlight w:val="none"/>
          <w:u w:val="single"/>
        </w:rPr>
        <w:t xml:space="preserve">                                      </w:t>
      </w:r>
    </w:p>
    <w:p>
      <w:pPr>
        <w:pageBreakBefore w:val="0"/>
        <w:widowControl/>
        <w:kinsoku/>
        <w:overflowPunct/>
        <w:topLinePunct w:val="0"/>
        <w:autoSpaceDN w:val="0"/>
        <w:bidi w:val="0"/>
        <w:spacing w:line="240" w:lineRule="auto"/>
        <w:ind w:firstLine="723"/>
        <w:jc w:val="center"/>
        <w:rPr>
          <w:rFonts w:hint="default" w:ascii="Times New Roman" w:hAnsi="Times New Roman" w:eastAsia="楷体_GB2312" w:cs="Times New Roman"/>
          <w:b/>
          <w:kern w:val="0"/>
          <w:sz w:val="36"/>
          <w:highlight w:val="none"/>
        </w:rPr>
      </w:pPr>
    </w:p>
    <w:p>
      <w:pPr>
        <w:pageBreakBefore w:val="0"/>
        <w:kinsoku/>
        <w:overflowPunct/>
        <w:topLinePunct w:val="0"/>
        <w:bidi w:val="0"/>
        <w:spacing w:line="240" w:lineRule="auto"/>
        <w:rPr>
          <w:rFonts w:hint="default" w:ascii="Times New Roman" w:hAnsi="Times New Roman" w:eastAsia="仿宋_GB2312" w:cs="Times New Roman"/>
          <w:sz w:val="32"/>
          <w:highlight w:val="none"/>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kern w:val="0"/>
          <w:sz w:val="36"/>
          <w:highlight w:val="none"/>
          <w:u w:val="single"/>
        </w:rPr>
      </w:pPr>
      <w:r>
        <w:rPr>
          <w:rFonts w:hint="default" w:ascii="Times New Roman" w:hAnsi="Times New Roman" w:eastAsia="仿宋_GB2312" w:cs="Times New Roman"/>
          <w:kern w:val="0"/>
          <w:sz w:val="36"/>
          <w:highlight w:val="none"/>
        </w:rPr>
        <w:t>申报单位：</w:t>
      </w:r>
      <w:r>
        <w:rPr>
          <w:rFonts w:hint="default" w:ascii="Times New Roman" w:hAnsi="Times New Roman" w:eastAsia="仿宋_GB2312" w:cs="Times New Roman"/>
          <w:kern w:val="0"/>
          <w:sz w:val="36"/>
          <w:highlight w:val="none"/>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sz w:val="32"/>
          <w:highlight w:val="none"/>
        </w:rPr>
      </w:pPr>
      <w:r>
        <w:rPr>
          <w:rFonts w:hint="default" w:ascii="Times New Roman" w:hAnsi="Times New Roman" w:eastAsia="仿宋_GB2312" w:cs="Times New Roman"/>
          <w:kern w:val="0"/>
          <w:sz w:val="36"/>
          <w:highlight w:val="none"/>
        </w:rPr>
        <w:t>联 系 人：</w:t>
      </w:r>
      <w:r>
        <w:rPr>
          <w:rFonts w:hint="default" w:ascii="Times New Roman" w:hAnsi="Times New Roman" w:eastAsia="仿宋_GB2312" w:cs="Times New Roman"/>
          <w:kern w:val="0"/>
          <w:sz w:val="36"/>
          <w:highlight w:val="none"/>
          <w:u w:val="single"/>
        </w:rPr>
        <w:t xml:space="preserve">                         </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eastAsia="仿宋_GB2312" w:cs="Times New Roman"/>
          <w:sz w:val="32"/>
          <w:highlight w:val="none"/>
          <w:u w:val="single"/>
        </w:rPr>
      </w:pPr>
      <w:r>
        <w:rPr>
          <w:rFonts w:hint="default" w:ascii="Times New Roman" w:hAnsi="Times New Roman" w:eastAsia="仿宋_GB2312" w:cs="Times New Roman"/>
          <w:kern w:val="0"/>
          <w:sz w:val="36"/>
          <w:highlight w:val="none"/>
        </w:rPr>
        <w:t>联系电话：</w:t>
      </w:r>
      <w:r>
        <w:rPr>
          <w:rFonts w:hint="default" w:ascii="Times New Roman" w:hAnsi="Times New Roman" w:eastAsia="仿宋_GB2312" w:cs="Times New Roman"/>
          <w:kern w:val="0"/>
          <w:sz w:val="36"/>
          <w:highlight w:val="none"/>
          <w:u w:val="single"/>
        </w:rPr>
        <w:t xml:space="preserve">                         </w:t>
      </w:r>
    </w:p>
    <w:p>
      <w:pPr>
        <w:pageBreakBefore w:val="0"/>
        <w:tabs>
          <w:tab w:val="left" w:pos="5220"/>
        </w:tabs>
        <w:kinsoku/>
        <w:overflowPunct/>
        <w:topLinePunct w:val="0"/>
        <w:bidi w:val="0"/>
        <w:spacing w:line="240" w:lineRule="auto"/>
        <w:ind w:firstLine="800"/>
        <w:jc w:val="center"/>
        <w:rPr>
          <w:rFonts w:hint="default" w:ascii="Times New Roman" w:hAnsi="Times New Roman" w:eastAsia="黑体" w:cs="Times New Roman"/>
          <w:sz w:val="40"/>
          <w:szCs w:val="40"/>
          <w:highlight w:val="none"/>
        </w:rPr>
      </w:pPr>
    </w:p>
    <w:p>
      <w:pPr>
        <w:pageBreakBefore w:val="0"/>
        <w:tabs>
          <w:tab w:val="left" w:pos="5220"/>
        </w:tabs>
        <w:kinsoku/>
        <w:overflowPunct/>
        <w:topLinePunct w:val="0"/>
        <w:bidi w:val="0"/>
        <w:spacing w:line="240" w:lineRule="auto"/>
        <w:jc w:val="center"/>
        <w:rPr>
          <w:rFonts w:hint="default" w:ascii="Times New Roman" w:hAnsi="Times New Roman" w:eastAsia="仿宋_GB2312" w:cs="Times New Roman"/>
          <w:sz w:val="32"/>
          <w:highlight w:val="none"/>
        </w:rPr>
      </w:pPr>
      <w:r>
        <w:rPr>
          <w:rFonts w:hint="default" w:ascii="Times New Roman" w:hAnsi="Times New Roman" w:eastAsia="黑体" w:cs="Times New Roman"/>
          <w:sz w:val="40"/>
          <w:szCs w:val="40"/>
          <w:highlight w:val="none"/>
        </w:rPr>
        <w:t>工业和信息化部编制</w:t>
      </w:r>
    </w:p>
    <w:p>
      <w:pPr>
        <w:pageBreakBefore w:val="0"/>
        <w:tabs>
          <w:tab w:val="left" w:pos="5220"/>
        </w:tabs>
        <w:kinsoku/>
        <w:overflowPunct/>
        <w:topLinePunct w:val="0"/>
        <w:bidi w:val="0"/>
        <w:spacing w:line="240" w:lineRule="auto"/>
        <w:jc w:val="center"/>
        <w:rPr>
          <w:rFonts w:hint="default" w:ascii="Times New Roman" w:hAnsi="Times New Roman" w:eastAsia="黑体" w:cs="Times New Roman"/>
          <w:sz w:val="40"/>
          <w:szCs w:val="40"/>
          <w:highlight w:val="none"/>
        </w:rPr>
        <w:sectPr>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Times New Roman" w:hAnsi="Times New Roman" w:eastAsia="黑体" w:cs="Times New Roman"/>
          <w:sz w:val="40"/>
          <w:szCs w:val="40"/>
          <w:highlight w:val="none"/>
          <w:lang w:eastAsia="zh-CN"/>
        </w:rPr>
        <w:t>2025</w:t>
      </w:r>
      <w:r>
        <w:rPr>
          <w:rFonts w:hint="default" w:ascii="Times New Roman" w:hAnsi="Times New Roman" w:eastAsia="黑体" w:cs="Times New Roman"/>
          <w:sz w:val="40"/>
          <w:szCs w:val="40"/>
          <w:highlight w:val="none"/>
        </w:rPr>
        <w:t>年  月</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highlight w:val="none"/>
        </w:rPr>
      </w:pPr>
      <w:r>
        <w:rPr>
          <w:rFonts w:hint="default" w:ascii="Times New Roman" w:hAnsi="Times New Roman" w:eastAsia="黑体" w:cs="Times New Roman"/>
          <w:sz w:val="44"/>
          <w:szCs w:val="36"/>
          <w:highlight w:val="none"/>
        </w:rPr>
        <w:t>填 写 说 明</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highlight w:val="none"/>
        </w:rPr>
      </w:pPr>
    </w:p>
    <w:p>
      <w:pPr>
        <w:spacing w:line="560" w:lineRule="exact"/>
        <w:ind w:firstLine="640" w:firstLineChars="200"/>
        <w:rPr>
          <w:rFonts w:hint="eastAsia" w:ascii="Times New Roman" w:hAnsi="Times New Roman" w:eastAsia="仿宋_GB2312" w:cs="仿宋_GB2312"/>
          <w:bCs/>
          <w:sz w:val="32"/>
          <w:szCs w:val="32"/>
          <w:highlight w:val="none"/>
          <w:lang w:eastAsia="zh-CN"/>
        </w:rPr>
      </w:pPr>
      <w:r>
        <w:rPr>
          <w:rFonts w:hint="eastAsia" w:ascii="Times New Roman" w:hAnsi="Times New Roman" w:eastAsia="仿宋_GB2312" w:cs="仿宋_GB2312"/>
          <w:bCs/>
          <w:sz w:val="32"/>
          <w:szCs w:val="32"/>
          <w:highlight w:val="none"/>
        </w:rPr>
        <w:t>1.</w:t>
      </w:r>
      <w:r>
        <w:rPr>
          <w:rFonts w:hint="default" w:ascii="Times New Roman" w:hAnsi="Times New Roman" w:eastAsia="仿宋_GB2312" w:cs="Times New Roman"/>
          <w:sz w:val="32"/>
          <w:szCs w:val="32"/>
          <w:highlight w:val="none"/>
        </w:rPr>
        <w:t>申报单位应按照</w:t>
      </w:r>
      <w:r>
        <w:rPr>
          <w:rFonts w:hint="eastAsia" w:ascii="Times New Roman" w:hAnsi="Times New Roman" w:cs="Times New Roman"/>
          <w:sz w:val="32"/>
          <w:szCs w:val="32"/>
          <w:highlight w:val="none"/>
          <w:lang w:eastAsia="zh-CN"/>
        </w:rPr>
        <w:t>《</w:t>
      </w:r>
      <w:r>
        <w:rPr>
          <w:rFonts w:hint="default" w:ascii="Times New Roman" w:hAnsi="Times New Roman" w:eastAsia="仿宋_GB2312" w:cs="Times New Roman"/>
          <w:sz w:val="32"/>
          <w:szCs w:val="32"/>
          <w:highlight w:val="none"/>
        </w:rPr>
        <w:t>202</w:t>
      </w:r>
      <w:r>
        <w:rPr>
          <w:rFonts w:hint="eastAsia" w:ascii="Times New Roman" w:hAnsi="Times New Roman" w:cs="Times New Roman"/>
          <w:sz w:val="32"/>
          <w:szCs w:val="32"/>
          <w:highlight w:val="none"/>
          <w:lang w:val="en-US" w:eastAsia="zh-CN"/>
        </w:rPr>
        <w:t>5</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rPr>
        <w:t>信息化和工业化深度融合典型案例</w:t>
      </w:r>
      <w:r>
        <w:rPr>
          <w:rFonts w:hint="default" w:ascii="Times New Roman" w:hAnsi="Times New Roman" w:eastAsia="仿宋_GB2312" w:cs="Times New Roman"/>
          <w:sz w:val="32"/>
          <w:szCs w:val="32"/>
          <w:highlight w:val="none"/>
        </w:rPr>
        <w:t>要素条件</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要求，</w:t>
      </w:r>
      <w:r>
        <w:rPr>
          <w:rFonts w:hint="default" w:ascii="Times New Roman" w:hAnsi="Times New Roman" w:eastAsia="仿宋_GB2312" w:cs="Times New Roman"/>
          <w:b/>
          <w:bCs/>
          <w:sz w:val="32"/>
          <w:szCs w:val="32"/>
          <w:highlight w:val="none"/>
        </w:rPr>
        <w:t>选择一个申报方向</w:t>
      </w:r>
      <w:r>
        <w:rPr>
          <w:rFonts w:hint="default" w:ascii="Times New Roman" w:hAnsi="Times New Roman" w:eastAsia="仿宋_GB2312" w:cs="Times New Roman"/>
          <w:sz w:val="32"/>
          <w:szCs w:val="32"/>
          <w:highlight w:val="none"/>
        </w:rPr>
        <w:t>，如实填写申报书内容</w:t>
      </w:r>
      <w:r>
        <w:rPr>
          <w:rFonts w:hint="eastAsia" w:ascii="Times New Roman" w:hAnsi="Times New Roman"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sz w:val="32"/>
          <w:szCs w:val="32"/>
          <w:highlight w:val="none"/>
        </w:rPr>
      </w:pPr>
      <w:r>
        <w:rPr>
          <w:rFonts w:hint="eastAsia" w:ascii="Times New Roman" w:hAnsi="Times New Roman" w:cs="仿宋_GB2312"/>
          <w:bCs/>
          <w:sz w:val="32"/>
          <w:szCs w:val="32"/>
          <w:highlight w:val="none"/>
          <w:lang w:val="en-US" w:eastAsia="zh-CN"/>
        </w:rPr>
        <w:t>2.</w:t>
      </w:r>
      <w:r>
        <w:rPr>
          <w:rFonts w:hint="eastAsia" w:ascii="Times New Roman" w:hAnsi="Times New Roman" w:eastAsia="仿宋_GB2312" w:cs="仿宋_GB2312"/>
          <w:bCs/>
          <w:sz w:val="32"/>
          <w:szCs w:val="32"/>
          <w:highlight w:val="none"/>
        </w:rPr>
        <w:t>请用A4幅面编辑</w:t>
      </w:r>
      <w:r>
        <w:rPr>
          <w:rFonts w:hint="eastAsia" w:ascii="Times New Roman" w:hAnsi="Times New Roman" w:cs="仿宋_GB2312"/>
          <w:bCs/>
          <w:sz w:val="32"/>
          <w:szCs w:val="32"/>
          <w:highlight w:val="none"/>
          <w:lang w:eastAsia="zh-CN"/>
        </w:rPr>
        <w:t>，</w:t>
      </w:r>
      <w:r>
        <w:rPr>
          <w:rFonts w:hint="eastAsia" w:ascii="Times New Roman" w:hAnsi="Times New Roman" w:eastAsia="仿宋_GB2312" w:cs="仿宋_GB2312"/>
          <w:bCs/>
          <w:sz w:val="32"/>
          <w:szCs w:val="32"/>
          <w:highlight w:val="none"/>
        </w:rPr>
        <w:t>正文字体为3号仿宋体，单倍行距；一级标题3号黑体；二级标题3号楷体。</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sz w:val="32"/>
          <w:szCs w:val="32"/>
          <w:highlight w:val="none"/>
          <w:lang w:val="en-US" w:eastAsia="zh-CN"/>
        </w:rPr>
      </w:pPr>
      <w:r>
        <w:rPr>
          <w:rFonts w:hint="eastAsia" w:ascii="Times New Roman" w:hAnsi="Times New Roman" w:eastAsia="仿宋_GB2312" w:cs="仿宋_GB2312"/>
          <w:bCs/>
          <w:sz w:val="32"/>
          <w:szCs w:val="32"/>
          <w:highlight w:val="none"/>
        </w:rPr>
        <w:t>3.申报书中需根据实际情况</w:t>
      </w:r>
      <w:r>
        <w:rPr>
          <w:rFonts w:hint="eastAsia" w:ascii="Times New Roman" w:hAnsi="Times New Roman" w:eastAsia="仿宋_GB2312" w:cs="仿宋_GB2312"/>
          <w:bCs/>
          <w:sz w:val="32"/>
          <w:szCs w:val="32"/>
          <w:highlight w:val="none"/>
          <w:lang w:val="en-US" w:eastAsia="zh-CN"/>
        </w:rPr>
        <w:t>自行拓展页面</w:t>
      </w:r>
      <w:r>
        <w:rPr>
          <w:rFonts w:hint="eastAsia" w:ascii="Times New Roman" w:hAnsi="Times New Roman" w:eastAsia="仿宋_GB2312" w:cs="仿宋_GB2312"/>
          <w:bCs/>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sz w:val="32"/>
          <w:szCs w:val="32"/>
          <w:highlight w:val="none"/>
        </w:rPr>
      </w:pPr>
      <w:r>
        <w:rPr>
          <w:rFonts w:hint="eastAsia" w:ascii="Times New Roman" w:hAnsi="Times New Roman" w:cs="仿宋_GB2312"/>
          <w:bCs/>
          <w:sz w:val="32"/>
          <w:szCs w:val="32"/>
          <w:highlight w:val="none"/>
          <w:lang w:val="en-US" w:eastAsia="zh-CN"/>
        </w:rPr>
        <w:t>4</w:t>
      </w:r>
      <w:r>
        <w:rPr>
          <w:rFonts w:hint="eastAsia" w:ascii="Times New Roman" w:hAnsi="Times New Roman" w:eastAsia="仿宋_GB2312" w:cs="仿宋_GB2312"/>
          <w:bCs/>
          <w:sz w:val="32"/>
          <w:szCs w:val="32"/>
          <w:highlight w:val="none"/>
        </w:rPr>
        <w:t>.</w:t>
      </w:r>
      <w:r>
        <w:rPr>
          <w:rFonts w:ascii="Times New Roman" w:hAnsi="Times New Roman" w:eastAsia="仿宋_GB2312" w:cs="Times New Roman"/>
          <w:sz w:val="32"/>
          <w:szCs w:val="32"/>
          <w:highlight w:val="none"/>
        </w:rPr>
        <w:t>原则上，填写单位的</w:t>
      </w:r>
      <w:r>
        <w:rPr>
          <w:rFonts w:hint="eastAsia" w:ascii="Times New Roman" w:hAnsi="Times New Roman" w:eastAsia="仿宋_GB2312" w:cs="Times New Roman"/>
          <w:sz w:val="32"/>
          <w:szCs w:val="32"/>
          <w:highlight w:val="none"/>
        </w:rPr>
        <w:t>数字化供应链</w:t>
      </w:r>
      <w:r>
        <w:rPr>
          <w:rFonts w:hint="eastAsia" w:ascii="Times New Roman" w:hAnsi="Times New Roman" w:cs="Times New Roman"/>
          <w:sz w:val="32"/>
          <w:szCs w:val="32"/>
          <w:highlight w:val="none"/>
          <w:lang w:val="en-US" w:eastAsia="zh-CN"/>
        </w:rPr>
        <w:t>典型</w:t>
      </w:r>
      <w:r>
        <w:rPr>
          <w:rFonts w:ascii="Times New Roman" w:hAnsi="Times New Roman" w:eastAsia="仿宋_GB2312" w:cs="Times New Roman"/>
          <w:sz w:val="32"/>
          <w:szCs w:val="32"/>
          <w:highlight w:val="none"/>
        </w:rPr>
        <w:t>案例须拥有自主知识产权，对提供的全部资料的真实性负责</w:t>
      </w:r>
      <w:r>
        <w:rPr>
          <w:rFonts w:hint="eastAsia" w:ascii="Times New Roman" w:hAnsi="Times New Roman"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Times New Roman" w:hAnsi="Times New Roman" w:eastAsia="仿宋_GB2312" w:cs="Times New Roman"/>
          <w:sz w:val="32"/>
          <w:szCs w:val="32"/>
          <w:highlight w:val="none"/>
        </w:rPr>
      </w:pPr>
      <w:r>
        <w:rPr>
          <w:rFonts w:hint="eastAsia" w:ascii="Times New Roman" w:hAnsi="Times New Roman" w:cs="仿宋_GB2312"/>
          <w:bCs/>
          <w:sz w:val="32"/>
          <w:szCs w:val="32"/>
          <w:highlight w:val="none"/>
          <w:lang w:val="en-US" w:eastAsia="zh-CN"/>
        </w:rPr>
        <w:t>5</w:t>
      </w:r>
      <w:r>
        <w:rPr>
          <w:rFonts w:hint="eastAsia" w:ascii="Times New Roman" w:hAnsi="Times New Roman" w:eastAsia="仿宋_GB2312" w:cs="仿宋_GB2312"/>
          <w:bCs/>
          <w:sz w:val="32"/>
          <w:szCs w:val="32"/>
          <w:highlight w:val="none"/>
          <w:lang w:val="en-US" w:eastAsia="zh-CN"/>
        </w:rPr>
        <w:t>.</w:t>
      </w:r>
      <w:r>
        <w:rPr>
          <w:rFonts w:hint="eastAsia" w:ascii="Times New Roman" w:hAnsi="Times New Roman" w:cs="Times New Roman"/>
          <w:sz w:val="32"/>
          <w:szCs w:val="32"/>
          <w:highlight w:val="none"/>
          <w:lang w:val="en-US" w:eastAsia="zh-CN"/>
        </w:rPr>
        <w:t>联系人及</w:t>
      </w:r>
      <w:r>
        <w:rPr>
          <w:rFonts w:ascii="Times New Roman" w:hAnsi="Times New Roman" w:eastAsia="仿宋_GB2312" w:cs="Times New Roman"/>
          <w:sz w:val="32"/>
          <w:szCs w:val="32"/>
          <w:highlight w:val="none"/>
        </w:rPr>
        <w:t>联系方式：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国家工业信息安全发展研究中心 徐顺怡 18222937120   宋昱光 18811070244</w:t>
      </w:r>
    </w:p>
    <w:p>
      <w:pPr>
        <w:pageBreakBefore w:val="0"/>
        <w:kinsoku/>
        <w:overflowPunct/>
        <w:topLinePunct w:val="0"/>
        <w:bidi w:val="0"/>
        <w:spacing w:line="240" w:lineRule="auto"/>
        <w:ind w:firstLine="640" w:firstLineChars="200"/>
        <w:rPr>
          <w:rFonts w:hint="eastAsia" w:ascii="Times New Roman" w:hAnsi="Times New Roman" w:eastAsia="仿宋_GB2312" w:cs="仿宋_GB2312"/>
          <w:bCs/>
          <w:sz w:val="32"/>
          <w:szCs w:val="32"/>
          <w:highlight w:val="none"/>
        </w:rPr>
      </w:pPr>
    </w:p>
    <w:p>
      <w:pPr>
        <w:pageBreakBefore w:val="0"/>
        <w:kinsoku/>
        <w:overflowPunct/>
        <w:topLinePunct w:val="0"/>
        <w:bidi w:val="0"/>
        <w:spacing w:line="240" w:lineRule="auto"/>
        <w:jc w:val="center"/>
        <w:rPr>
          <w:rFonts w:ascii="Times New Roman" w:hAnsi="Times New Roman" w:eastAsia="仿宋" w:cs="Times New Roman"/>
          <w:sz w:val="32"/>
          <w:szCs w:val="32"/>
          <w:highlight w:val="none"/>
        </w:rPr>
      </w:pPr>
      <w:r>
        <w:rPr>
          <w:rFonts w:ascii="Times New Roman" w:hAnsi="Times New Roman" w:eastAsia="仿宋" w:cs="Times New Roman"/>
          <w:kern w:val="0"/>
          <w:sz w:val="32"/>
          <w:szCs w:val="32"/>
          <w:highlight w:val="none"/>
        </w:rPr>
        <w:br w:type="page"/>
      </w:r>
    </w:p>
    <w:p>
      <w:pPr>
        <w:pStyle w:val="3"/>
        <w:bidi w:val="0"/>
        <w:rPr>
          <w:rFonts w:ascii="Times New Roman" w:hAnsi="Times New Roman"/>
          <w:highlight w:val="none"/>
        </w:rPr>
      </w:pPr>
      <w:r>
        <w:rPr>
          <w:rFonts w:hint="eastAsia" w:ascii="Times New Roman" w:hAnsi="Times New Roman"/>
          <w:highlight w:val="none"/>
          <w:lang w:val="en-US" w:eastAsia="zh-CN"/>
        </w:rPr>
        <w:t>一、</w:t>
      </w:r>
      <w:r>
        <w:rPr>
          <w:rFonts w:ascii="Times New Roman" w:hAnsi="Times New Roman"/>
          <w:highlight w:val="none"/>
        </w:rPr>
        <w:t>基本信息</w:t>
      </w:r>
    </w:p>
    <w:tbl>
      <w:tblPr>
        <w:tblStyle w:val="15"/>
        <w:tblW w:w="9916" w:type="dxa"/>
        <w:jc w:val="center"/>
        <w:tblLayout w:type="fixed"/>
        <w:tblCellMar>
          <w:top w:w="0" w:type="dxa"/>
          <w:left w:w="108" w:type="dxa"/>
          <w:bottom w:w="0" w:type="dxa"/>
          <w:right w:w="108" w:type="dxa"/>
        </w:tblCellMar>
      </w:tblPr>
      <w:tblGrid>
        <w:gridCol w:w="1495"/>
        <w:gridCol w:w="2310"/>
        <w:gridCol w:w="2490"/>
        <w:gridCol w:w="1637"/>
        <w:gridCol w:w="1984"/>
      </w:tblGrid>
      <w:tr>
        <w:tblPrEx>
          <w:tblCellMar>
            <w:top w:w="0" w:type="dxa"/>
            <w:left w:w="108" w:type="dxa"/>
            <w:bottom w:w="0" w:type="dxa"/>
            <w:right w:w="108" w:type="dxa"/>
          </w:tblCellMar>
        </w:tblPrEx>
        <w:trPr>
          <w:trHeight w:val="646" w:hRule="atLeast"/>
          <w:jc w:val="center"/>
        </w:trPr>
        <w:tc>
          <w:tcPr>
            <w:tcW w:w="1495" w:type="dxa"/>
            <w:vMerge w:val="restart"/>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r>
              <w:rPr>
                <w:rFonts w:hint="eastAsia" w:ascii="Times New Roman" w:hAnsi="Times New Roman" w:eastAsia="仿宋_GB2312" w:cs="Times New Roman"/>
                <w:sz w:val="24"/>
                <w:highlight w:val="none"/>
              </w:rPr>
              <w:t>单位信息</w:t>
            </w:r>
          </w:p>
        </w:tc>
        <w:tc>
          <w:tcPr>
            <w:tcW w:w="2310" w:type="dxa"/>
            <w:tcBorders>
              <w:top w:val="single" w:color="auto" w:sz="4" w:space="0"/>
              <w:left w:val="nil"/>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单位名称</w:t>
            </w:r>
          </w:p>
        </w:tc>
        <w:tc>
          <w:tcPr>
            <w:tcW w:w="6111" w:type="dxa"/>
            <w:gridSpan w:val="3"/>
            <w:tcBorders>
              <w:top w:val="single" w:color="auto" w:sz="4" w:space="0"/>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tblPrEx>
          <w:tblCellMar>
            <w:top w:w="0" w:type="dxa"/>
            <w:left w:w="108" w:type="dxa"/>
            <w:bottom w:w="0" w:type="dxa"/>
            <w:right w:w="108" w:type="dxa"/>
          </w:tblCellMar>
        </w:tblPrEx>
        <w:trPr>
          <w:trHeight w:val="936" w:hRule="atLeast"/>
          <w:jc w:val="center"/>
        </w:trPr>
        <w:tc>
          <w:tcPr>
            <w:tcW w:w="1495" w:type="dxa"/>
            <w:vMerge w:val="continue"/>
            <w:tcBorders>
              <w:left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2310" w:type="dxa"/>
            <w:tcBorders>
              <w:top w:val="single" w:color="auto" w:sz="4" w:space="0"/>
              <w:left w:val="nil"/>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单位性质</w:t>
            </w:r>
          </w:p>
        </w:tc>
        <w:tc>
          <w:tcPr>
            <w:tcW w:w="6111" w:type="dxa"/>
            <w:gridSpan w:val="3"/>
            <w:tcBorders>
              <w:top w:val="single" w:color="auto" w:sz="4" w:space="0"/>
              <w:left w:val="nil"/>
              <w:bottom w:val="single" w:color="auto" w:sz="4" w:space="0"/>
              <w:right w:val="single" w:color="auto" w:sz="4" w:space="0"/>
            </w:tcBorders>
            <w:vAlign w:val="center"/>
          </w:tcPr>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政府机关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事业单位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社会团体 </w:t>
            </w:r>
          </w:p>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国有企业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民营企业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外资企业</w:t>
            </w:r>
          </w:p>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合资企业 其他（请注明）</w:t>
            </w:r>
            <w:r>
              <w:rPr>
                <w:rFonts w:hint="eastAsia" w:ascii="Times New Roman" w:hAnsi="Times New Roman" w:eastAsia="楷体" w:cs="楷体"/>
                <w:sz w:val="24"/>
                <w:highlight w:val="none"/>
                <w:u w:val="single"/>
              </w:rPr>
              <w:t xml:space="preserve">         </w:t>
            </w:r>
            <w:r>
              <w:rPr>
                <w:rFonts w:hint="eastAsia" w:ascii="Times New Roman" w:hAnsi="Times New Roman" w:eastAsia="楷体" w:cs="楷体"/>
                <w:sz w:val="24"/>
                <w:highlight w:val="none"/>
              </w:rPr>
              <w:t xml:space="preserve"> </w:t>
            </w:r>
          </w:p>
        </w:tc>
      </w:tr>
      <w:tr>
        <w:tblPrEx>
          <w:tblCellMar>
            <w:top w:w="0" w:type="dxa"/>
            <w:left w:w="108" w:type="dxa"/>
            <w:bottom w:w="0" w:type="dxa"/>
            <w:right w:w="108" w:type="dxa"/>
          </w:tblCellMar>
        </w:tblPrEx>
        <w:trPr>
          <w:trHeight w:val="567" w:hRule="atLeast"/>
          <w:jc w:val="cent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2310" w:type="dxa"/>
            <w:tcBorders>
              <w:top w:val="nil"/>
              <w:left w:val="nil"/>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通讯地址</w:t>
            </w:r>
          </w:p>
        </w:tc>
        <w:tc>
          <w:tcPr>
            <w:tcW w:w="2490"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1637" w:type="dxa"/>
            <w:tcBorders>
              <w:top w:val="nil"/>
              <w:left w:val="nil"/>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邮政编码</w:t>
            </w:r>
          </w:p>
        </w:tc>
        <w:tc>
          <w:tcPr>
            <w:tcW w:w="1984"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tblPrEx>
          <w:tblCellMar>
            <w:top w:w="0" w:type="dxa"/>
            <w:left w:w="108" w:type="dxa"/>
            <w:bottom w:w="0" w:type="dxa"/>
            <w:right w:w="108" w:type="dxa"/>
          </w:tblCellMar>
        </w:tblPrEx>
        <w:trPr>
          <w:trHeight w:val="421" w:hRule="atLeast"/>
          <w:jc w:val="cent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2310" w:type="dxa"/>
            <w:tcBorders>
              <w:top w:val="nil"/>
              <w:left w:val="nil"/>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注册地址</w:t>
            </w:r>
          </w:p>
        </w:tc>
        <w:tc>
          <w:tcPr>
            <w:tcW w:w="2490"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1637" w:type="dxa"/>
            <w:tcBorders>
              <w:top w:val="nil"/>
              <w:left w:val="nil"/>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联系电话</w:t>
            </w:r>
          </w:p>
        </w:tc>
        <w:tc>
          <w:tcPr>
            <w:tcW w:w="1984"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tblPrEx>
          <w:tblCellMar>
            <w:top w:w="0" w:type="dxa"/>
            <w:left w:w="108" w:type="dxa"/>
            <w:bottom w:w="0" w:type="dxa"/>
            <w:right w:w="108" w:type="dxa"/>
          </w:tblCellMar>
        </w:tblPrEx>
        <w:trPr>
          <w:trHeight w:val="565" w:hRule="atLeast"/>
          <w:jc w:val="center"/>
        </w:trPr>
        <w:tc>
          <w:tcPr>
            <w:tcW w:w="1495"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2310" w:type="dxa"/>
            <w:tcBorders>
              <w:top w:val="nil"/>
              <w:left w:val="nil"/>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cs="Times New Roman"/>
                <w:sz w:val="24"/>
                <w:highlight w:val="none"/>
                <w:lang w:val="en-US" w:eastAsia="zh-CN"/>
              </w:rPr>
              <w:t xml:space="preserve"> </w:t>
            </w:r>
            <w:r>
              <w:rPr>
                <w:rFonts w:hint="eastAsia" w:ascii="Times New Roman" w:hAnsi="Times New Roman" w:eastAsia="仿宋_GB2312" w:cs="Times New Roman"/>
                <w:sz w:val="24"/>
                <w:highlight w:val="none"/>
              </w:rPr>
              <w:t>统一社会信用代码</w:t>
            </w:r>
          </w:p>
        </w:tc>
        <w:tc>
          <w:tcPr>
            <w:tcW w:w="2490"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1637" w:type="dxa"/>
            <w:tcBorders>
              <w:top w:val="nil"/>
              <w:left w:val="nil"/>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成立时间</w:t>
            </w:r>
          </w:p>
        </w:tc>
        <w:tc>
          <w:tcPr>
            <w:tcW w:w="1984"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tblPrEx>
          <w:tblCellMar>
            <w:top w:w="0" w:type="dxa"/>
            <w:left w:w="108" w:type="dxa"/>
            <w:bottom w:w="0" w:type="dxa"/>
            <w:right w:w="108" w:type="dxa"/>
          </w:tblCellMar>
        </w:tblPrEx>
        <w:trPr>
          <w:trHeight w:val="491" w:hRule="atLeast"/>
          <w:jc w:val="center"/>
        </w:trPr>
        <w:tc>
          <w:tcPr>
            <w:tcW w:w="1495" w:type="dxa"/>
            <w:tcBorders>
              <w:top w:val="nil"/>
              <w:left w:val="single" w:color="auto" w:sz="4" w:space="0"/>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法定代表人</w:t>
            </w:r>
          </w:p>
          <w:p>
            <w:pPr>
              <w:pageBreakBefore w:val="0"/>
              <w:widowControl/>
              <w:kinsoku/>
              <w:overflowPunct/>
              <w:topLinePunct w:val="0"/>
              <w:bidi w:val="0"/>
              <w:snapToGrid w:val="0"/>
              <w:spacing w:line="240" w:lineRule="auto"/>
              <w:jc w:val="center"/>
              <w:rPr>
                <w:rFonts w:hint="eastAsia" w:ascii="Times New Roman" w:hAnsi="Times New Roman" w:eastAsia="楷体" w:cs="楷体"/>
                <w:sz w:val="24"/>
                <w:highlight w:val="none"/>
              </w:rPr>
            </w:pPr>
            <w:r>
              <w:rPr>
                <w:rFonts w:hint="eastAsia" w:ascii="Times New Roman" w:hAnsi="Times New Roman" w:eastAsia="仿宋_GB2312" w:cs="Times New Roman"/>
                <w:sz w:val="24"/>
                <w:highlight w:val="none"/>
              </w:rPr>
              <w:t>信息</w:t>
            </w:r>
          </w:p>
        </w:tc>
        <w:tc>
          <w:tcPr>
            <w:tcW w:w="2310" w:type="dxa"/>
            <w:tcBorders>
              <w:top w:val="nil"/>
              <w:left w:val="nil"/>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姓名</w:t>
            </w:r>
          </w:p>
        </w:tc>
        <w:tc>
          <w:tcPr>
            <w:tcW w:w="2490"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c>
          <w:tcPr>
            <w:tcW w:w="1637" w:type="dxa"/>
            <w:tcBorders>
              <w:top w:val="nil"/>
              <w:left w:val="nil"/>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联系电话</w:t>
            </w:r>
          </w:p>
        </w:tc>
        <w:tc>
          <w:tcPr>
            <w:tcW w:w="1984" w:type="dxa"/>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tblPrEx>
          <w:tblCellMar>
            <w:top w:w="0" w:type="dxa"/>
            <w:left w:w="108" w:type="dxa"/>
            <w:bottom w:w="0" w:type="dxa"/>
            <w:right w:w="108" w:type="dxa"/>
          </w:tblCellMar>
        </w:tblPrEx>
        <w:trPr>
          <w:trHeight w:val="644" w:hRule="atLeast"/>
          <w:jc w:val="center"/>
        </w:trPr>
        <w:tc>
          <w:tcPr>
            <w:tcW w:w="1495" w:type="dxa"/>
            <w:tcBorders>
              <w:top w:val="nil"/>
              <w:left w:val="single" w:color="auto" w:sz="4" w:space="0"/>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经营范围</w:t>
            </w:r>
          </w:p>
        </w:tc>
        <w:tc>
          <w:tcPr>
            <w:tcW w:w="8421" w:type="dxa"/>
            <w:gridSpan w:val="4"/>
            <w:tcBorders>
              <w:top w:val="nil"/>
              <w:left w:val="nil"/>
              <w:bottom w:val="single" w:color="auto" w:sz="4" w:space="0"/>
              <w:right w:val="single" w:color="auto" w:sz="4" w:space="0"/>
            </w:tcBorders>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p>
        </w:tc>
      </w:tr>
      <w:tr>
        <w:tblPrEx>
          <w:tblCellMar>
            <w:top w:w="0" w:type="dxa"/>
            <w:left w:w="108" w:type="dxa"/>
            <w:bottom w:w="0" w:type="dxa"/>
            <w:right w:w="108" w:type="dxa"/>
          </w:tblCellMar>
        </w:tblPrEx>
        <w:trPr>
          <w:trHeight w:val="2988" w:hRule="atLeast"/>
          <w:jc w:val="center"/>
        </w:trPr>
        <w:tc>
          <w:tcPr>
            <w:tcW w:w="1495" w:type="dxa"/>
            <w:tcBorders>
              <w:top w:val="nil"/>
              <w:left w:val="single" w:color="auto" w:sz="4" w:space="0"/>
              <w:bottom w:val="single" w:color="auto" w:sz="4" w:space="0"/>
              <w:right w:val="single" w:color="auto" w:sz="4" w:space="0"/>
            </w:tcBorders>
            <w:shd w:val="clear" w:color="auto" w:fill="auto"/>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b w:val="0"/>
                <w:kern w:val="2"/>
                <w:sz w:val="24"/>
                <w:szCs w:val="24"/>
                <w:highlight w:val="none"/>
              </w:rPr>
            </w:pPr>
            <w:r>
              <w:rPr>
                <w:rFonts w:hint="eastAsia" w:ascii="Times New Roman" w:hAnsi="Times New Roman" w:eastAsia="仿宋_GB2312" w:cs="Times New Roman"/>
                <w:sz w:val="24"/>
                <w:highlight w:val="none"/>
              </w:rPr>
              <w:t>行业类型</w:t>
            </w:r>
          </w:p>
        </w:tc>
        <w:tc>
          <w:tcPr>
            <w:tcW w:w="8421" w:type="dxa"/>
            <w:gridSpan w:val="4"/>
            <w:tcBorders>
              <w:top w:val="nil"/>
              <w:left w:val="nil"/>
              <w:bottom w:val="single" w:color="auto" w:sz="4" w:space="0"/>
              <w:right w:val="single" w:color="auto" w:sz="4" w:space="0"/>
            </w:tcBorders>
            <w:shd w:val="clear" w:color="auto" w:fill="auto"/>
            <w:vAlign w:val="center"/>
          </w:tcPr>
          <w:p>
            <w:pPr>
              <w:pStyle w:val="8"/>
              <w:pageBreakBefore w:val="0"/>
              <w:kinsoku/>
              <w:overflowPunct/>
              <w:topLinePunct w:val="0"/>
              <w:bidi w:val="0"/>
              <w:spacing w:line="240" w:lineRule="auto"/>
              <w:ind w:firstLine="0"/>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农林牧渔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采矿业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食品制造业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服装纺织业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木材加工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石油煤炭及其他燃料加工业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化学原料和化学制品制造业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医药制造业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黑色金属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有色金属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通用设备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专用设备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汽车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铁路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船舶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航空航天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电气机械和器材制造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电子设备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仪器仪表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废弃资源综合利用</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金属制品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电力、热力、燃气及水生产和供应业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建筑业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批发和零售业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交通运输、仓储和邮政业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住宿和餐饮业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科研和技术服务业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其他行业（请填写）</w:t>
            </w:r>
            <w:r>
              <w:rPr>
                <w:rFonts w:hint="eastAsia" w:ascii="Times New Roman" w:hAnsi="Times New Roman" w:eastAsia="楷体" w:cs="楷体"/>
                <w:sz w:val="24"/>
                <w:highlight w:val="none"/>
                <w:u w:val="single"/>
              </w:rPr>
              <w:t xml:space="preserve">           </w:t>
            </w:r>
            <w:r>
              <w:rPr>
                <w:rFonts w:hint="eastAsia" w:ascii="Times New Roman" w:hAnsi="Times New Roman" w:eastAsia="楷体" w:cs="楷体"/>
                <w:sz w:val="24"/>
                <w:highlight w:val="none"/>
              </w:rPr>
              <w:t xml:space="preserve">           </w:t>
            </w:r>
          </w:p>
          <w:p>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rPr>
            </w:pPr>
            <w:r>
              <w:rPr>
                <w:rFonts w:hint="eastAsia" w:ascii="Times New Roman" w:hAnsi="Times New Roman" w:eastAsia="楷体" w:cs="楷体"/>
                <w:sz w:val="24"/>
                <w:highlight w:val="none"/>
              </w:rPr>
              <w:t>【注：参考国家标准GB/T 4754-2017《国民经济行业分类》】</w:t>
            </w:r>
          </w:p>
        </w:tc>
      </w:tr>
      <w:tr>
        <w:tblPrEx>
          <w:tblCellMar>
            <w:top w:w="0" w:type="dxa"/>
            <w:left w:w="108" w:type="dxa"/>
            <w:bottom w:w="0" w:type="dxa"/>
            <w:right w:w="108" w:type="dxa"/>
          </w:tblCellMar>
        </w:tblPrEx>
        <w:trPr>
          <w:trHeight w:val="1395" w:hRule="atLeast"/>
          <w:jc w:val="center"/>
        </w:trPr>
        <w:tc>
          <w:tcPr>
            <w:tcW w:w="1495" w:type="dxa"/>
            <w:tcBorders>
              <w:top w:val="single" w:color="auto" w:sz="4" w:space="0"/>
              <w:left w:val="single" w:color="auto" w:sz="4" w:space="0"/>
              <w:bottom w:val="single" w:color="auto" w:sz="4" w:space="0"/>
              <w:right w:val="single" w:color="auto" w:sz="4" w:space="0"/>
            </w:tcBorders>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rPr>
              <w:t>单位简介</w:t>
            </w:r>
          </w:p>
        </w:tc>
        <w:tc>
          <w:tcPr>
            <w:tcW w:w="8421" w:type="dxa"/>
            <w:gridSpan w:val="4"/>
            <w:tcBorders>
              <w:top w:val="single" w:color="auto" w:sz="4" w:space="0"/>
              <w:left w:val="single" w:color="auto" w:sz="4" w:space="0"/>
              <w:bottom w:val="single" w:color="auto" w:sz="4" w:space="0"/>
              <w:right w:val="single" w:color="auto" w:sz="4" w:space="0"/>
            </w:tcBorders>
          </w:tcPr>
          <w:p>
            <w:pPr>
              <w:pageBreakBefore w:val="0"/>
              <w:kinsoku/>
              <w:overflowPunct/>
              <w:topLinePunct w:val="0"/>
              <w:bidi w:val="0"/>
              <w:spacing w:line="240" w:lineRule="auto"/>
              <w:jc w:val="left"/>
              <w:rPr>
                <w:rFonts w:hint="eastAsia" w:ascii="Times New Roman" w:hAnsi="Times New Roman" w:eastAsia="楷体" w:cs="楷体"/>
                <w:i/>
                <w:iCs/>
                <w:sz w:val="24"/>
                <w:highlight w:val="none"/>
              </w:rPr>
            </w:pPr>
            <w:r>
              <w:rPr>
                <w:rFonts w:hint="eastAsia" w:ascii="Times New Roman" w:hAnsi="Times New Roman" w:eastAsia="楷体" w:cs="楷体"/>
                <w:i/>
                <w:iCs/>
                <w:sz w:val="24"/>
                <w:highlight w:val="none"/>
              </w:rPr>
              <w:t>（包括但不限于核心业务、核心产品及商业模式、近三年营收情况、员工规模及结构、研发投入情况、近三年技术成果和获奖情况，不超过1500字）</w:t>
            </w:r>
          </w:p>
          <w:p>
            <w:pPr>
              <w:pageBreakBefore w:val="0"/>
              <w:kinsoku/>
              <w:overflowPunct/>
              <w:topLinePunct w:val="0"/>
              <w:bidi w:val="0"/>
              <w:spacing w:line="240" w:lineRule="auto"/>
              <w:jc w:val="left"/>
              <w:rPr>
                <w:rFonts w:hint="eastAsia" w:ascii="Times New Roman" w:hAnsi="Times New Roman" w:eastAsia="楷体" w:cs="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9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Times New Roman" w:hAnsi="Times New Roman" w:eastAsia="仿宋_GB2312" w:cs="Times New Roman"/>
                <w:i w:val="0"/>
                <w:iCs w:val="0"/>
                <w:snapToGrid/>
                <w:color w:val="auto"/>
                <w:kern w:val="2"/>
                <w:sz w:val="24"/>
                <w:szCs w:val="24"/>
                <w:highlight w:val="none"/>
                <w:lang w:val="en-US" w:eastAsia="zh-CN" w:bidi="ar"/>
              </w:rPr>
            </w:pPr>
            <w:r>
              <w:rPr>
                <w:rFonts w:hint="eastAsia" w:ascii="Times New Roman" w:hAnsi="Times New Roman" w:eastAsia="仿宋_GB2312" w:cs="Times New Roman"/>
                <w:i w:val="0"/>
                <w:iCs w:val="0"/>
                <w:color w:val="auto"/>
                <w:kern w:val="2"/>
                <w:sz w:val="24"/>
                <w:szCs w:val="24"/>
                <w:highlight w:val="none"/>
                <w:lang w:bidi="ar"/>
              </w:rPr>
              <w:t>真</w:t>
            </w:r>
            <w:r>
              <w:rPr>
                <w:rFonts w:hint="eastAsia" w:ascii="Times New Roman" w:hAnsi="Times New Roman" w:eastAsia="仿宋_GB2312" w:cs="Times New Roman"/>
                <w:i w:val="0"/>
                <w:iCs w:val="0"/>
                <w:snapToGrid/>
                <w:color w:val="auto"/>
                <w:kern w:val="2"/>
                <w:sz w:val="24"/>
                <w:szCs w:val="24"/>
                <w:highlight w:val="none"/>
                <w:lang w:val="en-US" w:eastAsia="zh-CN" w:bidi="ar"/>
              </w:rPr>
              <w:t>实性</w:t>
            </w:r>
          </w:p>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Times New Roman" w:hAnsi="Times New Roman" w:eastAsia="仿宋_GB2312" w:cs="Times New Roman"/>
                <w:i w:val="0"/>
                <w:iCs w:val="0"/>
                <w:color w:val="auto"/>
                <w:kern w:val="2"/>
                <w:sz w:val="24"/>
                <w:szCs w:val="24"/>
                <w:highlight w:val="none"/>
                <w:lang w:val="en-US" w:eastAsia="zh-CN" w:bidi="ar"/>
              </w:rPr>
            </w:pPr>
            <w:r>
              <w:rPr>
                <w:rFonts w:hint="eastAsia" w:ascii="Times New Roman" w:hAnsi="Times New Roman" w:eastAsia="仿宋_GB2312" w:cs="Times New Roman"/>
                <w:i w:val="0"/>
                <w:iCs w:val="0"/>
                <w:snapToGrid/>
                <w:color w:val="auto"/>
                <w:kern w:val="2"/>
                <w:sz w:val="24"/>
                <w:szCs w:val="24"/>
                <w:highlight w:val="none"/>
                <w:lang w:val="en-US" w:eastAsia="zh-CN" w:bidi="ar"/>
              </w:rPr>
              <w:t>承诺</w:t>
            </w:r>
          </w:p>
        </w:tc>
        <w:tc>
          <w:tcPr>
            <w:tcW w:w="8421" w:type="dxa"/>
            <w:gridSpan w:val="4"/>
            <w:shd w:val="clear" w:color="auto" w:fill="auto"/>
            <w:vAlign w:val="center"/>
          </w:tcPr>
          <w:p>
            <w:pPr>
              <w:pageBreakBefore w:val="0"/>
              <w:kinsoku/>
              <w:overflowPunct/>
              <w:topLinePunct w:val="0"/>
              <w:bidi w:val="0"/>
              <w:snapToGrid w:val="0"/>
              <w:spacing w:line="240" w:lineRule="auto"/>
              <w:ind w:firstLine="480" w:firstLineChars="200"/>
              <w:jc w:val="left"/>
              <w:rPr>
                <w:rFonts w:hint="eastAsia" w:ascii="Times New Roman" w:hAnsi="Times New Roman" w:eastAsia="楷体" w:cs="楷体"/>
                <w:i w:val="0"/>
                <w:iCs w:val="0"/>
                <w:sz w:val="24"/>
                <w:szCs w:val="24"/>
                <w:highlight w:val="none"/>
              </w:rPr>
            </w:pPr>
            <w:r>
              <w:rPr>
                <w:rFonts w:hint="eastAsia" w:ascii="Times New Roman" w:hAnsi="Times New Roman" w:eastAsia="楷体" w:cs="楷体"/>
                <w:i w:val="0"/>
                <w:iCs w:val="0"/>
                <w:sz w:val="24"/>
                <w:szCs w:val="24"/>
                <w:highlight w:val="none"/>
              </w:rPr>
              <w:t>我单位遵守国家法律、法规、规章和政策规定，依法开展生产经营活动。申报日前在中国信用平台中查询无</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失信被执行人</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和</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税收违法黑名单</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 xml:space="preserve">等严重违法失信信息，在生产、质量、安全以及环保方面未发生重大事故，提交的申报材料和所附资料均合法、真实、有效、无涉密信息，并对所提供资料的真实性负责。 </w:t>
            </w:r>
          </w:p>
          <w:p>
            <w:pPr>
              <w:pageBreakBefore w:val="0"/>
              <w:kinsoku/>
              <w:overflowPunct/>
              <w:topLinePunct w:val="0"/>
              <w:bidi w:val="0"/>
              <w:snapToGrid w:val="0"/>
              <w:spacing w:line="240" w:lineRule="auto"/>
              <w:ind w:firstLine="480" w:firstLineChars="200"/>
              <w:jc w:val="left"/>
              <w:rPr>
                <w:rFonts w:hint="eastAsia" w:ascii="Times New Roman" w:hAnsi="Times New Roman" w:eastAsia="楷体" w:cs="楷体"/>
                <w:i w:val="0"/>
                <w:iCs w:val="0"/>
                <w:sz w:val="24"/>
                <w:szCs w:val="24"/>
                <w:highlight w:val="none"/>
              </w:rPr>
            </w:pPr>
          </w:p>
          <w:p>
            <w:pPr>
              <w:pageBreakBefore w:val="0"/>
              <w:kinsoku/>
              <w:overflowPunct/>
              <w:topLinePunct w:val="0"/>
              <w:bidi w:val="0"/>
              <w:snapToGrid w:val="0"/>
              <w:spacing w:line="240" w:lineRule="auto"/>
              <w:ind w:firstLine="2640" w:firstLineChars="1100"/>
              <w:jc w:val="left"/>
              <w:rPr>
                <w:rFonts w:hint="eastAsia" w:ascii="Times New Roman" w:hAnsi="Times New Roman" w:eastAsia="楷体" w:cs="楷体"/>
                <w:i w:val="0"/>
                <w:iCs w:val="0"/>
                <w:sz w:val="24"/>
                <w:szCs w:val="24"/>
                <w:highlight w:val="none"/>
              </w:rPr>
            </w:pPr>
            <w:r>
              <w:rPr>
                <w:rFonts w:hint="eastAsia" w:ascii="Times New Roman" w:hAnsi="Times New Roman" w:eastAsia="楷体" w:cs="楷体"/>
                <w:i w:val="0"/>
                <w:iCs w:val="0"/>
                <w:sz w:val="24"/>
                <w:szCs w:val="24"/>
                <w:highlight w:val="none"/>
              </w:rPr>
              <w:t>法定代表人</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签章或签字</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Times New Roman" w:hAnsi="Times New Roman" w:eastAsia="楷体" w:cs="楷体"/>
                <w:i w:val="0"/>
                <w:iCs w:val="0"/>
                <w:sz w:val="24"/>
                <w:szCs w:val="24"/>
                <w:highlight w:val="none"/>
              </w:rPr>
            </w:pPr>
            <w:r>
              <w:rPr>
                <w:rFonts w:hint="eastAsia" w:ascii="Times New Roman" w:hAnsi="Times New Roman" w:eastAsia="楷体" w:cs="楷体"/>
                <w:i w:val="0"/>
                <w:iCs w:val="0"/>
                <w:sz w:val="24"/>
                <w:szCs w:val="24"/>
                <w:highlight w:val="none"/>
                <w:lang w:val="en-US" w:eastAsia="zh-CN"/>
              </w:rPr>
              <w:t xml:space="preserve">       </w:t>
            </w:r>
            <w:r>
              <w:rPr>
                <w:rFonts w:hint="eastAsia" w:ascii="Times New Roman" w:hAnsi="Times New Roman" w:eastAsia="楷体" w:cs="楷体"/>
                <w:i w:val="0"/>
                <w:iCs w:val="0"/>
                <w:sz w:val="24"/>
                <w:szCs w:val="24"/>
                <w:highlight w:val="none"/>
              </w:rPr>
              <w:t>申报单位</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公章</w:t>
            </w:r>
            <w:r>
              <w:rPr>
                <w:rFonts w:hint="eastAsia" w:ascii="Times New Roman" w:hAnsi="Times New Roman" w:eastAsia="楷体" w:cs="楷体"/>
                <w:i w:val="0"/>
                <w:iCs w:val="0"/>
                <w:sz w:val="24"/>
                <w:szCs w:val="24"/>
                <w:highlight w:val="none"/>
                <w:lang w:eastAsia="zh-CN"/>
              </w:rPr>
              <w:t>）</w:t>
            </w:r>
            <w:r>
              <w:rPr>
                <w:rFonts w:hint="eastAsia" w:ascii="Times New Roman" w:hAnsi="Times New Roman" w:eastAsia="楷体" w:cs="楷体"/>
                <w:i w:val="0"/>
                <w:iCs w:val="0"/>
                <w:sz w:val="24"/>
                <w:szCs w:val="24"/>
                <w:highlight w:val="none"/>
              </w:rPr>
              <w:t>：</w:t>
            </w:r>
          </w:p>
          <w:p>
            <w:pPr>
              <w:pageBreakBefore w:val="0"/>
              <w:widowControl/>
              <w:numPr>
                <w:ilvl w:val="0"/>
                <w:numId w:val="0"/>
              </w:numPr>
              <w:kinsoku/>
              <w:overflowPunct/>
              <w:topLinePunct w:val="0"/>
              <w:bidi w:val="0"/>
              <w:spacing w:line="240" w:lineRule="auto"/>
              <w:jc w:val="left"/>
              <w:rPr>
                <w:rFonts w:hint="eastAsia" w:ascii="Times New Roman" w:hAnsi="Times New Roman" w:eastAsia="楷体" w:cs="楷体"/>
                <w:bCs/>
                <w:i w:val="0"/>
                <w:iCs w:val="0"/>
                <w:kern w:val="2"/>
                <w:sz w:val="24"/>
                <w:szCs w:val="24"/>
                <w:highlight w:val="none"/>
                <w:lang w:val="en-US" w:eastAsia="zh-CN" w:bidi="ar-SA"/>
              </w:rPr>
            </w:pPr>
            <w:r>
              <w:rPr>
                <w:rFonts w:hint="eastAsia" w:ascii="Times New Roman" w:hAnsi="Times New Roman" w:eastAsia="楷体" w:cs="楷体"/>
                <w:i w:val="0"/>
                <w:iCs w:val="0"/>
                <w:sz w:val="24"/>
                <w:szCs w:val="24"/>
                <w:highlight w:val="none"/>
              </w:rPr>
              <w:t xml:space="preserve"> </w:t>
            </w:r>
            <w:r>
              <w:rPr>
                <w:rFonts w:hint="eastAsia" w:ascii="Times New Roman" w:hAnsi="Times New Roman" w:eastAsia="楷体" w:cs="楷体"/>
                <w:i w:val="0"/>
                <w:iCs w:val="0"/>
                <w:sz w:val="24"/>
                <w:szCs w:val="24"/>
                <w:highlight w:val="none"/>
                <w:lang w:val="en-US" w:eastAsia="zh-CN"/>
              </w:rPr>
              <w:t xml:space="preserve">                              </w:t>
            </w:r>
            <w:r>
              <w:rPr>
                <w:rFonts w:hint="eastAsia" w:ascii="Times New Roman" w:hAnsi="Times New Roman" w:eastAsia="楷体" w:cs="楷体"/>
                <w:i w:val="0"/>
                <w:iCs w:val="0"/>
                <w:sz w:val="24"/>
                <w:szCs w:val="24"/>
                <w:highlight w:val="none"/>
              </w:rPr>
              <w:t>年   月   日</w:t>
            </w:r>
          </w:p>
        </w:tc>
      </w:tr>
    </w:tbl>
    <w:p>
      <w:pPr>
        <w:bidi w:val="0"/>
        <w:rPr>
          <w:rFonts w:hint="eastAsia" w:ascii="Times New Roman" w:hAnsi="Times New Roman"/>
          <w:highlight w:val="none"/>
          <w:lang w:val="en-US" w:eastAsia="zh-CN"/>
        </w:rPr>
      </w:pPr>
    </w:p>
    <w:p>
      <w:pPr>
        <w:bidi w:val="0"/>
        <w:rPr>
          <w:rFonts w:hint="eastAsia"/>
          <w:lang w:val="en-US" w:eastAsia="zh-CN"/>
        </w:rPr>
      </w:pPr>
    </w:p>
    <w:p>
      <w:pPr>
        <w:pStyle w:val="3"/>
        <w:bidi w:val="0"/>
        <w:rPr>
          <w:rFonts w:ascii="Times New Roman" w:hAnsi="Times New Roman"/>
          <w:highlight w:val="none"/>
        </w:rPr>
      </w:pPr>
      <w:r>
        <w:rPr>
          <w:rFonts w:hint="eastAsia" w:ascii="Times New Roman" w:hAnsi="Times New Roman"/>
          <w:highlight w:val="none"/>
          <w:lang w:val="en-US" w:eastAsia="zh-CN"/>
        </w:rPr>
        <w:t>二、</w:t>
      </w:r>
      <w:r>
        <w:rPr>
          <w:rFonts w:ascii="Times New Roman" w:hAnsi="Times New Roman"/>
          <w:highlight w:val="none"/>
        </w:rPr>
        <w:t>申报案例信息</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2188"/>
        <w:gridCol w:w="1983"/>
        <w:gridCol w:w="1983"/>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778" w:type="dxa"/>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lang w:bidi="ar"/>
              </w:rPr>
            </w:pPr>
            <w:r>
              <w:rPr>
                <w:rFonts w:hint="eastAsia" w:ascii="Times New Roman" w:hAnsi="Times New Roman" w:eastAsia="仿宋_GB2312" w:cs="Times New Roman"/>
                <w:sz w:val="24"/>
                <w:highlight w:val="none"/>
                <w:lang w:bidi="ar"/>
              </w:rPr>
              <w:t>案例名称</w:t>
            </w:r>
          </w:p>
        </w:tc>
        <w:tc>
          <w:tcPr>
            <w:tcW w:w="8138" w:type="dxa"/>
            <w:gridSpan w:val="4"/>
            <w:vAlign w:val="center"/>
          </w:tcPr>
          <w:p>
            <w:pPr>
              <w:pageBreakBefore w:val="0"/>
              <w:kinsoku/>
              <w:overflowPunct/>
              <w:topLinePunct w:val="0"/>
              <w:bidi w:val="0"/>
              <w:snapToGrid w:val="0"/>
              <w:spacing w:line="240" w:lineRule="auto"/>
              <w:ind w:firstLine="2880" w:firstLineChars="1200"/>
              <w:jc w:val="left"/>
              <w:rPr>
                <w:rFonts w:hint="eastAsia" w:ascii="Times New Roman" w:hAnsi="Times New Roman" w:eastAsia="楷体" w:cs="楷体"/>
                <w:i/>
                <w:i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78" w:type="dxa"/>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lang w:bidi="ar"/>
              </w:rPr>
            </w:pPr>
            <w:r>
              <w:rPr>
                <w:rFonts w:hint="eastAsia" w:ascii="Times New Roman" w:hAnsi="Times New Roman" w:eastAsia="仿宋_GB2312" w:cs="Times New Roman"/>
                <w:sz w:val="24"/>
                <w:highlight w:val="none"/>
                <w:lang w:bidi="ar"/>
              </w:rPr>
              <w:t>申报方向</w:t>
            </w:r>
            <w:r>
              <w:rPr>
                <w:rFonts w:hint="eastAsia" w:ascii="Times New Roman" w:hAnsi="Times New Roman" w:eastAsia="仿宋_GB2312" w:cs="Times New Roman"/>
                <w:sz w:val="24"/>
                <w:highlight w:val="none"/>
                <w:lang w:bidi="ar"/>
              </w:rPr>
              <w:br w:type="textWrapping"/>
            </w:r>
            <w:r>
              <w:rPr>
                <w:rFonts w:hint="eastAsia" w:ascii="Times New Roman" w:hAnsi="Times New Roman" w:eastAsia="仿宋_GB2312" w:cs="Times New Roman"/>
                <w:sz w:val="24"/>
                <w:highlight w:val="none"/>
                <w:lang w:bidi="ar"/>
              </w:rPr>
              <w:t>（单选）</w:t>
            </w:r>
          </w:p>
        </w:tc>
        <w:tc>
          <w:tcPr>
            <w:tcW w:w="8138" w:type="dxa"/>
            <w:gridSpan w:val="4"/>
          </w:tcPr>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数字化供应链场景突破</w:t>
            </w:r>
          </w:p>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数字化供应链服务创新</w:t>
            </w:r>
          </w:p>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数字化供应链融通转型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78" w:type="dxa"/>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lang w:bidi="ar"/>
              </w:rPr>
            </w:pPr>
            <w:r>
              <w:rPr>
                <w:rFonts w:hint="eastAsia" w:ascii="Times New Roman" w:hAnsi="Times New Roman" w:eastAsia="仿宋_GB2312" w:cs="Times New Roman"/>
                <w:sz w:val="24"/>
                <w:highlight w:val="none"/>
                <w:lang w:bidi="ar"/>
              </w:rPr>
              <w:t>主要类型（仅可选1个申报方向，同一方向下可选多个类型）</w:t>
            </w:r>
          </w:p>
        </w:tc>
        <w:tc>
          <w:tcPr>
            <w:tcW w:w="8138" w:type="dxa"/>
            <w:gridSpan w:val="4"/>
          </w:tcPr>
          <w:p>
            <w:pPr>
              <w:pageBreakBefore w:val="0"/>
              <w:kinsoku/>
              <w:overflowPunct/>
              <w:topLinePunct w:val="0"/>
              <w:bidi w:val="0"/>
              <w:spacing w:line="240" w:lineRule="auto"/>
              <w:rPr>
                <w:rFonts w:hint="eastAsia" w:ascii="Times New Roman" w:hAnsi="Times New Roman" w:eastAsia="楷体" w:cs="楷体"/>
                <w:b/>
                <w:bCs/>
                <w:sz w:val="24"/>
                <w:highlight w:val="none"/>
              </w:rPr>
            </w:pPr>
            <w:r>
              <w:rPr>
                <w:rFonts w:hint="eastAsia" w:ascii="Times New Roman" w:hAnsi="Times New Roman" w:eastAsia="楷体" w:cs="楷体"/>
                <w:b/>
                <w:bCs/>
                <w:sz w:val="24"/>
                <w:highlight w:val="none"/>
              </w:rPr>
              <w:t>1.数字化供应链场景突破方向（申报此方向的以下类型至少选1项）</w:t>
            </w:r>
          </w:p>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供应链计划与预测</w:t>
            </w:r>
            <w:r>
              <w:rPr>
                <w:rFonts w:hint="eastAsia" w:ascii="Times New Roman" w:hAnsi="Times New Roman" w:eastAsia="楷体" w:cs="楷体"/>
                <w:sz w:val="24"/>
                <w:highlight w:val="none"/>
                <w:lang w:val="en-US" w:eastAsia="zh-CN"/>
              </w:rPr>
              <w:t xml:space="preserve">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多元化寻源与采购</w:t>
            </w:r>
          </w:p>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设计制造一体化</w:t>
            </w:r>
            <w:r>
              <w:rPr>
                <w:rFonts w:hint="eastAsia" w:ascii="Times New Roman" w:hAnsi="Times New Roman" w:eastAsia="楷体" w:cs="楷体"/>
                <w:sz w:val="24"/>
                <w:highlight w:val="none"/>
                <w:lang w:val="en-US" w:eastAsia="zh-CN"/>
              </w:rPr>
              <w:t xml:space="preserve">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基于组合式BOM的柔性生产</w:t>
            </w:r>
          </w:p>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订单精准交付</w:t>
            </w:r>
            <w:r>
              <w:rPr>
                <w:rFonts w:hint="eastAsia" w:ascii="Times New Roman" w:hAnsi="Times New Roman" w:eastAsia="楷体" w:cs="楷体"/>
                <w:sz w:val="24"/>
                <w:highlight w:val="none"/>
                <w:lang w:val="en-US" w:eastAsia="zh-CN"/>
              </w:rPr>
              <w:t xml:space="preserve">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数字化客户服务</w:t>
            </w:r>
          </w:p>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供应链全链条追溯</w:t>
            </w:r>
            <w:r>
              <w:rPr>
                <w:rFonts w:hint="eastAsia" w:ascii="Times New Roman" w:hAnsi="Times New Roman" w:eastAsia="楷体" w:cs="楷体"/>
                <w:sz w:val="24"/>
                <w:highlight w:val="none"/>
                <w:lang w:val="en-US" w:eastAsia="zh-CN"/>
              </w:rPr>
              <w:t xml:space="preserve">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供应链风险防控</w:t>
            </w:r>
          </w:p>
          <w:p>
            <w:pPr>
              <w:pageBreakBefore w:val="0"/>
              <w:kinsoku/>
              <w:overflowPunct/>
              <w:topLinePunct w:val="0"/>
              <w:bidi w:val="0"/>
              <w:spacing w:line="240" w:lineRule="auto"/>
              <w:rPr>
                <w:rFonts w:hint="eastAsia" w:ascii="Times New Roman" w:hAnsi="Times New Roman" w:eastAsia="楷体" w:cs="楷体"/>
                <w:b/>
                <w:bCs/>
                <w:sz w:val="24"/>
                <w:highlight w:val="none"/>
              </w:rPr>
            </w:pPr>
            <w:r>
              <w:rPr>
                <w:rFonts w:hint="eastAsia" w:ascii="Times New Roman" w:hAnsi="Times New Roman" w:eastAsia="楷体" w:cs="楷体"/>
                <w:b/>
                <w:bCs/>
                <w:sz w:val="24"/>
                <w:highlight w:val="none"/>
              </w:rPr>
              <w:t>2.数字化供应链服务创新方向（申报此方向的以下类型至少选1项）</w:t>
            </w:r>
          </w:p>
          <w:p>
            <w:pPr>
              <w:pStyle w:val="2"/>
              <w:pageBreakBefore w:val="0"/>
              <w:kinsoku/>
              <w:overflowPunct/>
              <w:topLinePunct w:val="0"/>
              <w:bidi w:val="0"/>
              <w:spacing w:line="240" w:lineRule="auto"/>
              <w:rPr>
                <w:rFonts w:hint="eastAsia" w:ascii="Times New Roman" w:hAnsi="Times New Roman" w:eastAsia="楷体" w:cs="楷体"/>
                <w:kern w:val="2"/>
                <w:sz w:val="24"/>
                <w:szCs w:val="24"/>
                <w:highlight w:val="none"/>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供应链金融服务平台</w:t>
            </w:r>
            <w:r>
              <w:rPr>
                <w:rFonts w:hint="eastAsia" w:ascii="Times New Roman" w:hAnsi="Times New Roman" w:eastAsia="楷体" w:cs="楷体"/>
                <w:kern w:val="2"/>
                <w:sz w:val="24"/>
                <w:szCs w:val="24"/>
                <w:highlight w:val="none"/>
                <w:lang w:val="en-US" w:eastAsia="zh-CN"/>
              </w:rPr>
              <w:t xml:space="preserve">       </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供应链资源协同平台</w:t>
            </w:r>
          </w:p>
          <w:p>
            <w:pPr>
              <w:pStyle w:val="2"/>
              <w:pageBreakBefore w:val="0"/>
              <w:kinsoku/>
              <w:overflowPunct/>
              <w:topLinePunct w:val="0"/>
              <w:bidi w:val="0"/>
              <w:spacing w:line="240" w:lineRule="auto"/>
              <w:rPr>
                <w:rFonts w:hint="eastAsia" w:ascii="Times New Roman" w:hAnsi="Times New Roman" w:eastAsia="楷体" w:cs="楷体"/>
                <w:kern w:val="2"/>
                <w:sz w:val="24"/>
                <w:szCs w:val="24"/>
                <w:highlight w:val="none"/>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供应链大数据服务平台</w:t>
            </w:r>
            <w:r>
              <w:rPr>
                <w:rFonts w:hint="eastAsia" w:ascii="Times New Roman" w:hAnsi="Times New Roman" w:eastAsia="楷体" w:cs="楷体"/>
                <w:kern w:val="2"/>
                <w:sz w:val="24"/>
                <w:szCs w:val="24"/>
                <w:highlight w:val="none"/>
                <w:lang w:val="en-US" w:eastAsia="zh-CN"/>
              </w:rPr>
              <w:t xml:space="preserve">     </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第三方物流服务平台</w:t>
            </w:r>
          </w:p>
          <w:p>
            <w:pPr>
              <w:pStyle w:val="2"/>
              <w:pageBreakBefore w:val="0"/>
              <w:kinsoku/>
              <w:overflowPunct/>
              <w:topLinePunct w:val="0"/>
              <w:bidi w:val="0"/>
              <w:spacing w:line="240" w:lineRule="auto"/>
              <w:rPr>
                <w:rFonts w:hint="eastAsia" w:ascii="Times New Roman" w:hAnsi="Times New Roman" w:eastAsia="楷体" w:cs="楷体"/>
                <w:kern w:val="2"/>
                <w:sz w:val="24"/>
                <w:szCs w:val="24"/>
                <w:highlight w:val="none"/>
                <w:lang w:val="en-US"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跨境供应链服务平台</w:t>
            </w:r>
            <w:r>
              <w:rPr>
                <w:rFonts w:hint="eastAsia" w:ascii="Times New Roman" w:hAnsi="Times New Roman" w:eastAsia="楷体" w:cs="楷体"/>
                <w:kern w:val="2"/>
                <w:sz w:val="24"/>
                <w:szCs w:val="24"/>
                <w:highlight w:val="none"/>
                <w:lang w:val="en-US" w:eastAsia="zh-CN"/>
              </w:rPr>
              <w:t xml:space="preserve">       </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kern w:val="2"/>
                <w:sz w:val="24"/>
                <w:szCs w:val="24"/>
                <w:highlight w:val="none"/>
              </w:rPr>
              <w:t>供应链大模型与智能体</w:t>
            </w:r>
          </w:p>
          <w:p>
            <w:pPr>
              <w:pageBreakBefore w:val="0"/>
              <w:kinsoku/>
              <w:overflowPunct/>
              <w:topLinePunct w:val="0"/>
              <w:bidi w:val="0"/>
              <w:spacing w:line="240" w:lineRule="auto"/>
              <w:rPr>
                <w:rFonts w:hint="eastAsia" w:ascii="Times New Roman" w:hAnsi="Times New Roman" w:eastAsia="楷体" w:cs="楷体"/>
                <w:b/>
                <w:bCs/>
                <w:sz w:val="24"/>
                <w:highlight w:val="none"/>
              </w:rPr>
            </w:pPr>
            <w:r>
              <w:rPr>
                <w:rFonts w:hint="eastAsia" w:ascii="Times New Roman" w:hAnsi="Times New Roman" w:eastAsia="楷体" w:cs="楷体"/>
                <w:b/>
                <w:bCs/>
                <w:sz w:val="24"/>
                <w:highlight w:val="none"/>
              </w:rPr>
              <w:t>3.数字化供应链融通转型方向（申报此方向的以下类型至少选1项）</w:t>
            </w:r>
          </w:p>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链主企业牵引“链式”转型</w:t>
            </w:r>
            <w:r>
              <w:rPr>
                <w:rFonts w:hint="eastAsia" w:ascii="Times New Roman" w:hAnsi="Times New Roman" w:eastAsia="楷体" w:cs="楷体"/>
                <w:sz w:val="24"/>
                <w:highlight w:val="none"/>
                <w:lang w:val="en-US" w:eastAsia="zh-CN"/>
              </w:rPr>
              <w:t xml:space="preserve">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面向区域的供应链协同管理创新</w:t>
            </w:r>
          </w:p>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跨企业供应链资源整合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8" w:type="dxa"/>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lang w:bidi="ar"/>
              </w:rPr>
            </w:pPr>
            <w:r>
              <w:rPr>
                <w:rFonts w:hint="eastAsia" w:ascii="Times New Roman" w:hAnsi="Times New Roman" w:eastAsia="仿宋_GB2312" w:cs="Times New Roman"/>
                <w:sz w:val="24"/>
                <w:highlight w:val="none"/>
                <w:lang w:bidi="ar"/>
              </w:rPr>
              <w:t>案例简介（不超过1000字）</w:t>
            </w:r>
          </w:p>
        </w:tc>
        <w:tc>
          <w:tcPr>
            <w:tcW w:w="8138" w:type="dxa"/>
            <w:gridSpan w:val="4"/>
          </w:tcPr>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可围绕选择的申报方向，在以下几个方面进行凝练描述：</w:t>
            </w:r>
          </w:p>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lang w:eastAsia="zh-CN"/>
              </w:rPr>
              <w:t>1</w:t>
            </w:r>
            <w:r>
              <w:rPr>
                <w:rFonts w:hint="eastAsia" w:ascii="Times New Roman" w:hAnsi="Times New Roman" w:eastAsia="楷体" w:cs="楷体"/>
                <w:sz w:val="24"/>
                <w:szCs w:val="24"/>
                <w:highlight w:val="none"/>
                <w:lang w:val="en-US" w:eastAsia="zh-CN"/>
              </w:rPr>
              <w:t>.</w:t>
            </w:r>
            <w:r>
              <w:rPr>
                <w:rFonts w:hint="eastAsia" w:ascii="Times New Roman" w:hAnsi="Times New Roman" w:eastAsia="楷体" w:cs="楷体"/>
                <w:sz w:val="24"/>
                <w:szCs w:val="24"/>
                <w:highlight w:val="none"/>
              </w:rPr>
              <w:t>企业数字化供应链战略规划、体系设计、资源能力布局的情况；</w:t>
            </w:r>
          </w:p>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2.数字化供应链系统平台建设、信息技术应用、数据建模应用方面的情况；</w:t>
            </w:r>
          </w:p>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3.在供应链计划、寻源采购、生产制造、订单管理、仓储物流、客户服务等环节的数字化应用和业务运营情况；</w:t>
            </w:r>
          </w:p>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4.与供应链上下游企业协同情况（包括与上下游企业的业务协同、系统集成、数据贯通等）；</w:t>
            </w:r>
          </w:p>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5.数字化供应链在风险防控、韧性性能提升、绩效管理、生态建设等方面的情况；</w:t>
            </w:r>
          </w:p>
          <w:p>
            <w:pPr>
              <w:pStyle w:val="2"/>
              <w:rPr>
                <w:rFonts w:hint="default" w:ascii="Times New Roman" w:hAnsi="Times New Roman" w:eastAsia="楷体"/>
                <w:highlight w:val="none"/>
                <w:lang w:val="en-US" w:eastAsia="zh-CN"/>
              </w:rPr>
            </w:pPr>
            <w:r>
              <w:rPr>
                <w:rFonts w:hint="eastAsia" w:ascii="Times New Roman" w:hAnsi="Times New Roman" w:eastAsia="楷体" w:cs="楷体"/>
                <w:sz w:val="24"/>
                <w:szCs w:val="24"/>
                <w:highlight w:val="none"/>
                <w:lang w:val="en-US" w:eastAsia="zh-CN"/>
              </w:rPr>
              <w:t>6.基于数字化平台开展的供应链服务情况（包括供应链金融、物流服务、技术服务等）</w:t>
            </w:r>
          </w:p>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szCs w:val="24"/>
                <w:highlight w:val="none"/>
                <w:lang w:val="en-US" w:eastAsia="zh-CN"/>
              </w:rPr>
              <w:t>7</w:t>
            </w:r>
            <w:r>
              <w:rPr>
                <w:rFonts w:hint="eastAsia" w:ascii="Times New Roman" w:hAnsi="Times New Roman" w:eastAsia="楷体" w:cs="楷体"/>
                <w:sz w:val="24"/>
                <w:szCs w:val="24"/>
                <w:highlight w:val="none"/>
              </w:rPr>
              <w:t>.可量化的经济、社会、创新等方面成效。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916" w:type="dxa"/>
            <w:gridSpan w:val="5"/>
            <w:vAlign w:val="center"/>
          </w:tcPr>
          <w:p>
            <w:pPr>
              <w:pageBreakBefore w:val="0"/>
              <w:kinsoku/>
              <w:overflowPunct/>
              <w:topLinePunct w:val="0"/>
              <w:bidi w:val="0"/>
              <w:spacing w:line="240" w:lineRule="auto"/>
              <w:jc w:val="center"/>
              <w:rPr>
                <w:rFonts w:hint="eastAsia" w:ascii="Times New Roman" w:hAnsi="Times New Roman" w:eastAsia="楷体" w:cs="楷体"/>
                <w:sz w:val="24"/>
                <w:highlight w:val="none"/>
              </w:rPr>
            </w:pPr>
            <w:r>
              <w:rPr>
                <w:rFonts w:hint="eastAsia" w:ascii="Times New Roman" w:hAnsi="Times New Roman" w:eastAsia="楷体" w:cs="楷体"/>
                <w:sz w:val="24"/>
                <w:highlight w:val="none"/>
              </w:rPr>
              <w:t>应用的数字化供应链相关管理系统或平台</w:t>
            </w:r>
          </w:p>
          <w:p>
            <w:pPr>
              <w:pageBreakBefore w:val="0"/>
              <w:kinsoku/>
              <w:overflowPunct/>
              <w:topLinePunct w:val="0"/>
              <w:bidi w:val="0"/>
              <w:spacing w:line="240" w:lineRule="auto"/>
              <w:rPr>
                <w:rFonts w:hint="eastAsia" w:ascii="Times New Roman" w:hAnsi="Times New Roman" w:eastAsia="楷体" w:cs="楷体"/>
                <w:sz w:val="24"/>
                <w:highlight w:val="none"/>
              </w:rPr>
            </w:pPr>
            <w:r>
              <w:rPr>
                <w:rFonts w:hint="eastAsia" w:ascii="Times New Roman" w:hAnsi="Times New Roman" w:eastAsia="楷体" w:cs="楷体"/>
                <w:sz w:val="24"/>
                <w:szCs w:val="24"/>
                <w:highlight w:val="none"/>
              </w:rPr>
              <w:t>【注：包括但不限于供应链计划、订单管理、生产管理、销售管理、供应商关系管理、客户关系管理、库存管理、物流运输管理、供应链网络设计、供应链风险评价、供应链绩效评价等系统、工具或平台，如：CRM、ERP、SCM、WMS、TMS、APS、MES、SNP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778" w:type="dxa"/>
            <w:vAlign w:val="center"/>
          </w:tcPr>
          <w:p>
            <w:pPr>
              <w:pageBreakBefore w:val="0"/>
              <w:widowControl/>
              <w:kinsoku/>
              <w:overflowPunct/>
              <w:topLinePunct w:val="0"/>
              <w:autoSpaceDE/>
              <w:autoSpaceDN/>
              <w:bidi w:val="0"/>
              <w:snapToGrid w:val="0"/>
              <w:spacing w:line="240" w:lineRule="auto"/>
              <w:jc w:val="center"/>
              <w:rPr>
                <w:rFonts w:hint="eastAsia" w:ascii="Times New Roman" w:hAnsi="Times New Roman" w:eastAsia="仿宋_GB2312" w:cs="Times New Roman"/>
                <w:b/>
                <w:bCs/>
                <w:sz w:val="24"/>
                <w:highlight w:val="none"/>
                <w:lang w:bidi="ar"/>
              </w:rPr>
            </w:pPr>
            <w:r>
              <w:rPr>
                <w:rFonts w:hint="eastAsia" w:ascii="Times New Roman" w:hAnsi="Times New Roman" w:eastAsia="仿宋_GB2312" w:cs="Times New Roman"/>
                <w:b/>
                <w:bCs/>
                <w:sz w:val="24"/>
                <w:highlight w:val="none"/>
                <w:lang w:bidi="ar"/>
              </w:rPr>
              <w:t>系统/平台名称</w:t>
            </w:r>
          </w:p>
        </w:tc>
        <w:tc>
          <w:tcPr>
            <w:tcW w:w="2188" w:type="dxa"/>
            <w:vAlign w:val="center"/>
          </w:tcPr>
          <w:p>
            <w:pPr>
              <w:pageBreakBefore w:val="0"/>
              <w:widowControl/>
              <w:kinsoku/>
              <w:overflowPunct/>
              <w:topLinePunct w:val="0"/>
              <w:autoSpaceDE/>
              <w:autoSpaceDN/>
              <w:bidi w:val="0"/>
              <w:snapToGrid w:val="0"/>
              <w:spacing w:line="240" w:lineRule="auto"/>
              <w:jc w:val="center"/>
              <w:rPr>
                <w:rFonts w:hint="eastAsia" w:ascii="Times New Roman" w:hAnsi="Times New Roman" w:eastAsia="仿宋_GB2312" w:cs="Times New Roman"/>
                <w:b/>
                <w:bCs/>
                <w:sz w:val="24"/>
                <w:highlight w:val="none"/>
                <w:lang w:bidi="ar"/>
              </w:rPr>
            </w:pPr>
            <w:r>
              <w:rPr>
                <w:rFonts w:hint="eastAsia" w:ascii="Times New Roman" w:hAnsi="Times New Roman" w:eastAsia="仿宋_GB2312" w:cs="Times New Roman"/>
                <w:b/>
                <w:bCs/>
                <w:sz w:val="24"/>
                <w:highlight w:val="none"/>
                <w:lang w:bidi="ar"/>
              </w:rPr>
              <w:t>主要功能</w:t>
            </w:r>
          </w:p>
        </w:tc>
        <w:tc>
          <w:tcPr>
            <w:tcW w:w="1983" w:type="dxa"/>
            <w:vAlign w:val="center"/>
          </w:tcPr>
          <w:p>
            <w:pPr>
              <w:pageBreakBefore w:val="0"/>
              <w:widowControl/>
              <w:kinsoku/>
              <w:overflowPunct/>
              <w:topLinePunct w:val="0"/>
              <w:autoSpaceDE/>
              <w:autoSpaceDN/>
              <w:bidi w:val="0"/>
              <w:snapToGrid w:val="0"/>
              <w:spacing w:line="240" w:lineRule="auto"/>
              <w:jc w:val="center"/>
              <w:rPr>
                <w:rFonts w:hint="eastAsia" w:ascii="Times New Roman" w:hAnsi="Times New Roman" w:eastAsia="仿宋_GB2312" w:cs="Times New Roman"/>
                <w:b/>
                <w:bCs/>
                <w:sz w:val="24"/>
                <w:highlight w:val="none"/>
                <w:lang w:bidi="ar"/>
              </w:rPr>
            </w:pPr>
            <w:r>
              <w:rPr>
                <w:rFonts w:hint="eastAsia" w:ascii="Times New Roman" w:hAnsi="Times New Roman" w:eastAsia="仿宋_GB2312" w:cs="Times New Roman"/>
                <w:b/>
                <w:bCs/>
                <w:sz w:val="24"/>
                <w:highlight w:val="none"/>
                <w:lang w:bidi="ar"/>
              </w:rPr>
              <w:t>运行状态</w:t>
            </w:r>
          </w:p>
        </w:tc>
        <w:tc>
          <w:tcPr>
            <w:tcW w:w="1983" w:type="dxa"/>
            <w:vAlign w:val="center"/>
          </w:tcPr>
          <w:p>
            <w:pPr>
              <w:pageBreakBefore w:val="0"/>
              <w:widowControl/>
              <w:kinsoku/>
              <w:overflowPunct/>
              <w:topLinePunct w:val="0"/>
              <w:autoSpaceDE/>
              <w:autoSpaceDN/>
              <w:bidi w:val="0"/>
              <w:snapToGrid w:val="0"/>
              <w:spacing w:line="240" w:lineRule="auto"/>
              <w:jc w:val="center"/>
              <w:rPr>
                <w:rFonts w:hint="eastAsia" w:ascii="Times New Roman" w:hAnsi="Times New Roman" w:eastAsia="仿宋_GB2312" w:cs="Times New Roman"/>
                <w:b/>
                <w:bCs/>
                <w:sz w:val="24"/>
                <w:highlight w:val="none"/>
                <w:lang w:bidi="ar"/>
              </w:rPr>
            </w:pPr>
            <w:r>
              <w:rPr>
                <w:rFonts w:hint="eastAsia" w:ascii="Times New Roman" w:hAnsi="Times New Roman" w:eastAsia="仿宋_GB2312" w:cs="Times New Roman"/>
                <w:b/>
                <w:bCs/>
                <w:sz w:val="24"/>
                <w:highlight w:val="none"/>
                <w:lang w:bidi="ar"/>
              </w:rPr>
              <w:t>上线时间</w:t>
            </w:r>
          </w:p>
        </w:tc>
        <w:tc>
          <w:tcPr>
            <w:tcW w:w="1984" w:type="dxa"/>
            <w:vAlign w:val="center"/>
          </w:tcPr>
          <w:p>
            <w:pPr>
              <w:pageBreakBefore w:val="0"/>
              <w:widowControl/>
              <w:kinsoku/>
              <w:overflowPunct/>
              <w:topLinePunct w:val="0"/>
              <w:autoSpaceDE/>
              <w:autoSpaceDN/>
              <w:bidi w:val="0"/>
              <w:snapToGrid w:val="0"/>
              <w:spacing w:line="240" w:lineRule="auto"/>
              <w:jc w:val="center"/>
              <w:rPr>
                <w:rFonts w:hint="eastAsia" w:ascii="Times New Roman" w:hAnsi="Times New Roman" w:eastAsia="仿宋_GB2312" w:cs="Times New Roman"/>
                <w:b/>
                <w:bCs/>
                <w:sz w:val="24"/>
                <w:highlight w:val="none"/>
                <w:lang w:bidi="ar"/>
              </w:rPr>
            </w:pPr>
            <w:r>
              <w:rPr>
                <w:rFonts w:hint="eastAsia" w:ascii="Times New Roman" w:hAnsi="Times New Roman" w:eastAsia="仿宋_GB2312" w:cs="Times New Roman"/>
                <w:b/>
                <w:bCs/>
                <w:sz w:val="24"/>
                <w:highlight w:val="none"/>
                <w:lang w:bidi="ar"/>
              </w:rPr>
              <w:t>合作伙伴连接数量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778" w:type="dxa"/>
            <w:vAlign w:val="center"/>
          </w:tcPr>
          <w:p>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2188" w:type="dxa"/>
            <w:vAlign w:val="center"/>
          </w:tcPr>
          <w:p>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3" w:type="dxa"/>
            <w:vAlign w:val="center"/>
          </w:tcPr>
          <w:p>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3" w:type="dxa"/>
            <w:vAlign w:val="center"/>
          </w:tcPr>
          <w:p>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4" w:type="dxa"/>
            <w:vAlign w:val="center"/>
          </w:tcPr>
          <w:p>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778" w:type="dxa"/>
            <w:vAlign w:val="center"/>
          </w:tcPr>
          <w:p>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2188" w:type="dxa"/>
            <w:vAlign w:val="center"/>
          </w:tcPr>
          <w:p>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3" w:type="dxa"/>
            <w:vAlign w:val="center"/>
          </w:tcPr>
          <w:p>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3" w:type="dxa"/>
            <w:vAlign w:val="center"/>
          </w:tcPr>
          <w:p>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c>
          <w:tcPr>
            <w:tcW w:w="1984" w:type="dxa"/>
            <w:vAlign w:val="center"/>
          </w:tcPr>
          <w:p>
            <w:pPr>
              <w:pageBreakBefore w:val="0"/>
              <w:kinsoku/>
              <w:overflowPunct/>
              <w:topLinePunct w:val="0"/>
              <w:autoSpaceDE w:val="0"/>
              <w:autoSpaceDN w:val="0"/>
              <w:bidi w:val="0"/>
              <w:spacing w:line="240" w:lineRule="auto"/>
              <w:rPr>
                <w:rFonts w:hint="eastAsia" w:ascii="Times New Roman" w:hAnsi="Times New Roman" w:eastAsia="楷体" w:cs="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8" w:type="dxa"/>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color w:val="auto"/>
                <w:kern w:val="2"/>
                <w:sz w:val="24"/>
                <w:szCs w:val="24"/>
                <w:highlight w:val="none"/>
                <w:lang w:bidi="ar"/>
              </w:rPr>
            </w:pPr>
            <w:r>
              <w:rPr>
                <w:rFonts w:hint="eastAsia" w:ascii="Times New Roman" w:hAnsi="Times New Roman" w:eastAsia="仿宋_GB2312" w:cs="Times New Roman"/>
                <w:sz w:val="24"/>
                <w:highlight w:val="none"/>
                <w:lang w:bidi="ar"/>
              </w:rPr>
              <w:t>供应链数字化水平</w:t>
            </w:r>
          </w:p>
        </w:tc>
        <w:tc>
          <w:tcPr>
            <w:tcW w:w="8138" w:type="dxa"/>
            <w:gridSpan w:val="4"/>
            <w:vAlign w:val="center"/>
          </w:tcPr>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1.数字化供应链建设运营投入占比：</w:t>
            </w:r>
            <w:r>
              <w:rPr>
                <w:rFonts w:hint="eastAsia" w:ascii="Times New Roman" w:hAnsi="Times New Roman" w:eastAsia="楷体" w:cs="楷体"/>
                <w:sz w:val="24"/>
                <w:szCs w:val="24"/>
                <w:highlight w:val="none"/>
                <w:u w:val="single"/>
              </w:rPr>
              <w:t xml:space="preserve">      </w:t>
            </w:r>
            <w:r>
              <w:rPr>
                <w:rFonts w:hint="eastAsia" w:ascii="Times New Roman" w:hAnsi="Times New Roman" w:eastAsia="楷体" w:cs="楷体"/>
                <w:sz w:val="24"/>
                <w:szCs w:val="24"/>
                <w:highlight w:val="none"/>
              </w:rPr>
              <w:t>%；</w:t>
            </w:r>
          </w:p>
          <w:p>
            <w:pPr>
              <w:pageBreakBefore w:val="0"/>
              <w:kinsoku/>
              <w:overflowPunct/>
              <w:topLinePunct w:val="0"/>
              <w:bidi w:val="0"/>
              <w:spacing w:line="240" w:lineRule="auto"/>
              <w:rPr>
                <w:rFonts w:hint="eastAsia" w:ascii="Times New Roman" w:hAnsi="Times New Roman" w:eastAsia="楷体" w:cs="楷体"/>
                <w:i/>
                <w:iCs/>
                <w:sz w:val="24"/>
                <w:szCs w:val="24"/>
                <w:highlight w:val="none"/>
              </w:rPr>
            </w:pPr>
            <w:r>
              <w:rPr>
                <w:rFonts w:hint="eastAsia" w:ascii="Times New Roman" w:hAnsi="Times New Roman" w:eastAsia="楷体" w:cs="楷体"/>
                <w:i/>
                <w:iCs/>
                <w:sz w:val="24"/>
                <w:szCs w:val="24"/>
                <w:highlight w:val="none"/>
              </w:rPr>
              <w:t>（说明：企业每年在数字化供应链建设运营上进行相关软件和硬件投资额与企业年营业额的比值</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kern w:val="2"/>
                <w:sz w:val="24"/>
                <w:szCs w:val="24"/>
                <w:highlight w:val="none"/>
                <w:lang w:val="en-US" w:eastAsia="zh-CN" w:bidi="ar-SA"/>
              </w:rPr>
              <w:t>2.</w:t>
            </w:r>
            <w:r>
              <w:rPr>
                <w:rFonts w:hint="eastAsia" w:ascii="Times New Roman" w:hAnsi="Times New Roman" w:eastAsia="楷体" w:cs="楷体"/>
                <w:sz w:val="24"/>
                <w:szCs w:val="24"/>
                <w:highlight w:val="none"/>
              </w:rPr>
              <w:t>供应链业务数字化协同率：</w:t>
            </w:r>
            <w:r>
              <w:rPr>
                <w:rFonts w:hint="eastAsia" w:ascii="Times New Roman" w:hAnsi="Times New Roman" w:eastAsia="楷体" w:cs="楷体"/>
                <w:sz w:val="24"/>
                <w:szCs w:val="24"/>
                <w:highlight w:val="none"/>
                <w:u w:val="single"/>
              </w:rPr>
              <w:t xml:space="preserve">      </w:t>
            </w:r>
            <w:r>
              <w:rPr>
                <w:rFonts w:hint="eastAsia" w:ascii="Times New Roman" w:hAnsi="Times New Roman" w:eastAsia="楷体" w:cs="楷体"/>
                <w:sz w:val="24"/>
                <w:szCs w:val="24"/>
                <w:highlight w:val="none"/>
              </w:rPr>
              <w:t>%；</w:t>
            </w:r>
          </w:p>
          <w:p>
            <w:pPr>
              <w:pageBreakBefore w:val="0"/>
              <w:kinsoku/>
              <w:overflowPunct/>
              <w:topLinePunct w:val="0"/>
              <w:bidi w:val="0"/>
              <w:spacing w:line="240" w:lineRule="auto"/>
              <w:rPr>
                <w:rFonts w:hint="eastAsia" w:ascii="Times New Roman" w:hAnsi="Times New Roman" w:eastAsia="楷体" w:cs="楷体"/>
                <w:i/>
                <w:iCs/>
                <w:sz w:val="24"/>
                <w:szCs w:val="24"/>
                <w:highlight w:val="none"/>
              </w:rPr>
            </w:pPr>
            <w:r>
              <w:rPr>
                <w:rFonts w:hint="eastAsia" w:ascii="Times New Roman" w:hAnsi="Times New Roman" w:eastAsia="楷体" w:cs="楷体"/>
                <w:i/>
                <w:iCs/>
                <w:sz w:val="24"/>
                <w:szCs w:val="24"/>
                <w:highlight w:val="none"/>
              </w:rPr>
              <w:t>（说明：企业供应链相关的计划、采购、生产、质检、销售、仓储、运配、售后、资金结算等业务流程中，实现数字化的业务流程占企业供应链业务流程总量的比值</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kern w:val="2"/>
                <w:sz w:val="24"/>
                <w:szCs w:val="24"/>
                <w:highlight w:val="none"/>
                <w:lang w:val="en-US" w:eastAsia="zh-CN" w:bidi="ar-SA"/>
              </w:rPr>
              <w:t>3.</w:t>
            </w:r>
            <w:r>
              <w:rPr>
                <w:rFonts w:hint="eastAsia" w:ascii="Times New Roman" w:hAnsi="Times New Roman" w:eastAsia="楷体" w:cs="楷体"/>
                <w:sz w:val="24"/>
                <w:szCs w:val="24"/>
                <w:highlight w:val="none"/>
              </w:rPr>
              <w:t>供应链合作伙伴数字化协作率：</w:t>
            </w:r>
            <w:r>
              <w:rPr>
                <w:rFonts w:hint="eastAsia" w:ascii="Times New Roman" w:hAnsi="Times New Roman" w:eastAsia="楷体" w:cs="楷体"/>
                <w:sz w:val="24"/>
                <w:szCs w:val="24"/>
                <w:highlight w:val="none"/>
                <w:u w:val="single"/>
              </w:rPr>
              <w:t xml:space="preserve">      </w:t>
            </w:r>
            <w:r>
              <w:rPr>
                <w:rFonts w:hint="eastAsia" w:ascii="Times New Roman" w:hAnsi="Times New Roman" w:eastAsia="楷体" w:cs="楷体"/>
                <w:sz w:val="24"/>
                <w:szCs w:val="24"/>
                <w:highlight w:val="none"/>
              </w:rPr>
              <w:t>%；</w:t>
            </w:r>
          </w:p>
          <w:p>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（说明：企业的供应链核心合作伙伴中，实现数字化协作的活跃合作伙伴数占所有合作伙伴数量的比例</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kern w:val="2"/>
                <w:sz w:val="24"/>
                <w:szCs w:val="24"/>
                <w:highlight w:val="none"/>
                <w:lang w:val="en-US" w:eastAsia="zh-CN" w:bidi="ar-SA"/>
              </w:rPr>
              <w:t>4.</w:t>
            </w:r>
            <w:r>
              <w:rPr>
                <w:rFonts w:hint="eastAsia" w:ascii="Times New Roman" w:hAnsi="Times New Roman" w:eastAsia="楷体" w:cs="楷体"/>
                <w:sz w:val="24"/>
                <w:szCs w:val="24"/>
                <w:highlight w:val="none"/>
              </w:rPr>
              <w:t>企业供应链全程追溯覆盖度；</w:t>
            </w:r>
            <w:r>
              <w:rPr>
                <w:rFonts w:hint="eastAsia" w:ascii="Times New Roman" w:hAnsi="Times New Roman" w:eastAsia="楷体" w:cs="楷体"/>
                <w:sz w:val="24"/>
                <w:szCs w:val="24"/>
                <w:highlight w:val="none"/>
                <w:u w:val="single"/>
              </w:rPr>
              <w:t xml:space="preserve">      </w:t>
            </w:r>
            <w:r>
              <w:rPr>
                <w:rFonts w:hint="eastAsia" w:ascii="Times New Roman" w:hAnsi="Times New Roman" w:eastAsia="楷体" w:cs="楷体"/>
                <w:sz w:val="24"/>
                <w:szCs w:val="24"/>
                <w:highlight w:val="none"/>
              </w:rPr>
              <w:t>%</w:t>
            </w:r>
            <w:r>
              <w:rPr>
                <w:rFonts w:hint="eastAsia" w:ascii="Times New Roman" w:hAnsi="Times New Roman" w:eastAsia="楷体" w:cs="楷体"/>
                <w:sz w:val="24"/>
                <w:szCs w:val="24"/>
                <w:highlight w:val="none"/>
                <w:lang w:eastAsia="zh-CN"/>
              </w:rPr>
              <w:t>；</w:t>
            </w:r>
          </w:p>
          <w:p>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（说明：企业所生产的所有产品品类中，能够识别和追踪从原料采购到生产加工、仓储、物流、销售服务等全链条信息的产品比例</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kern w:val="2"/>
                <w:sz w:val="24"/>
                <w:szCs w:val="24"/>
                <w:highlight w:val="none"/>
                <w:lang w:val="en-US" w:eastAsia="zh-CN" w:bidi="ar-SA"/>
              </w:rPr>
              <w:t>5.</w:t>
            </w:r>
            <w:r>
              <w:rPr>
                <w:rFonts w:hint="eastAsia" w:ascii="Times New Roman" w:hAnsi="Times New Roman" w:eastAsia="楷体" w:cs="楷体"/>
                <w:sz w:val="24"/>
                <w:szCs w:val="24"/>
                <w:highlight w:val="none"/>
              </w:rPr>
              <w:t>企业供应链数字模型数量：</w:t>
            </w:r>
            <w:r>
              <w:rPr>
                <w:rFonts w:hint="eastAsia" w:ascii="Times New Roman" w:hAnsi="Times New Roman" w:eastAsia="楷体" w:cs="楷体"/>
                <w:sz w:val="24"/>
                <w:szCs w:val="24"/>
                <w:highlight w:val="none"/>
                <w:u w:val="single"/>
              </w:rPr>
              <w:t xml:space="preserve">      </w:t>
            </w:r>
            <w:r>
              <w:rPr>
                <w:rFonts w:hint="eastAsia" w:ascii="Times New Roman" w:hAnsi="Times New Roman" w:eastAsia="楷体" w:cs="楷体"/>
                <w:sz w:val="24"/>
                <w:szCs w:val="24"/>
                <w:highlight w:val="none"/>
                <w:u w:val="none"/>
              </w:rPr>
              <w:t>个</w:t>
            </w:r>
            <w:r>
              <w:rPr>
                <w:rFonts w:hint="eastAsia" w:ascii="Times New Roman" w:hAnsi="Times New Roman" w:eastAsia="楷体" w:cs="楷体"/>
                <w:sz w:val="24"/>
                <w:szCs w:val="24"/>
                <w:highlight w:val="none"/>
                <w:u w:val="none"/>
                <w:lang w:eastAsia="zh-CN"/>
              </w:rPr>
              <w:t>；</w:t>
            </w:r>
          </w:p>
          <w:p>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（说明：供应链数字模型包括但不限于：供应链业务规则模型、专家经验模型、数据模型仿真模型、智能算法等</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sz w:val="24"/>
                <w:szCs w:val="24"/>
                <w:highlight w:val="none"/>
              </w:rPr>
              <w:t>6. 企业数字化供应链成熟度等级：</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基础起步级（L1）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单元优化级（L2）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集成互联级（L3）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 xml:space="preserve">全链贯通级（L4） </w:t>
            </w:r>
            <w:r>
              <w:rPr>
                <w:rFonts w:hint="eastAsia" w:ascii="Times New Roman" w:hAnsi="Times New Roman" w:eastAsia="楷体" w:cs="楷体"/>
                <w:sz w:val="24"/>
                <w:highlight w:val="none"/>
                <w:lang w:eastAsia="zh-CN"/>
              </w:rPr>
              <w:t>□</w:t>
            </w:r>
            <w:r>
              <w:rPr>
                <w:rFonts w:hint="eastAsia" w:ascii="Times New Roman" w:hAnsi="Times New Roman" w:eastAsia="楷体" w:cs="楷体"/>
                <w:sz w:val="24"/>
                <w:highlight w:val="none"/>
              </w:rPr>
              <w:t>生态智能级（L5）</w:t>
            </w:r>
          </w:p>
          <w:p>
            <w:pPr>
              <w:pageBreakBefore w:val="0"/>
              <w:kinsoku/>
              <w:overflowPunct/>
              <w:topLinePunct w:val="0"/>
              <w:bidi w:val="0"/>
              <w:spacing w:line="240" w:lineRule="auto"/>
              <w:rPr>
                <w:rFonts w:hint="eastAsia" w:ascii="Times New Roman" w:hAnsi="Times New Roman" w:eastAsia="楷体" w:cs="楷体"/>
                <w:color w:val="000000"/>
                <w:kern w:val="0"/>
                <w:sz w:val="24"/>
                <w:highlight w:val="none"/>
              </w:rPr>
            </w:pPr>
            <w:r>
              <w:rPr>
                <w:rFonts w:hint="eastAsia" w:ascii="Times New Roman" w:hAnsi="Times New Roman" w:eastAsia="楷体" w:cs="楷体"/>
                <w:sz w:val="24"/>
                <w:highlight w:val="none"/>
              </w:rPr>
              <w:t>【注：企业可登录数字化供应链成熟度评价服务系统（https://dsce.siiidt.org.cn/index），填报相应指标数据，并进行数字化供应链成熟度等级自评估】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1778" w:type="dxa"/>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szCs w:val="24"/>
                <w:highlight w:val="none"/>
                <w:lang w:bidi="ar"/>
              </w:rPr>
            </w:pPr>
            <w:r>
              <w:rPr>
                <w:rFonts w:hint="eastAsia" w:ascii="Times New Roman" w:hAnsi="Times New Roman" w:eastAsia="仿宋_GB2312" w:cs="Times New Roman"/>
                <w:sz w:val="24"/>
                <w:highlight w:val="none"/>
                <w:lang w:bidi="ar"/>
              </w:rPr>
              <w:t>数字化供应链性能与效能</w:t>
            </w:r>
          </w:p>
        </w:tc>
        <w:tc>
          <w:tcPr>
            <w:tcW w:w="8138" w:type="dxa"/>
            <w:gridSpan w:val="4"/>
          </w:tcPr>
          <w:p>
            <w:pPr>
              <w:pageBreakBefore w:val="0"/>
              <w:kinsoku/>
              <w:overflowPunct/>
              <w:topLinePunct w:val="0"/>
              <w:bidi w:val="0"/>
              <w:spacing w:line="240" w:lineRule="auto"/>
              <w:rPr>
                <w:rFonts w:hint="eastAsia" w:ascii="Times New Roman" w:hAnsi="Times New Roman" w:eastAsia="楷体" w:cs="楷体"/>
                <w:b/>
                <w:bCs/>
                <w:sz w:val="24"/>
                <w:szCs w:val="24"/>
                <w:highlight w:val="none"/>
              </w:rPr>
            </w:pPr>
            <w:r>
              <w:rPr>
                <w:rFonts w:hint="eastAsia" w:ascii="Times New Roman" w:hAnsi="Times New Roman" w:eastAsia="楷体" w:cs="楷体"/>
                <w:b/>
                <w:bCs/>
                <w:sz w:val="24"/>
                <w:szCs w:val="24"/>
                <w:highlight w:val="none"/>
              </w:rPr>
              <w:t>1.柔性性能：</w:t>
            </w:r>
          </w:p>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 xml:space="preserve">近三年，核心产品生产线切换时间： </w:t>
            </w:r>
          </w:p>
          <w:p>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lang w:eastAsia="zh-CN"/>
              </w:rPr>
            </w:pP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（日），</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（日），</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（日）</w:t>
            </w:r>
            <w:r>
              <w:rPr>
                <w:rFonts w:hint="eastAsia" w:ascii="Times New Roman" w:hAnsi="Times New Roman" w:eastAsia="楷体" w:cs="楷体"/>
                <w:color w:val="000000"/>
                <w:kern w:val="0"/>
                <w:sz w:val="24"/>
                <w:szCs w:val="24"/>
                <w:highlight w:val="none"/>
                <w:lang w:eastAsia="zh-CN"/>
              </w:rPr>
              <w:t>。</w:t>
            </w:r>
          </w:p>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 xml:space="preserve">近三年，新产品上市周期： </w:t>
            </w:r>
          </w:p>
          <w:p>
            <w:pPr>
              <w:pageBreakBefore w:val="0"/>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（月），</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（月），</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（月）</w:t>
            </w:r>
            <w:r>
              <w:rPr>
                <w:rFonts w:hint="eastAsia" w:ascii="Times New Roman" w:hAnsi="Times New Roman" w:eastAsia="楷体" w:cs="楷体"/>
                <w:color w:val="000000"/>
                <w:kern w:val="0"/>
                <w:sz w:val="24"/>
                <w:szCs w:val="24"/>
                <w:highlight w:val="none"/>
                <w:lang w:eastAsia="zh-CN"/>
              </w:rPr>
              <w:t>。</w:t>
            </w:r>
          </w:p>
          <w:p>
            <w:pPr>
              <w:pageBreakBefore w:val="0"/>
              <w:kinsoku/>
              <w:overflowPunct/>
              <w:topLinePunct w:val="0"/>
              <w:bidi w:val="0"/>
              <w:spacing w:line="240" w:lineRule="auto"/>
              <w:rPr>
                <w:rFonts w:hint="eastAsia" w:ascii="Times New Roman" w:hAnsi="Times New Roman" w:eastAsia="楷体" w:cs="楷体"/>
                <w:b/>
                <w:bCs/>
                <w:sz w:val="24"/>
                <w:szCs w:val="24"/>
                <w:highlight w:val="none"/>
              </w:rPr>
            </w:pPr>
            <w:r>
              <w:rPr>
                <w:rFonts w:hint="eastAsia" w:ascii="Times New Roman" w:hAnsi="Times New Roman" w:eastAsia="楷体" w:cs="楷体"/>
                <w:b/>
                <w:bCs/>
                <w:sz w:val="24"/>
                <w:szCs w:val="24"/>
                <w:highlight w:val="none"/>
              </w:rPr>
              <w:t>2.韧性性能：</w:t>
            </w:r>
          </w:p>
          <w:p>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lang w:eastAsia="zh-CN"/>
              </w:rPr>
            </w:pPr>
            <w:r>
              <w:rPr>
                <w:rFonts w:hint="eastAsia" w:ascii="Times New Roman" w:hAnsi="Times New Roman" w:eastAsia="楷体" w:cs="楷体"/>
                <w:sz w:val="24"/>
                <w:szCs w:val="24"/>
                <w:highlight w:val="none"/>
              </w:rPr>
              <w:t>近三年，供应商分散度：</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u w:val="none"/>
                <w:lang w:eastAsia="zh-CN"/>
              </w:rPr>
              <w:t>；</w:t>
            </w:r>
          </w:p>
          <w:p>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（说明：关键物料供应商数量</w:t>
            </w:r>
            <w:r>
              <w:rPr>
                <w:rFonts w:hint="eastAsia" w:ascii="Times New Roman" w:hAnsi="Times New Roman" w:eastAsia="楷体" w:cs="楷体"/>
                <w:i/>
                <w:iCs/>
                <w:sz w:val="24"/>
                <w:szCs w:val="24"/>
                <w:highlight w:val="none"/>
                <w:lang w:val="en-US" w:eastAsia="zh-CN"/>
              </w:rPr>
              <w:t>算术</w:t>
            </w:r>
            <w:r>
              <w:rPr>
                <w:rFonts w:hint="eastAsia" w:ascii="Times New Roman" w:hAnsi="Times New Roman" w:eastAsia="楷体" w:cs="楷体"/>
                <w:i/>
                <w:iCs/>
                <w:sz w:val="24"/>
                <w:szCs w:val="24"/>
                <w:highlight w:val="none"/>
              </w:rPr>
              <w:t>平均值</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近三年，客户分散度：</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u w:val="none"/>
                <w:lang w:eastAsia="zh-CN"/>
              </w:rPr>
              <w:t>；</w:t>
            </w:r>
          </w:p>
          <w:p>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（说明：关键产品客户数量</w:t>
            </w:r>
            <w:r>
              <w:rPr>
                <w:rFonts w:hint="eastAsia" w:ascii="Times New Roman" w:hAnsi="Times New Roman" w:eastAsia="楷体" w:cs="楷体"/>
                <w:i/>
                <w:iCs/>
                <w:sz w:val="24"/>
                <w:szCs w:val="24"/>
                <w:highlight w:val="none"/>
                <w:lang w:val="en-US" w:eastAsia="zh-CN"/>
              </w:rPr>
              <w:t>算术</w:t>
            </w:r>
            <w:r>
              <w:rPr>
                <w:rFonts w:hint="eastAsia" w:ascii="Times New Roman" w:hAnsi="Times New Roman" w:eastAsia="楷体" w:cs="楷体"/>
                <w:i/>
                <w:iCs/>
                <w:sz w:val="24"/>
                <w:szCs w:val="24"/>
                <w:highlight w:val="none"/>
              </w:rPr>
              <w:t>平均值</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u w:val="single"/>
              </w:rPr>
            </w:pPr>
            <w:r>
              <w:rPr>
                <w:rFonts w:hint="eastAsia" w:ascii="Times New Roman" w:hAnsi="Times New Roman" w:eastAsia="楷体" w:cs="楷体"/>
                <w:sz w:val="24"/>
                <w:szCs w:val="24"/>
                <w:highlight w:val="none"/>
              </w:rPr>
              <w:t>近三年，供应商可靠性：</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u w:val="none"/>
                <w:lang w:eastAsia="zh-CN"/>
              </w:rPr>
              <w:t>；</w:t>
            </w:r>
          </w:p>
          <w:p>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（说明：关键物料高可靠供应商数量</w:t>
            </w:r>
            <w:r>
              <w:rPr>
                <w:rFonts w:hint="eastAsia" w:ascii="Times New Roman" w:hAnsi="Times New Roman" w:eastAsia="楷体" w:cs="楷体"/>
                <w:i/>
                <w:iCs/>
                <w:sz w:val="24"/>
                <w:szCs w:val="24"/>
                <w:highlight w:val="none"/>
                <w:lang w:val="en-US" w:eastAsia="zh-CN"/>
              </w:rPr>
              <w:t>算术</w:t>
            </w:r>
            <w:r>
              <w:rPr>
                <w:rFonts w:hint="eastAsia" w:ascii="Times New Roman" w:hAnsi="Times New Roman" w:eastAsia="楷体" w:cs="楷体"/>
                <w:i/>
                <w:iCs/>
                <w:sz w:val="24"/>
                <w:szCs w:val="24"/>
                <w:highlight w:val="none"/>
              </w:rPr>
              <w:t>平均值，高可靠供应商指年度交货准时率95%以上，产品合格率99%以上</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u w:val="single"/>
              </w:rPr>
            </w:pPr>
            <w:r>
              <w:rPr>
                <w:rFonts w:hint="eastAsia" w:ascii="Times New Roman" w:hAnsi="Times New Roman" w:eastAsia="楷体" w:cs="楷体"/>
                <w:sz w:val="24"/>
                <w:szCs w:val="24"/>
                <w:highlight w:val="none"/>
              </w:rPr>
              <w:t>近三年，客户可靠性：</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u w:val="none"/>
                <w:lang w:eastAsia="zh-CN"/>
              </w:rPr>
              <w:t>；</w:t>
            </w:r>
          </w:p>
          <w:p>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（说明：关键产品高可靠客户数量</w:t>
            </w:r>
            <w:r>
              <w:rPr>
                <w:rFonts w:hint="eastAsia" w:ascii="Times New Roman" w:hAnsi="Times New Roman" w:eastAsia="楷体" w:cs="楷体"/>
                <w:i/>
                <w:iCs/>
                <w:sz w:val="24"/>
                <w:szCs w:val="24"/>
                <w:highlight w:val="none"/>
                <w:lang w:val="en-US" w:eastAsia="zh-CN"/>
              </w:rPr>
              <w:t>算术</w:t>
            </w:r>
            <w:r>
              <w:rPr>
                <w:rFonts w:hint="eastAsia" w:ascii="Times New Roman" w:hAnsi="Times New Roman" w:eastAsia="楷体" w:cs="楷体"/>
                <w:i/>
                <w:iCs/>
                <w:sz w:val="24"/>
                <w:szCs w:val="24"/>
                <w:highlight w:val="none"/>
              </w:rPr>
              <w:t>平均值，高可靠客户指订单履约良好、付款及时且无投诉</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 xml:space="preserve">近三年，供应链资源备份能力： </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rPr>
              <w:t>，</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szCs w:val="24"/>
                <w:highlight w:val="none"/>
                <w:u w:val="none"/>
                <w:lang w:eastAsia="zh-CN"/>
              </w:rPr>
              <w:t>；</w:t>
            </w:r>
          </w:p>
          <w:p>
            <w:pPr>
              <w:pageBreakBefore w:val="0"/>
              <w:kinsoku/>
              <w:overflowPunct/>
              <w:topLinePunct w:val="0"/>
              <w:bidi w:val="0"/>
              <w:spacing w:line="240" w:lineRule="auto"/>
              <w:rPr>
                <w:rFonts w:hint="eastAsia" w:ascii="Times New Roman" w:hAnsi="Times New Roman" w:eastAsia="楷体" w:cs="楷体"/>
                <w:i/>
                <w:iCs/>
                <w:sz w:val="24"/>
                <w:highlight w:val="none"/>
              </w:rPr>
            </w:pPr>
            <w:r>
              <w:rPr>
                <w:rFonts w:hint="eastAsia" w:ascii="Times New Roman" w:hAnsi="Times New Roman" w:eastAsia="楷体" w:cs="楷体"/>
                <w:i/>
                <w:iCs/>
                <w:sz w:val="24"/>
                <w:szCs w:val="24"/>
                <w:highlight w:val="none"/>
              </w:rPr>
              <w:t>（说明：企业产能、仓储、物流等资源利用率的倒数</w:t>
            </w:r>
            <w:r>
              <w:rPr>
                <w:rFonts w:hint="eastAsia" w:ascii="Times New Roman" w:hAnsi="Times New Roman" w:eastAsia="楷体" w:cs="楷体"/>
                <w:i/>
                <w:iCs/>
                <w:sz w:val="24"/>
                <w:szCs w:val="24"/>
                <w:highlight w:val="none"/>
                <w:lang w:eastAsia="zh-CN"/>
              </w:rPr>
              <w:t>。</w:t>
            </w:r>
            <w:r>
              <w:rPr>
                <w:rFonts w:hint="eastAsia" w:ascii="Times New Roman" w:hAnsi="Times New Roman" w:eastAsia="楷体" w:cs="楷体"/>
                <w:i/>
                <w:iCs/>
                <w:sz w:val="24"/>
                <w:szCs w:val="24"/>
                <w:highlight w:val="none"/>
              </w:rPr>
              <w:t>）</w:t>
            </w:r>
          </w:p>
          <w:p>
            <w:pPr>
              <w:pageBreakBefore w:val="0"/>
              <w:kinsoku/>
              <w:overflowPunct/>
              <w:topLinePunct w:val="0"/>
              <w:bidi w:val="0"/>
              <w:spacing w:line="240" w:lineRule="auto"/>
              <w:rPr>
                <w:rFonts w:hint="eastAsia" w:ascii="Times New Roman" w:hAnsi="Times New Roman" w:eastAsia="楷体" w:cs="楷体"/>
                <w:b/>
                <w:bCs/>
                <w:sz w:val="24"/>
                <w:szCs w:val="24"/>
                <w:highlight w:val="none"/>
              </w:rPr>
            </w:pPr>
            <w:r>
              <w:rPr>
                <w:rFonts w:hint="eastAsia" w:ascii="Times New Roman" w:hAnsi="Times New Roman" w:eastAsia="楷体" w:cs="楷体"/>
                <w:b/>
                <w:bCs/>
                <w:sz w:val="24"/>
                <w:szCs w:val="24"/>
                <w:highlight w:val="none"/>
              </w:rPr>
              <w:t>3.敏捷性性能：</w:t>
            </w:r>
          </w:p>
          <w:p>
            <w:pPr>
              <w:pageBreakBefore w:val="0"/>
              <w:kinsoku/>
              <w:overflowPunct/>
              <w:topLinePunct w:val="0"/>
              <w:bidi w:val="0"/>
              <w:spacing w:line="240" w:lineRule="auto"/>
              <w:rPr>
                <w:rFonts w:hint="eastAsia" w:ascii="Times New Roman" w:hAnsi="Times New Roman" w:eastAsia="楷体" w:cs="楷体"/>
                <w:color w:val="000000"/>
                <w:kern w:val="0"/>
                <w:sz w:val="24"/>
                <w:szCs w:val="24"/>
                <w:highlight w:val="none"/>
                <w:lang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近三年，供应链计划准确率</w:t>
            </w:r>
            <w:r>
              <w:rPr>
                <w:rFonts w:hint="eastAsia" w:ascii="Times New Roman" w:hAnsi="Times New Roman" w:eastAsia="楷体" w:cs="楷体"/>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lang w:eastAsia="zh-CN"/>
              </w:rPr>
              <w:t>；</w:t>
            </w:r>
          </w:p>
          <w:p>
            <w:pPr>
              <w:pageBreakBefore w:val="0"/>
              <w:kinsoku/>
              <w:overflowPunct/>
              <w:topLinePunct w:val="0"/>
              <w:bidi w:val="0"/>
              <w:spacing w:line="240" w:lineRule="auto"/>
              <w:rPr>
                <w:rFonts w:hint="eastAsia" w:ascii="Times New Roman" w:hAnsi="Times New Roman" w:eastAsia="楷体" w:cs="楷体"/>
                <w:sz w:val="24"/>
                <w:highlight w:val="none"/>
                <w:lang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近三年，库存周转率：</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lang w:eastAsia="zh-CN"/>
              </w:rPr>
              <w:t>；</w:t>
            </w:r>
          </w:p>
          <w:p>
            <w:pPr>
              <w:pageBreakBefore w:val="0"/>
              <w:kinsoku/>
              <w:overflowPunct/>
              <w:topLinePunct w:val="0"/>
              <w:bidi w:val="0"/>
              <w:spacing w:line="240" w:lineRule="auto"/>
              <w:rPr>
                <w:rFonts w:hint="eastAsia" w:ascii="Times New Roman" w:hAnsi="Times New Roman" w:eastAsia="楷体" w:cs="楷体"/>
                <w:sz w:val="24"/>
                <w:highlight w:val="none"/>
                <w:lang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近三年，订单交付周期：</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（日），</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（日），</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（日）</w:t>
            </w:r>
            <w:r>
              <w:rPr>
                <w:rFonts w:hint="eastAsia" w:ascii="Times New Roman" w:hAnsi="Times New Roman" w:eastAsia="楷体" w:cs="楷体"/>
                <w:color w:val="000000"/>
                <w:kern w:val="0"/>
                <w:sz w:val="24"/>
                <w:highlight w:val="none"/>
                <w:lang w:eastAsia="zh-CN"/>
              </w:rPr>
              <w:t>；</w:t>
            </w:r>
          </w:p>
          <w:p>
            <w:pPr>
              <w:pageBreakBefore w:val="0"/>
              <w:kinsoku/>
              <w:overflowPunct/>
              <w:topLinePunct w:val="0"/>
              <w:bidi w:val="0"/>
              <w:spacing w:line="240" w:lineRule="auto"/>
              <w:rPr>
                <w:rFonts w:hint="eastAsia" w:ascii="Times New Roman" w:hAnsi="Times New Roman" w:eastAsia="楷体" w:cs="楷体"/>
                <w:sz w:val="24"/>
                <w:highlight w:val="none"/>
                <w:lang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近三年，订单准时交付率：</w:t>
            </w:r>
            <w:r>
              <w:rPr>
                <w:rFonts w:hint="eastAsia" w:ascii="Times New Roman" w:hAnsi="Times New Roman" w:eastAsia="楷体" w:cs="楷体"/>
                <w:color w:val="000000"/>
                <w:kern w:val="0"/>
                <w:sz w:val="24"/>
                <w:szCs w:val="24"/>
                <w:highlight w:val="none"/>
                <w:u w:val="single"/>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lang w:eastAsia="zh-CN"/>
              </w:rPr>
              <w:t>；</w:t>
            </w:r>
          </w:p>
          <w:p>
            <w:pPr>
              <w:pageBreakBefore w:val="0"/>
              <w:kinsoku/>
              <w:overflowPunct/>
              <w:topLinePunct w:val="0"/>
              <w:bidi w:val="0"/>
              <w:spacing w:line="240" w:lineRule="auto"/>
              <w:rPr>
                <w:rFonts w:hint="eastAsia" w:ascii="Times New Roman" w:hAnsi="Times New Roman" w:eastAsia="楷体" w:cs="楷体"/>
                <w:b/>
                <w:bCs/>
                <w:sz w:val="24"/>
                <w:szCs w:val="24"/>
                <w:highlight w:val="none"/>
              </w:rPr>
            </w:pPr>
            <w:r>
              <w:rPr>
                <w:rFonts w:hint="eastAsia" w:ascii="Times New Roman" w:hAnsi="Times New Roman" w:eastAsia="楷体" w:cs="楷体"/>
                <w:b/>
                <w:bCs/>
                <w:sz w:val="24"/>
                <w:szCs w:val="24"/>
                <w:highlight w:val="none"/>
              </w:rPr>
              <w:t>4.价值效能：</w:t>
            </w:r>
          </w:p>
          <w:p>
            <w:pPr>
              <w:pageBreakBefore w:val="0"/>
              <w:kinsoku/>
              <w:overflowPunct/>
              <w:topLinePunct w:val="0"/>
              <w:bidi w:val="0"/>
              <w:spacing w:line="240" w:lineRule="auto"/>
              <w:rPr>
                <w:rFonts w:hint="eastAsia" w:ascii="Times New Roman" w:hAnsi="Times New Roman" w:eastAsia="楷体" w:cs="楷体"/>
                <w:sz w:val="24"/>
                <w:highlight w:val="none"/>
                <w:lang w:eastAsia="zh-CN"/>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近三年，产销率：</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lang w:eastAsia="zh-CN"/>
              </w:rPr>
              <w:t>；</w:t>
            </w:r>
          </w:p>
          <w:p>
            <w:pPr>
              <w:pageBreakBefore w:val="0"/>
              <w:kinsoku/>
              <w:overflowPunct/>
              <w:topLinePunct w:val="0"/>
              <w:bidi w:val="0"/>
              <w:spacing w:line="240" w:lineRule="auto"/>
              <w:jc w:val="both"/>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近三年，产品客户满意度：</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u w:val="single"/>
                <w:lang w:val="en-US" w:eastAsia="zh-CN"/>
              </w:rPr>
              <w:t xml:space="preserve">   </w:t>
            </w:r>
            <w:r>
              <w:rPr>
                <w:rFonts w:hint="eastAsia" w:ascii="Times New Roman" w:hAnsi="Times New Roman" w:eastAsia="楷体" w:cs="楷体"/>
                <w:color w:val="000000"/>
                <w:kern w:val="0"/>
                <w:sz w:val="24"/>
                <w:highlight w:val="none"/>
                <w:u w:val="single"/>
              </w:rPr>
              <w:t xml:space="preserve">  </w:t>
            </w:r>
            <w:r>
              <w:rPr>
                <w:rFonts w:hint="eastAsia" w:ascii="Times New Roman" w:hAnsi="Times New Roman" w:eastAsia="楷体" w:cs="楷体"/>
                <w:color w:val="000000"/>
                <w:kern w:val="0"/>
                <w:sz w:val="24"/>
                <w:highlight w:val="none"/>
              </w:rPr>
              <w:t>（%）</w:t>
            </w:r>
            <w:r>
              <w:rPr>
                <w:rFonts w:hint="eastAsia" w:ascii="Times New Roman" w:hAnsi="Times New Roman" w:eastAsia="楷体" w:cs="楷体"/>
                <w:color w:val="000000"/>
                <w:kern w:val="0"/>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778" w:type="dxa"/>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lang w:bidi="ar"/>
              </w:rPr>
            </w:pPr>
            <w:r>
              <w:rPr>
                <w:rFonts w:hint="eastAsia" w:ascii="Times New Roman" w:hAnsi="Times New Roman" w:eastAsia="仿宋_GB2312" w:cs="Times New Roman"/>
                <w:sz w:val="24"/>
                <w:highlight w:val="none"/>
                <w:lang w:bidi="ar"/>
              </w:rPr>
              <w:t>痛点需求</w:t>
            </w:r>
          </w:p>
        </w:tc>
        <w:tc>
          <w:tcPr>
            <w:tcW w:w="8138" w:type="dxa"/>
            <w:gridSpan w:val="4"/>
          </w:tcPr>
          <w:p>
            <w:pPr>
              <w:pStyle w:val="2"/>
              <w:pageBreakBefore w:val="0"/>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sz w:val="24"/>
                <w:szCs w:val="24"/>
                <w:highlight w:val="none"/>
              </w:rPr>
              <w:t>分条说明典型案例在项目建设前，分析论证的项目拟解决的企业供应链业务的痛点和堵点。</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不超过500字</w:t>
            </w:r>
            <w:r>
              <w:rPr>
                <w:rFonts w:hint="eastAsia" w:ascii="Times New Roman" w:hAnsi="Times New Roman" w:eastAsia="楷体" w:cs="楷体"/>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1778" w:type="dxa"/>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lang w:bidi="ar"/>
              </w:rPr>
            </w:pPr>
            <w:r>
              <w:rPr>
                <w:rFonts w:hint="eastAsia" w:ascii="Times New Roman" w:hAnsi="Times New Roman" w:eastAsia="仿宋_GB2312" w:cs="Times New Roman"/>
                <w:sz w:val="24"/>
                <w:highlight w:val="none"/>
                <w:lang w:bidi="ar"/>
              </w:rPr>
              <w:t>实施路径</w:t>
            </w:r>
          </w:p>
        </w:tc>
        <w:tc>
          <w:tcPr>
            <w:tcW w:w="8138" w:type="dxa"/>
            <w:gridSpan w:val="4"/>
          </w:tcPr>
          <w:p>
            <w:pPr>
              <w:pStyle w:val="2"/>
              <w:pageBreakBefore w:val="0"/>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sz w:val="24"/>
                <w:szCs w:val="24"/>
                <w:highlight w:val="none"/>
              </w:rPr>
              <w:t>围绕选择的方向，详细说明企业数字化供应链实施方案，包括但不限于供应链网络设计优化、系统平台部署、模型开发应用、业务流程再造、合作伙伴协作、风险预警处置等方面的做法和经验</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不超过3000字</w:t>
            </w:r>
            <w:r>
              <w:rPr>
                <w:rFonts w:hint="eastAsia" w:ascii="Times New Roman" w:hAnsi="Times New Roman" w:eastAsia="楷体" w:cs="楷体"/>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1778" w:type="dxa"/>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lang w:bidi="ar"/>
              </w:rPr>
            </w:pPr>
            <w:r>
              <w:rPr>
                <w:rFonts w:hint="eastAsia" w:ascii="Times New Roman" w:hAnsi="Times New Roman" w:eastAsia="仿宋_GB2312" w:cs="Times New Roman"/>
                <w:sz w:val="24"/>
                <w:highlight w:val="none"/>
                <w:lang w:bidi="ar"/>
              </w:rPr>
              <w:t>价值成效分析</w:t>
            </w:r>
          </w:p>
        </w:tc>
        <w:tc>
          <w:tcPr>
            <w:tcW w:w="8138" w:type="dxa"/>
            <w:gridSpan w:val="4"/>
          </w:tcPr>
          <w:p>
            <w:pPr>
              <w:pStyle w:val="2"/>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重点描述本案例中，通过数字化供应链建设为企业和合作伙伴带来的成本降低、效率提升、流程再造、管理优化、服务创新、机制建设、业务拓展、资源整合、节能减排、生态运营等经济社会效益，可用实例和数据介绍</w:t>
            </w:r>
            <w:r>
              <w:rPr>
                <w:rFonts w:hint="eastAsia" w:ascii="Times New Roman" w:hAnsi="Times New Roman" w:eastAsia="楷体" w:cs="楷体"/>
                <w:sz w:val="24"/>
                <w:szCs w:val="24"/>
                <w:highlight w:val="none"/>
                <w:lang w:eastAsia="zh-CN"/>
              </w:rPr>
              <w:t>。（</w:t>
            </w:r>
            <w:r>
              <w:rPr>
                <w:rFonts w:hint="eastAsia" w:ascii="Times New Roman" w:hAnsi="Times New Roman" w:eastAsia="楷体" w:cs="楷体"/>
                <w:sz w:val="24"/>
                <w:szCs w:val="24"/>
                <w:highlight w:val="none"/>
              </w:rPr>
              <w:t>不超过2000字</w:t>
            </w:r>
            <w:r>
              <w:rPr>
                <w:rFonts w:hint="eastAsia" w:ascii="Times New Roman" w:hAnsi="Times New Roman" w:eastAsia="楷体" w:cs="楷体"/>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jc w:val="center"/>
        </w:trPr>
        <w:tc>
          <w:tcPr>
            <w:tcW w:w="1778" w:type="dxa"/>
            <w:vAlign w:val="center"/>
          </w:tcPr>
          <w:p>
            <w:pPr>
              <w:pageBreakBefore w:val="0"/>
              <w:widowControl/>
              <w:kinsoku/>
              <w:overflowPunct/>
              <w:topLinePunct w:val="0"/>
              <w:bidi w:val="0"/>
              <w:snapToGrid w:val="0"/>
              <w:spacing w:line="240" w:lineRule="auto"/>
              <w:jc w:val="center"/>
              <w:rPr>
                <w:rFonts w:hint="eastAsia" w:ascii="Times New Roman" w:hAnsi="Times New Roman" w:eastAsia="仿宋_GB2312" w:cs="Times New Roman"/>
                <w:sz w:val="24"/>
                <w:highlight w:val="none"/>
                <w:lang w:bidi="ar"/>
              </w:rPr>
            </w:pPr>
            <w:r>
              <w:rPr>
                <w:rFonts w:hint="eastAsia" w:ascii="Times New Roman" w:hAnsi="Times New Roman" w:eastAsia="仿宋_GB2312" w:cs="Times New Roman"/>
                <w:sz w:val="24"/>
                <w:highlight w:val="none"/>
                <w:lang w:bidi="ar"/>
              </w:rPr>
              <w:t>案例亮点总结</w:t>
            </w:r>
          </w:p>
        </w:tc>
        <w:tc>
          <w:tcPr>
            <w:tcW w:w="8138" w:type="dxa"/>
            <w:gridSpan w:val="4"/>
          </w:tcPr>
          <w:p>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kern w:val="2"/>
                <w:sz w:val="24"/>
                <w:szCs w:val="24"/>
                <w:highlight w:val="none"/>
                <w:lang w:val="en-US" w:eastAsia="zh-CN" w:bidi="ar-SA"/>
              </w:rPr>
              <w:t>1.</w:t>
            </w:r>
            <w:r>
              <w:rPr>
                <w:rFonts w:hint="eastAsia" w:ascii="Times New Roman" w:hAnsi="Times New Roman" w:eastAsia="楷体" w:cs="楷体"/>
                <w:sz w:val="24"/>
                <w:szCs w:val="24"/>
                <w:highlight w:val="none"/>
              </w:rPr>
              <w:t>分析本案例的创新点、先进性等</w:t>
            </w:r>
            <w:r>
              <w:rPr>
                <w:rFonts w:hint="eastAsia" w:ascii="Times New Roman" w:hAnsi="Times New Roman" w:eastAsia="楷体" w:cs="楷体"/>
                <w:sz w:val="24"/>
                <w:szCs w:val="24"/>
                <w:highlight w:val="none"/>
                <w:lang w:eastAsia="zh-CN"/>
              </w:rPr>
              <w:t>；</w:t>
            </w:r>
          </w:p>
          <w:p>
            <w:pPr>
              <w:pageBreakBefore w:val="0"/>
              <w:numPr>
                <w:ilvl w:val="0"/>
                <w:numId w:val="0"/>
              </w:numPr>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kern w:val="2"/>
                <w:sz w:val="24"/>
                <w:szCs w:val="24"/>
                <w:highlight w:val="none"/>
                <w:lang w:val="en-US" w:eastAsia="zh-CN" w:bidi="ar-SA"/>
              </w:rPr>
              <w:t>2.</w:t>
            </w:r>
            <w:r>
              <w:rPr>
                <w:rFonts w:hint="eastAsia" w:ascii="Times New Roman" w:hAnsi="Times New Roman" w:eastAsia="楷体" w:cs="楷体"/>
                <w:sz w:val="24"/>
                <w:szCs w:val="24"/>
                <w:highlight w:val="none"/>
              </w:rPr>
              <w:t>总结提炼本案例可复制、可推广的数字化供应链建设应用经验</w:t>
            </w:r>
            <w:r>
              <w:rPr>
                <w:rFonts w:hint="eastAsia" w:ascii="Times New Roman" w:hAnsi="Times New Roman" w:eastAsia="楷体" w:cs="楷体"/>
                <w:sz w:val="24"/>
                <w:szCs w:val="24"/>
                <w:highlight w:val="none"/>
                <w:lang w:eastAsia="zh-CN"/>
              </w:rPr>
              <w:t>；</w:t>
            </w:r>
          </w:p>
          <w:p>
            <w:pPr>
              <w:pageBreakBefore w:val="0"/>
              <w:kinsoku/>
              <w:overflowPunct/>
              <w:topLinePunct w:val="0"/>
              <w:bidi w:val="0"/>
              <w:spacing w:line="240" w:lineRule="auto"/>
              <w:rPr>
                <w:rFonts w:hint="eastAsia" w:ascii="Times New Roman" w:hAnsi="Times New Roman" w:eastAsia="楷体" w:cs="楷体"/>
                <w:sz w:val="24"/>
                <w:szCs w:val="24"/>
                <w:highlight w:val="none"/>
                <w:lang w:eastAsia="zh-CN"/>
              </w:rPr>
            </w:pPr>
            <w:r>
              <w:rPr>
                <w:rFonts w:hint="eastAsia" w:ascii="Times New Roman" w:hAnsi="Times New Roman" w:eastAsia="楷体" w:cs="楷体"/>
                <w:sz w:val="24"/>
                <w:szCs w:val="24"/>
                <w:highlight w:val="none"/>
              </w:rPr>
              <w:t>3.阐述案例未来投入计划和行业推广路径</w:t>
            </w:r>
            <w:r>
              <w:rPr>
                <w:rFonts w:hint="eastAsia" w:ascii="Times New Roman" w:hAnsi="Times New Roman" w:eastAsia="楷体" w:cs="楷体"/>
                <w:sz w:val="24"/>
                <w:szCs w:val="24"/>
                <w:highlight w:val="none"/>
                <w:lang w:eastAsia="zh-CN"/>
              </w:rPr>
              <w:t>。</w:t>
            </w:r>
          </w:p>
          <w:p>
            <w:pPr>
              <w:pageBreakBefore w:val="0"/>
              <w:kinsoku/>
              <w:overflowPunct/>
              <w:topLinePunct w:val="0"/>
              <w:bidi w:val="0"/>
              <w:spacing w:line="240" w:lineRule="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（不超过2000字）</w:t>
            </w:r>
          </w:p>
        </w:tc>
      </w:tr>
    </w:tbl>
    <w:p>
      <w:pPr>
        <w:pStyle w:val="3"/>
        <w:bidi w:val="0"/>
        <w:rPr>
          <w:rFonts w:ascii="Times New Roman" w:hAnsi="Times New Roman"/>
          <w:highlight w:val="none"/>
        </w:rPr>
      </w:pPr>
      <w:r>
        <w:rPr>
          <w:rFonts w:hint="eastAsia" w:ascii="Times New Roman" w:hAnsi="Times New Roman"/>
          <w:highlight w:val="none"/>
          <w:lang w:val="en-US" w:eastAsia="zh-CN"/>
        </w:rPr>
        <w:t>三、</w:t>
      </w:r>
      <w:r>
        <w:rPr>
          <w:rFonts w:ascii="Times New Roman" w:hAnsi="Times New Roman"/>
          <w:highlight w:val="none"/>
        </w:rPr>
        <w:t>证明材料</w:t>
      </w:r>
    </w:p>
    <w:p>
      <w:pPr>
        <w:pStyle w:val="4"/>
        <w:bidi w:val="0"/>
        <w:spacing w:line="240" w:lineRule="auto"/>
        <w:rPr>
          <w:rFonts w:ascii="Times New Roman" w:hAnsi="Times New Roman"/>
          <w:highlight w:val="none"/>
        </w:rPr>
      </w:pPr>
      <w:r>
        <w:rPr>
          <w:rFonts w:ascii="Times New Roman" w:hAnsi="Times New Roman"/>
          <w:highlight w:val="none"/>
        </w:rPr>
        <w:t>（一）申报单位相关证明材料</w:t>
      </w:r>
    </w:p>
    <w:p>
      <w:pPr>
        <w:pageBreakBefore w:val="0"/>
        <w:kinsoku/>
        <w:overflowPunct/>
        <w:topLinePunct w:val="0"/>
        <w:bidi w:val="0"/>
        <w:spacing w:line="240" w:lineRule="auto"/>
        <w:ind w:firstLine="640" w:firstLineChars="200"/>
        <w:rPr>
          <w:rFonts w:hint="eastAsia" w:ascii="Times New Roman" w:hAnsi="Times New Roman" w:eastAsia="仿宋_GB2312" w:cs="Times New Roman"/>
          <w:sz w:val="32"/>
          <w:szCs w:val="32"/>
          <w:highlight w:val="none"/>
          <w:lang w:eastAsia="zh-CN"/>
        </w:rPr>
      </w:pPr>
      <w:r>
        <w:rPr>
          <w:rFonts w:ascii="Times New Roman" w:hAnsi="Times New Roman" w:eastAsia="仿宋_GB2312" w:cs="Times New Roman"/>
          <w:sz w:val="32"/>
          <w:szCs w:val="32"/>
          <w:highlight w:val="none"/>
        </w:rPr>
        <w:t>1.法人营业执照</w:t>
      </w:r>
      <w:r>
        <w:rPr>
          <w:rFonts w:hint="eastAsia" w:ascii="Times New Roman" w:hAnsi="Times New Roman" w:cs="Times New Roman"/>
          <w:sz w:val="32"/>
          <w:szCs w:val="32"/>
          <w:highlight w:val="none"/>
          <w:lang w:eastAsia="zh-CN"/>
        </w:rPr>
        <w:t>。</w:t>
      </w:r>
    </w:p>
    <w:p>
      <w:pPr>
        <w:pageBreakBefore w:val="0"/>
        <w:kinsoku/>
        <w:overflowPunct/>
        <w:topLinePunct w:val="0"/>
        <w:bidi w:val="0"/>
        <w:spacing w:line="240" w:lineRule="auto"/>
        <w:ind w:firstLine="640" w:firstLineChars="200"/>
        <w:rPr>
          <w:rFonts w:hint="eastAsia" w:ascii="Times New Roman" w:hAnsi="Times New Roman" w:eastAsia="仿宋_GB2312" w:cs="Times New Roman"/>
          <w:sz w:val="32"/>
          <w:szCs w:val="32"/>
          <w:highlight w:val="none"/>
          <w:lang w:eastAsia="zh-CN"/>
        </w:rPr>
      </w:pPr>
      <w:r>
        <w:rPr>
          <w:rFonts w:ascii="Times New Roman" w:hAnsi="Times New Roman" w:eastAsia="仿宋_GB2312" w:cs="Times New Roman"/>
          <w:sz w:val="32"/>
          <w:szCs w:val="32"/>
          <w:highlight w:val="none"/>
        </w:rPr>
        <w:t>2.信用信息及近三年财务状况证明材料（信用中国截图、财务审计报告、纳税证明等）</w:t>
      </w:r>
      <w:r>
        <w:rPr>
          <w:rFonts w:hint="eastAsia" w:ascii="Times New Roman" w:hAnsi="Times New Roman" w:cs="Times New Roman"/>
          <w:sz w:val="32"/>
          <w:szCs w:val="32"/>
          <w:highlight w:val="none"/>
          <w:lang w:eastAsia="zh-CN"/>
        </w:rPr>
        <w:t>。</w:t>
      </w:r>
    </w:p>
    <w:p>
      <w:pPr>
        <w:pageBreakBefore w:val="0"/>
        <w:kinsoku/>
        <w:overflowPunct/>
        <w:topLinePunct w:val="0"/>
        <w:bidi w:val="0"/>
        <w:spacing w:line="240" w:lineRule="auto"/>
        <w:ind w:firstLine="640" w:firstLineChars="200"/>
        <w:rPr>
          <w:rFonts w:hint="eastAsia" w:ascii="Times New Roman" w:hAnsi="Times New Roman" w:eastAsia="仿宋_GB2312" w:cs="Times New Roman"/>
          <w:sz w:val="32"/>
          <w:szCs w:val="32"/>
          <w:highlight w:val="none"/>
          <w:lang w:eastAsia="zh-CN"/>
        </w:rPr>
      </w:pPr>
      <w:r>
        <w:rPr>
          <w:rFonts w:ascii="Times New Roman" w:hAnsi="Times New Roman" w:eastAsia="仿宋_GB2312" w:cs="Times New Roman"/>
          <w:sz w:val="32"/>
          <w:szCs w:val="32"/>
          <w:highlight w:val="none"/>
        </w:rPr>
        <w:t>3.资质、荣誉等证明材料</w:t>
      </w:r>
      <w:r>
        <w:rPr>
          <w:rFonts w:hint="eastAsia" w:ascii="Times New Roman" w:hAnsi="Times New Roman" w:cs="Times New Roman"/>
          <w:sz w:val="32"/>
          <w:szCs w:val="32"/>
          <w:highlight w:val="none"/>
          <w:lang w:eastAsia="zh-CN"/>
        </w:rPr>
        <w:t>。</w:t>
      </w:r>
    </w:p>
    <w:p>
      <w:pPr>
        <w:pageBreakBefore w:val="0"/>
        <w:kinsoku/>
        <w:overflowPunct/>
        <w:topLinePunct w:val="0"/>
        <w:bidi w:val="0"/>
        <w:spacing w:line="240" w:lineRule="auto"/>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w:t>
      </w:r>
      <w:r>
        <w:rPr>
          <w:rFonts w:hint="eastAsia" w:ascii="Times New Roman" w:hAnsi="Times New Roman" w:cs="Times New Roman"/>
          <w:sz w:val="32"/>
          <w:szCs w:val="32"/>
          <w:highlight w:val="none"/>
          <w:lang w:val="en-US" w:eastAsia="zh-CN"/>
        </w:rPr>
        <w:t>数</w:t>
      </w:r>
      <w:r>
        <w:rPr>
          <w:rFonts w:ascii="Times New Roman" w:hAnsi="Times New Roman" w:eastAsia="仿宋_GB2312" w:cs="Times New Roman"/>
          <w:sz w:val="32"/>
          <w:szCs w:val="32"/>
          <w:highlight w:val="none"/>
        </w:rPr>
        <w:t>字化供应链成熟度等级自评估报告【企业可登录数字化供应链成熟度评价服务系统</w:t>
      </w:r>
      <w:r>
        <w:rPr>
          <w:rFonts w:hint="eastAsia" w:ascii="Times New Roman" w:hAnsi="Times New Roman" w:cs="Times New Roman"/>
          <w:sz w:val="32"/>
          <w:szCs w:val="32"/>
          <w:highlight w:val="none"/>
          <w:lang w:val="en-US" w:eastAsia="zh-CN"/>
        </w:rPr>
        <w:t>开展</w:t>
      </w:r>
      <w:r>
        <w:rPr>
          <w:rFonts w:ascii="Times New Roman" w:hAnsi="Times New Roman" w:eastAsia="仿宋_GB2312" w:cs="Times New Roman"/>
          <w:sz w:val="32"/>
          <w:szCs w:val="32"/>
          <w:highlight w:val="none"/>
        </w:rPr>
        <w:t>自评估并获取自评估报告】。</w:t>
      </w:r>
    </w:p>
    <w:p>
      <w:pPr>
        <w:pStyle w:val="4"/>
        <w:bidi w:val="0"/>
        <w:spacing w:line="240" w:lineRule="auto"/>
        <w:rPr>
          <w:rFonts w:ascii="Times New Roman" w:hAnsi="Times New Roman"/>
          <w:highlight w:val="none"/>
        </w:rPr>
      </w:pPr>
      <w:r>
        <w:rPr>
          <w:rFonts w:ascii="Times New Roman" w:hAnsi="Times New Roman"/>
          <w:highlight w:val="none"/>
        </w:rPr>
        <w:t>（二）案例相关证明材料</w:t>
      </w:r>
    </w:p>
    <w:p>
      <w:pPr>
        <w:pageBreakBefore w:val="0"/>
        <w:kinsoku/>
        <w:overflowPunct/>
        <w:topLinePunct w:val="0"/>
        <w:bidi w:val="0"/>
        <w:spacing w:line="240" w:lineRule="auto"/>
        <w:ind w:left="0" w:leftChars="0" w:firstLine="640" w:firstLineChars="200"/>
        <w:rPr>
          <w:rFonts w:hint="default" w:ascii="Times New Roman" w:hAnsi="Times New Roman" w:cs="Times New Roman"/>
          <w:szCs w:val="32"/>
          <w:highlight w:val="none"/>
        </w:rPr>
        <w:sectPr>
          <w:footerReference r:id="rId8" w:type="default"/>
          <w:pgSz w:w="11906" w:h="16838"/>
          <w:pgMar w:top="1440" w:right="1800" w:bottom="1440" w:left="1800" w:header="851" w:footer="1588" w:gutter="0"/>
          <w:pgBorders>
            <w:top w:val="none" w:sz="0" w:space="0"/>
            <w:left w:val="none" w:sz="0" w:space="0"/>
            <w:bottom w:val="none" w:sz="0" w:space="0"/>
            <w:right w:val="none" w:sz="0" w:space="0"/>
          </w:pgBorders>
          <w:pgNumType w:fmt="decimal"/>
          <w:cols w:space="720" w:num="1"/>
          <w:docGrid w:type="lines" w:linePitch="312" w:charSpace="0"/>
        </w:sectPr>
      </w:pPr>
      <w:r>
        <w:rPr>
          <w:rFonts w:ascii="Times New Roman" w:hAnsi="Times New Roman" w:eastAsia="仿宋_GB2312" w:cs="Times New Roman"/>
          <w:sz w:val="32"/>
          <w:szCs w:val="32"/>
          <w:highlight w:val="none"/>
        </w:rPr>
        <w:t>专利证书、测试报告、生态合作协议、标准成果等相关证明材料。（若有）</w:t>
      </w:r>
    </w:p>
    <w:p>
      <w:pPr>
        <w:pStyle w:val="2"/>
      </w:pPr>
    </w:p>
    <w:p>
      <w:pPr>
        <w:pStyle w:val="3"/>
        <w:pageBreakBefore w:val="0"/>
        <w:kinsoku/>
        <w:overflowPunct/>
        <w:topLinePunct w:val="0"/>
        <w:bidi w:val="0"/>
        <w:spacing w:line="240" w:lineRule="auto"/>
        <w:ind w:left="0" w:leftChars="0" w:firstLine="0" w:firstLineChars="0"/>
        <w:rPr>
          <w:rFonts w:hint="default" w:ascii="Times New Roman" w:hAnsi="Times New Roman" w:eastAsia="黑体" w:cs="Times New Roman"/>
          <w:highlight w:val="none"/>
          <w:lang w:val="en-US" w:eastAsia="zh-CN"/>
        </w:rPr>
      </w:pPr>
      <w:r>
        <w:rPr>
          <w:rFonts w:hint="default" w:ascii="Times New Roman" w:hAnsi="Times New Roman" w:cs="Times New Roman"/>
          <w:highlight w:val="none"/>
        </w:rPr>
        <w:t>附件</w:t>
      </w:r>
      <w:r>
        <w:rPr>
          <w:rFonts w:hint="eastAsia" w:ascii="Times New Roman" w:hAnsi="Times New Roman" w:cs="Times New Roman"/>
          <w:highlight w:val="none"/>
          <w:lang w:val="en-US" w:eastAsia="zh-CN"/>
        </w:rPr>
        <w:t>3-3</w:t>
      </w:r>
    </w:p>
    <w:p>
      <w:pPr>
        <w:pageBreakBefore w:val="0"/>
        <w:widowControl/>
        <w:kinsoku/>
        <w:overflowPunct/>
        <w:topLinePunct w:val="0"/>
        <w:bidi w:val="0"/>
        <w:spacing w:line="240" w:lineRule="auto"/>
        <w:jc w:val="left"/>
        <w:rPr>
          <w:rFonts w:hint="default" w:ascii="Times New Roman" w:hAnsi="Times New Roman" w:eastAsia="黑体" w:cs="Times New Roman"/>
          <w:szCs w:val="32"/>
          <w:highlight w:val="none"/>
        </w:rPr>
      </w:pPr>
    </w:p>
    <w:p>
      <w:pPr>
        <w:pageBreakBefore w:val="0"/>
        <w:widowControl/>
        <w:kinsoku/>
        <w:overflowPunct/>
        <w:topLinePunct w:val="0"/>
        <w:bidi w:val="0"/>
        <w:spacing w:line="240" w:lineRule="auto"/>
        <w:jc w:val="left"/>
        <w:rPr>
          <w:rFonts w:hint="default" w:ascii="Times New Roman" w:hAnsi="Times New Roman" w:eastAsia="黑体" w:cs="Times New Roman"/>
          <w:szCs w:val="32"/>
          <w:highlight w:val="none"/>
        </w:rPr>
      </w:pPr>
    </w:p>
    <w:p>
      <w:pPr>
        <w:pageBreakBefore w:val="0"/>
        <w:kinsoku/>
        <w:overflowPunct/>
        <w:topLinePunct w:val="0"/>
        <w:bidi w:val="0"/>
        <w:spacing w:line="240" w:lineRule="auto"/>
        <w:ind w:firstLine="800"/>
        <w:rPr>
          <w:rFonts w:hint="default" w:ascii="Times New Roman" w:hAnsi="Times New Roman" w:eastAsia="黑体" w:cs="Times New Roman"/>
          <w:sz w:val="40"/>
          <w:szCs w:val="40"/>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highlight w:val="none"/>
          <w:lang w:val="en-US" w:eastAsia="zh-CN"/>
        </w:rPr>
      </w:pPr>
      <w:r>
        <w:rPr>
          <w:rFonts w:hint="eastAsia" w:ascii="Times New Roman" w:hAnsi="Times New Roman" w:eastAsia="黑体" w:cs="Times New Roman"/>
          <w:sz w:val="44"/>
          <w:szCs w:val="32"/>
          <w:highlight w:val="none"/>
          <w:lang w:eastAsia="zh-CN"/>
        </w:rPr>
        <w:t>2025年信息化和工业化深度融合典型案例</w:t>
      </w:r>
      <w:r>
        <w:rPr>
          <w:rFonts w:hint="default" w:ascii="Times New Roman" w:hAnsi="Times New Roman" w:eastAsia="黑体" w:cs="Times New Roman"/>
          <w:sz w:val="44"/>
          <w:szCs w:val="32"/>
          <w:highlight w:val="none"/>
          <w:lang w:val="en-US" w:eastAsia="zh-CN"/>
        </w:rPr>
        <w:t>申报书</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highlight w:val="none"/>
          <w:lang w:eastAsia="zh-CN"/>
        </w:rPr>
      </w:pPr>
      <w:r>
        <w:rPr>
          <w:rFonts w:hint="default" w:ascii="Times New Roman" w:hAnsi="Times New Roman" w:eastAsia="黑体" w:cs="Times New Roman"/>
          <w:sz w:val="44"/>
          <w:szCs w:val="32"/>
          <w:highlight w:val="none"/>
          <w:lang w:eastAsia="zh-CN"/>
        </w:rPr>
        <w:t>（工业互联网平台创新应用</w:t>
      </w:r>
      <w:r>
        <w:rPr>
          <w:rFonts w:hint="default" w:ascii="Times New Roman" w:hAnsi="Times New Roman" w:eastAsia="黑体" w:cs="Times New Roman"/>
          <w:sz w:val="44"/>
          <w:szCs w:val="32"/>
          <w:highlight w:val="none"/>
          <w:lang w:val="en-US" w:eastAsia="zh-CN"/>
        </w:rPr>
        <w:t>方向</w:t>
      </w:r>
      <w:r>
        <w:rPr>
          <w:rFonts w:hint="default" w:ascii="Times New Roman" w:hAnsi="Times New Roman" w:eastAsia="黑体" w:cs="Times New Roman"/>
          <w:sz w:val="44"/>
          <w:szCs w:val="32"/>
          <w:highlight w:val="none"/>
          <w:lang w:eastAsia="zh-CN"/>
        </w:rPr>
        <w:t>）</w:t>
      </w: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highlight w:val="none"/>
        </w:rPr>
      </w:pPr>
    </w:p>
    <w:p>
      <w:pPr>
        <w:pageBreakBefore w:val="0"/>
        <w:widowControl w:val="0"/>
        <w:kinsoku/>
        <w:wordWrap/>
        <w:overflowPunct/>
        <w:topLinePunct w:val="0"/>
        <w:autoSpaceDN/>
        <w:bidi w:val="0"/>
        <w:spacing w:line="240" w:lineRule="auto"/>
        <w:ind w:firstLine="0"/>
        <w:jc w:val="center"/>
        <w:rPr>
          <w:rFonts w:hint="default" w:ascii="Times New Roman" w:hAnsi="Times New Roman" w:eastAsia="黑体" w:cs="Times New Roman"/>
          <w:sz w:val="44"/>
          <w:szCs w:val="32"/>
          <w:highlight w:val="none"/>
          <w:lang w:eastAsia="zh-CN"/>
        </w:rPr>
      </w:pPr>
    </w:p>
    <w:p>
      <w:pPr>
        <w:pageBreakBefore w:val="0"/>
        <w:widowControl w:val="0"/>
        <w:kinsoku/>
        <w:wordWrap/>
        <w:overflowPunct/>
        <w:topLinePunct w:val="0"/>
        <w:autoSpaceDN/>
        <w:bidi w:val="0"/>
        <w:spacing w:line="240" w:lineRule="auto"/>
        <w:ind w:firstLine="0"/>
        <w:jc w:val="center"/>
        <w:rPr>
          <w:rFonts w:hint="default" w:ascii="Times New Roman" w:hAnsi="Times New Roman" w:eastAsia="黑体" w:cs="Times New Roman"/>
          <w:highlight w:val="none"/>
          <w:u w:val="single"/>
        </w:rPr>
      </w:pP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highlight w:val="none"/>
        </w:rPr>
      </w:pPr>
    </w:p>
    <w:p>
      <w:pPr>
        <w:pageBreakBefore w:val="0"/>
        <w:kinsoku/>
        <w:overflowPunct/>
        <w:topLinePunct w:val="0"/>
        <w:bidi w:val="0"/>
        <w:spacing w:line="240" w:lineRule="auto"/>
        <w:rPr>
          <w:rFonts w:hint="default" w:ascii="Times New Roman" w:hAnsi="Times New Roman" w:eastAsia="黑体" w:cs="Times New Roman"/>
          <w:highlight w:val="none"/>
        </w:rPr>
      </w:pPr>
      <w:r>
        <w:rPr>
          <w:rFonts w:hint="default" w:ascii="Times New Roman" w:hAnsi="Times New Roman" w:eastAsia="黑体" w:cs="Times New Roman"/>
          <w:highlight w:val="none"/>
          <w:lang w:val="en-US" w:eastAsia="zh-CN"/>
        </w:rPr>
        <w:t>案例</w:t>
      </w:r>
      <w:r>
        <w:rPr>
          <w:rFonts w:hint="default" w:ascii="Times New Roman" w:hAnsi="Times New Roman" w:eastAsia="黑体" w:cs="Times New Roman"/>
          <w:highlight w:val="none"/>
        </w:rPr>
        <w:t>名称：</w:t>
      </w:r>
      <w:r>
        <w:rPr>
          <w:rFonts w:hint="default" w:ascii="Times New Roman" w:hAnsi="Times New Roman" w:eastAsia="黑体" w:cs="Times New Roman"/>
          <w:highlight w:val="none"/>
          <w:u w:val="single"/>
        </w:rPr>
        <w:t xml:space="preserve">                                      </w:t>
      </w:r>
    </w:p>
    <w:p>
      <w:pPr>
        <w:pageBreakBefore w:val="0"/>
        <w:widowControl/>
        <w:kinsoku/>
        <w:overflowPunct/>
        <w:topLinePunct w:val="0"/>
        <w:autoSpaceDN w:val="0"/>
        <w:bidi w:val="0"/>
        <w:spacing w:line="240" w:lineRule="auto"/>
        <w:ind w:firstLine="723"/>
        <w:jc w:val="center"/>
        <w:rPr>
          <w:rFonts w:hint="default" w:ascii="Times New Roman" w:hAnsi="Times New Roman" w:eastAsia="楷体_GB2312" w:cs="Times New Roman"/>
          <w:b/>
          <w:kern w:val="0"/>
          <w:sz w:val="36"/>
          <w:highlight w:val="none"/>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highlight w:val="none"/>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highlight w:val="none"/>
          <w:u w:val="single"/>
        </w:rPr>
      </w:pPr>
      <w:r>
        <w:rPr>
          <w:rFonts w:hint="default" w:ascii="Times New Roman" w:hAnsi="Times New Roman" w:cs="Times New Roman"/>
          <w:kern w:val="0"/>
          <w:sz w:val="36"/>
          <w:highlight w:val="none"/>
        </w:rPr>
        <w:t>申报单位：</w:t>
      </w:r>
      <w:r>
        <w:rPr>
          <w:rFonts w:hint="default" w:ascii="Times New Roman" w:hAnsi="Times New Roman" w:cs="Times New Roman"/>
          <w:kern w:val="0"/>
          <w:sz w:val="36"/>
          <w:highlight w:val="none"/>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highlight w:val="none"/>
        </w:rPr>
      </w:pPr>
      <w:r>
        <w:rPr>
          <w:rFonts w:hint="default" w:ascii="Times New Roman" w:hAnsi="Times New Roman" w:cs="Times New Roman"/>
          <w:kern w:val="0"/>
          <w:sz w:val="36"/>
          <w:highlight w:val="none"/>
        </w:rPr>
        <w:t>联 系 人：</w:t>
      </w:r>
      <w:r>
        <w:rPr>
          <w:rFonts w:hint="default" w:ascii="Times New Roman" w:hAnsi="Times New Roman" w:cs="Times New Roman"/>
          <w:kern w:val="0"/>
          <w:sz w:val="36"/>
          <w:highlight w:val="none"/>
          <w:u w:val="single"/>
        </w:rPr>
        <w:t xml:space="preserve">                         </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highlight w:val="none"/>
          <w:u w:val="single"/>
        </w:rPr>
      </w:pPr>
      <w:r>
        <w:rPr>
          <w:rFonts w:hint="default" w:ascii="Times New Roman" w:hAnsi="Times New Roman" w:cs="Times New Roman"/>
          <w:kern w:val="0"/>
          <w:sz w:val="36"/>
          <w:highlight w:val="none"/>
        </w:rPr>
        <w:t>联系电话：</w:t>
      </w:r>
      <w:r>
        <w:rPr>
          <w:rFonts w:hint="default" w:ascii="Times New Roman" w:hAnsi="Times New Roman" w:cs="Times New Roman"/>
          <w:kern w:val="0"/>
          <w:sz w:val="36"/>
          <w:highlight w:val="none"/>
          <w:u w:val="single"/>
        </w:rPr>
        <w:t xml:space="preserve">                         </w:t>
      </w:r>
    </w:p>
    <w:p>
      <w:pPr>
        <w:pageBreakBefore w:val="0"/>
        <w:tabs>
          <w:tab w:val="left" w:pos="5220"/>
        </w:tabs>
        <w:kinsoku/>
        <w:overflowPunct/>
        <w:topLinePunct w:val="0"/>
        <w:bidi w:val="0"/>
        <w:spacing w:line="240" w:lineRule="auto"/>
        <w:ind w:firstLine="800"/>
        <w:jc w:val="center"/>
        <w:rPr>
          <w:rFonts w:hint="default" w:ascii="Times New Roman" w:hAnsi="Times New Roman" w:eastAsia="黑体" w:cs="Times New Roman"/>
          <w:sz w:val="40"/>
          <w:szCs w:val="40"/>
          <w:highlight w:val="none"/>
        </w:rPr>
      </w:pP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cs="Times New Roman"/>
          <w:highlight w:val="none"/>
        </w:rPr>
      </w:pPr>
      <w:r>
        <w:rPr>
          <w:rFonts w:hint="default" w:ascii="Times New Roman" w:hAnsi="Times New Roman" w:eastAsia="黑体" w:cs="Times New Roman"/>
          <w:sz w:val="40"/>
          <w:szCs w:val="40"/>
          <w:highlight w:val="none"/>
        </w:rPr>
        <w:t>工业和信息化部编制</w:t>
      </w: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0"/>
          <w:szCs w:val="40"/>
          <w:highlight w:val="none"/>
        </w:rPr>
      </w:pPr>
      <w:r>
        <w:rPr>
          <w:rFonts w:hint="eastAsia" w:ascii="Times New Roman" w:hAnsi="Times New Roman" w:eastAsia="黑体" w:cs="Times New Roman"/>
          <w:sz w:val="40"/>
          <w:szCs w:val="40"/>
          <w:highlight w:val="none"/>
          <w:lang w:eastAsia="zh-CN"/>
        </w:rPr>
        <w:t>2025</w:t>
      </w:r>
      <w:r>
        <w:rPr>
          <w:rFonts w:hint="default" w:ascii="Times New Roman" w:hAnsi="Times New Roman" w:eastAsia="黑体" w:cs="Times New Roman"/>
          <w:sz w:val="40"/>
          <w:szCs w:val="40"/>
          <w:highlight w:val="none"/>
        </w:rPr>
        <w:t>年  月</w:t>
      </w:r>
    </w:p>
    <w:p>
      <w:pPr>
        <w:pStyle w:val="8"/>
        <w:pageBreakBefore w:val="0"/>
        <w:kinsoku/>
        <w:overflowPunct/>
        <w:topLinePunct w:val="0"/>
        <w:bidi w:val="0"/>
        <w:spacing w:line="240" w:lineRule="auto"/>
        <w:rPr>
          <w:rFonts w:hint="default" w:ascii="Times New Roman" w:hAnsi="Times New Roman" w:cs="Times New Roman"/>
          <w:highlight w:val="none"/>
        </w:rPr>
        <w:sectPr>
          <w:headerReference r:id="rId9" w:type="default"/>
          <w:footerReference r:id="rId10" w:type="default"/>
          <w:pgSz w:w="11906" w:h="16838"/>
          <w:pgMar w:top="1440" w:right="1800" w:bottom="1440" w:left="1800" w:header="851" w:footer="1588" w:gutter="0"/>
          <w:pgBorders>
            <w:top w:val="none" w:sz="0" w:space="0"/>
            <w:left w:val="none" w:sz="0" w:space="0"/>
            <w:bottom w:val="none" w:sz="0" w:space="0"/>
            <w:right w:val="none" w:sz="0" w:space="0"/>
          </w:pgBorders>
          <w:pgNumType w:fmt="decimal"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highlight w:val="none"/>
        </w:rPr>
      </w:pPr>
      <w:r>
        <w:rPr>
          <w:rFonts w:hint="default" w:ascii="Times New Roman" w:hAnsi="Times New Roman" w:eastAsia="黑体" w:cs="Times New Roman"/>
          <w:sz w:val="44"/>
          <w:szCs w:val="36"/>
          <w:highlight w:val="none"/>
        </w:rPr>
        <w:t>填 写 说 明</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highlight w:val="none"/>
        </w:rPr>
      </w:pPr>
    </w:p>
    <w:p>
      <w:pPr>
        <w:spacing w:line="560" w:lineRule="exact"/>
        <w:ind w:firstLine="640" w:firstLineChars="200"/>
        <w:rPr>
          <w:rFonts w:hint="default" w:ascii="Times New Roman" w:hAnsi="Times New Roman" w:eastAsia="仿宋_GB2312" w:cs="Times New Roman"/>
          <w:bCs/>
          <w:sz w:val="32"/>
          <w:szCs w:val="32"/>
          <w:highlight w:val="none"/>
          <w:lang w:eastAsia="zh-CN"/>
        </w:rPr>
      </w:pPr>
      <w:r>
        <w:rPr>
          <w:rFonts w:hint="default" w:ascii="Times New Roman" w:hAnsi="Times New Roman" w:eastAsia="仿宋_GB2312" w:cs="Times New Roman"/>
          <w:bCs/>
          <w:sz w:val="32"/>
          <w:szCs w:val="32"/>
          <w:highlight w:val="none"/>
        </w:rPr>
        <w:t>1.</w:t>
      </w:r>
      <w:r>
        <w:rPr>
          <w:rFonts w:hint="default" w:ascii="Times New Roman" w:hAnsi="Times New Roman" w:eastAsia="仿宋_GB2312" w:cs="Times New Roman"/>
          <w:sz w:val="32"/>
          <w:szCs w:val="32"/>
          <w:highlight w:val="none"/>
        </w:rPr>
        <w:t>申报单位应按照</w:t>
      </w:r>
      <w:r>
        <w:rPr>
          <w:rFonts w:hint="default"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eastAsia="zh-CN"/>
        </w:rPr>
        <w:t>2025年信息化和工业化深度融合典型案例</w:t>
      </w:r>
      <w:r>
        <w:rPr>
          <w:rFonts w:hint="default" w:ascii="Times New Roman" w:hAnsi="Times New Roman" w:eastAsia="仿宋_GB2312" w:cs="Times New Roman"/>
          <w:sz w:val="32"/>
          <w:szCs w:val="32"/>
          <w:highlight w:val="none"/>
        </w:rPr>
        <w:t>要素条件</w:t>
      </w: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lang w:val="en-US" w:eastAsia="zh-CN"/>
        </w:rPr>
        <w:t>要求，</w:t>
      </w:r>
      <w:r>
        <w:rPr>
          <w:rFonts w:hint="default" w:ascii="Times New Roman" w:hAnsi="Times New Roman" w:eastAsia="仿宋_GB2312" w:cs="Times New Roman"/>
          <w:b/>
          <w:bCs/>
          <w:sz w:val="32"/>
          <w:szCs w:val="32"/>
          <w:highlight w:val="none"/>
        </w:rPr>
        <w:t>选择一个申报方向</w:t>
      </w:r>
      <w:r>
        <w:rPr>
          <w:rFonts w:hint="default" w:ascii="Times New Roman" w:hAnsi="Times New Roman" w:eastAsia="仿宋_GB2312" w:cs="Times New Roman"/>
          <w:sz w:val="32"/>
          <w:szCs w:val="32"/>
          <w:highlight w:val="none"/>
        </w:rPr>
        <w:t>，如实填写申报书内容</w:t>
      </w:r>
      <w:r>
        <w:rPr>
          <w:rFonts w:hint="default" w:ascii="Times New Roman" w:hAnsi="Times New Roman" w:cs="Times New Roman"/>
          <w:sz w:val="32"/>
          <w:szCs w:val="32"/>
          <w:highlight w:val="none"/>
          <w:lang w:eastAsia="zh-CN"/>
        </w:rPr>
        <w:t>。</w:t>
      </w:r>
    </w:p>
    <w:p>
      <w:pPr>
        <w:spacing w:line="560" w:lineRule="exact"/>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cs="Times New Roman"/>
          <w:bCs/>
          <w:sz w:val="32"/>
          <w:szCs w:val="32"/>
          <w:highlight w:val="none"/>
          <w:lang w:val="en-US" w:eastAsia="zh-CN"/>
        </w:rPr>
        <w:t>2.</w:t>
      </w:r>
      <w:r>
        <w:rPr>
          <w:rFonts w:hint="default" w:ascii="Times New Roman" w:hAnsi="Times New Roman" w:cs="Times New Roman"/>
          <w:szCs w:val="32"/>
          <w:highlight w:val="none"/>
          <w:lang w:val="en-US" w:eastAsia="zh-CN"/>
        </w:rPr>
        <w:t>应用</w:t>
      </w:r>
      <w:r>
        <w:rPr>
          <w:rFonts w:hint="eastAsia" w:ascii="Times New Roman" w:hAnsi="Times New Roman" w:cs="Times New Roman"/>
          <w:szCs w:val="32"/>
          <w:highlight w:val="none"/>
          <w:lang w:val="en-US" w:eastAsia="zh-CN"/>
        </w:rPr>
        <w:t>案例</w:t>
      </w:r>
      <w:r>
        <w:rPr>
          <w:rFonts w:hint="default" w:ascii="Times New Roman" w:hAnsi="Times New Roman" w:cs="Times New Roman"/>
          <w:szCs w:val="32"/>
          <w:highlight w:val="none"/>
          <w:lang w:val="en-US" w:eastAsia="zh-CN"/>
        </w:rPr>
        <w:t>需既包含工业互联网</w:t>
      </w:r>
      <w:r>
        <w:rPr>
          <w:rFonts w:hint="eastAsia" w:ascii="Times New Roman" w:hAnsi="Times New Roman" w:cs="Times New Roman"/>
          <w:szCs w:val="32"/>
          <w:highlight w:val="none"/>
          <w:lang w:val="en-US" w:eastAsia="zh-CN"/>
        </w:rPr>
        <w:t>平台</w:t>
      </w:r>
      <w:r>
        <w:rPr>
          <w:rFonts w:hint="default" w:ascii="Times New Roman" w:hAnsi="Times New Roman" w:cs="Times New Roman"/>
          <w:szCs w:val="32"/>
          <w:highlight w:val="none"/>
          <w:lang w:val="en-US" w:eastAsia="zh-CN"/>
        </w:rPr>
        <w:t>服务商信息，也包含应用企业信息，可由任意一方作为牵头单位填</w:t>
      </w:r>
      <w:r>
        <w:rPr>
          <w:rFonts w:hint="eastAsia" w:ascii="Times New Roman" w:hAnsi="Times New Roman" w:cs="Times New Roman"/>
          <w:szCs w:val="32"/>
          <w:highlight w:val="none"/>
          <w:lang w:val="en-US" w:eastAsia="zh-CN"/>
        </w:rPr>
        <w:t>写</w:t>
      </w:r>
      <w:r>
        <w:rPr>
          <w:rFonts w:hint="default" w:ascii="Times New Roman" w:hAnsi="Times New Roman" w:cs="Times New Roman"/>
          <w:szCs w:val="32"/>
          <w:highlight w:val="none"/>
          <w:lang w:val="en-US" w:eastAsia="zh-CN"/>
        </w:rPr>
        <w:t>申报书。</w:t>
      </w:r>
    </w:p>
    <w:p>
      <w:pPr>
        <w:spacing w:line="560" w:lineRule="exact"/>
        <w:ind w:firstLine="640" w:firstLineChars="200"/>
        <w:rPr>
          <w:rFonts w:hint="default" w:ascii="Times New Roman" w:hAnsi="Times New Roman" w:cs="Times New Roman"/>
          <w:sz w:val="32"/>
          <w:szCs w:val="32"/>
          <w:highlight w:val="none"/>
          <w:lang w:val="en-US" w:eastAsia="zh-CN"/>
        </w:rPr>
      </w:pPr>
      <w:r>
        <w:rPr>
          <w:rFonts w:hint="default" w:ascii="Times New Roman" w:hAnsi="Times New Roman" w:cs="Times New Roman"/>
          <w:szCs w:val="32"/>
          <w:highlight w:val="none"/>
          <w:lang w:val="en-US" w:eastAsia="zh-CN"/>
        </w:rPr>
        <w:t>3.</w:t>
      </w:r>
      <w:r>
        <w:rPr>
          <w:rFonts w:hint="default" w:ascii="Times New Roman" w:hAnsi="Times New Roman" w:cs="Times New Roman"/>
          <w:sz w:val="32"/>
          <w:szCs w:val="32"/>
          <w:highlight w:val="none"/>
          <w:lang w:val="en-US" w:eastAsia="zh-CN"/>
        </w:rPr>
        <w:t>涉及多个工业互联网平台服务商共建的应用案例，申报书中只能填写一个工业互联网</w:t>
      </w:r>
      <w:r>
        <w:rPr>
          <w:rFonts w:hint="eastAsia" w:ascii="Times New Roman" w:hAnsi="Times New Roman" w:cs="Times New Roman"/>
          <w:sz w:val="32"/>
          <w:szCs w:val="32"/>
          <w:highlight w:val="none"/>
          <w:lang w:val="en-US" w:eastAsia="zh-CN"/>
        </w:rPr>
        <w:t>平台</w:t>
      </w:r>
      <w:r>
        <w:rPr>
          <w:rFonts w:hint="default" w:ascii="Times New Roman" w:hAnsi="Times New Roman" w:cs="Times New Roman"/>
          <w:sz w:val="32"/>
          <w:szCs w:val="32"/>
          <w:highlight w:val="none"/>
          <w:lang w:val="en-US" w:eastAsia="zh-CN"/>
        </w:rPr>
        <w:t>服务商基本信息。</w:t>
      </w:r>
    </w:p>
    <w:p>
      <w:pPr>
        <w:spacing w:line="560" w:lineRule="exact"/>
        <w:ind w:firstLine="640" w:firstLineChars="200"/>
        <w:rPr>
          <w:rFonts w:hint="default" w:ascii="Times New Roman" w:hAnsi="Times New Roman" w:cs="Times New Roman"/>
          <w:szCs w:val="32"/>
          <w:highlight w:val="none"/>
          <w:lang w:val="en-US" w:eastAsia="zh-CN"/>
        </w:rPr>
      </w:pPr>
      <w:r>
        <w:rPr>
          <w:rFonts w:hint="default" w:ascii="Times New Roman" w:hAnsi="Times New Roman" w:cs="Times New Roman"/>
          <w:sz w:val="32"/>
          <w:szCs w:val="32"/>
          <w:highlight w:val="none"/>
          <w:lang w:val="en-US" w:eastAsia="zh-CN"/>
        </w:rPr>
        <w:t>4.</w:t>
      </w:r>
      <w:r>
        <w:rPr>
          <w:rFonts w:hint="eastAsia" w:ascii="Times New Roman" w:hAnsi="Times New Roman" w:cs="Times New Roman"/>
          <w:szCs w:val="32"/>
          <w:highlight w:val="none"/>
          <w:lang w:val="en-US" w:eastAsia="zh-CN"/>
        </w:rPr>
        <w:t>申报</w:t>
      </w:r>
      <w:r>
        <w:rPr>
          <w:rFonts w:hint="default" w:ascii="Times New Roman" w:hAnsi="Times New Roman" w:cs="Times New Roman"/>
          <w:szCs w:val="32"/>
          <w:highlight w:val="none"/>
        </w:rPr>
        <w:t>单位需拥有</w:t>
      </w:r>
      <w:r>
        <w:rPr>
          <w:rFonts w:hint="eastAsia" w:ascii="Times New Roman" w:hAnsi="Times New Roman" w:cs="Times New Roman"/>
          <w:szCs w:val="32"/>
          <w:highlight w:val="none"/>
          <w:lang w:val="en-US" w:eastAsia="zh-CN"/>
        </w:rPr>
        <w:t>应用案例</w:t>
      </w:r>
      <w:r>
        <w:rPr>
          <w:rFonts w:hint="default" w:ascii="Times New Roman" w:hAnsi="Times New Roman" w:cs="Times New Roman"/>
          <w:szCs w:val="32"/>
          <w:highlight w:val="none"/>
        </w:rPr>
        <w:t>自主知识产权，对提供的全部资料的真实性负责，并签署真实性承诺。</w:t>
      </w:r>
    </w:p>
    <w:p>
      <w:pPr>
        <w:spacing w:line="560" w:lineRule="exact"/>
        <w:ind w:firstLine="640" w:firstLineChars="200"/>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5.联系人及联系方式：</w:t>
      </w:r>
    </w:p>
    <w:p>
      <w:pPr>
        <w:pageBreakBefore w:val="0"/>
        <w:kinsoku/>
        <w:overflowPunct/>
        <w:topLinePunct w:val="0"/>
        <w:bidi w:val="0"/>
        <w:spacing w:line="560" w:lineRule="exact"/>
        <w:ind w:firstLine="640" w:firstLineChars="200"/>
        <w:rPr>
          <w:del w:id="16" w:author="朱晋莹" w:date="2025-12-01T09:20:25Z"/>
          <w:rFonts w:hint="default" w:ascii="Times New Roman" w:hAnsi="Times New Roman" w:eastAsia="仿宋" w:cs="Times New Roman"/>
          <w:sz w:val="32"/>
          <w:szCs w:val="32"/>
          <w:highlight w:val="none"/>
        </w:rPr>
      </w:pPr>
      <w:r>
        <w:rPr>
          <w:rFonts w:hint="default" w:ascii="Times New Roman" w:hAnsi="Times New Roman" w:cs="Times New Roman"/>
          <w:sz w:val="32"/>
          <w:szCs w:val="32"/>
          <w:highlight w:val="none"/>
          <w:lang w:val="en-US" w:eastAsia="zh-CN"/>
        </w:rPr>
        <w:t>国家工业信息安全发展研究中心</w:t>
      </w:r>
      <w:r>
        <w:rPr>
          <w:rFonts w:hint="eastAsia" w:ascii="Times New Roman" w:hAnsi="Times New Roman" w:cs="Times New Roman"/>
          <w:sz w:val="32"/>
          <w:szCs w:val="32"/>
          <w:highlight w:val="none"/>
          <w:lang w:val="en-US" w:eastAsia="zh-CN"/>
        </w:rPr>
        <w:t xml:space="preserve"> </w:t>
      </w:r>
      <w:r>
        <w:rPr>
          <w:rFonts w:hint="default" w:ascii="Times New Roman" w:hAnsi="Times New Roman" w:cs="Times New Roman"/>
          <w:sz w:val="32"/>
          <w:szCs w:val="32"/>
          <w:highlight w:val="none"/>
          <w:lang w:val="en-US" w:eastAsia="zh-CN"/>
        </w:rPr>
        <w:t>李清敏 010-88684332  梁冬晗 010-88684952</w:t>
      </w:r>
      <w:r>
        <w:rPr>
          <w:rFonts w:hint="default" w:ascii="Times New Roman" w:hAnsi="Times New Roman" w:eastAsia="仿宋" w:cs="Times New Roman"/>
          <w:sz w:val="32"/>
          <w:szCs w:val="32"/>
          <w:highlight w:val="none"/>
        </w:rPr>
        <w:br w:type="page"/>
      </w:r>
    </w:p>
    <w:p>
      <w:pPr>
        <w:spacing w:line="560" w:lineRule="exact"/>
        <w:ind w:firstLine="640" w:firstLineChars="200"/>
        <w:jc w:val="both"/>
        <w:rPr>
          <w:rFonts w:hint="default" w:ascii="Times New Roman" w:hAnsi="Times New Roman" w:cs="Times New Roman"/>
          <w:highlight w:val="none"/>
        </w:rPr>
        <w:sectPr>
          <w:pgSz w:w="11906" w:h="16838"/>
          <w:pgMar w:top="1440" w:right="1800" w:bottom="1440" w:left="1800" w:header="851" w:footer="1588" w:gutter="0"/>
          <w:pgBorders>
            <w:top w:val="none" w:sz="0" w:space="0"/>
            <w:left w:val="none" w:sz="0" w:space="0"/>
            <w:bottom w:val="none" w:sz="0" w:space="0"/>
            <w:right w:val="none" w:sz="0" w:space="0"/>
          </w:pgBorders>
          <w:pgNumType w:fmt="decimal"/>
          <w:cols w:space="720" w:num="1"/>
          <w:docGrid w:type="lines" w:linePitch="312" w:charSpace="0"/>
        </w:sectPr>
        <w:pPrChange w:id="17" w:author="朱晋莹" w:date="2025-12-01T09:20:25Z">
          <w:pPr>
            <w:pStyle w:val="9"/>
            <w:jc w:val="both"/>
          </w:pPr>
        </w:pPrChange>
      </w:pPr>
    </w:p>
    <w:p>
      <w:pPr>
        <w:pStyle w:val="3"/>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一、</w:t>
      </w:r>
      <w:r>
        <w:rPr>
          <w:rFonts w:hint="default" w:ascii="Times New Roman" w:hAnsi="Times New Roman" w:eastAsia="黑体" w:cs="Times New Roman"/>
          <w:sz w:val="32"/>
          <w:szCs w:val="32"/>
          <w:highlight w:val="none"/>
        </w:rPr>
        <w:t>基本信息</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5"/>
        <w:gridCol w:w="198"/>
        <w:gridCol w:w="297"/>
        <w:gridCol w:w="466"/>
        <w:gridCol w:w="296"/>
        <w:gridCol w:w="2323"/>
        <w:gridCol w:w="69"/>
        <w:gridCol w:w="14"/>
        <w:gridCol w:w="2194"/>
        <w:gridCol w:w="69"/>
        <w:gridCol w:w="2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916" w:type="dxa"/>
            <w:gridSpan w:val="11"/>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b/>
                <w:bCs/>
                <w:sz w:val="24"/>
                <w:szCs w:val="24"/>
                <w:highlight w:val="none"/>
              </w:rPr>
            </w:pPr>
            <w:r>
              <w:rPr>
                <w:rFonts w:hint="eastAsia" w:ascii="Times New Roman" w:hAnsi="Times New Roman" w:eastAsia="仿宋_GB2312"/>
                <w:b/>
                <w:bCs/>
                <w:sz w:val="24"/>
                <w:szCs w:val="24"/>
                <w:highlight w:val="none"/>
              </w:rPr>
              <w:t>（一）</w:t>
            </w:r>
            <w:r>
              <w:rPr>
                <w:rFonts w:hint="eastAsia" w:ascii="Times New Roman" w:hAnsi="Times New Roman"/>
                <w:b/>
                <w:bCs/>
                <w:sz w:val="24"/>
                <w:szCs w:val="24"/>
                <w:highlight w:val="none"/>
                <w:lang w:eastAsia="zh-CN"/>
              </w:rPr>
              <w:t>案例</w:t>
            </w:r>
            <w:r>
              <w:rPr>
                <w:rFonts w:hint="eastAsia" w:ascii="Times New Roman" w:hAnsi="Times New Roman" w:eastAsia="仿宋_GB2312"/>
                <w:b/>
                <w:bCs/>
                <w:sz w:val="24"/>
                <w:szCs w:val="24"/>
                <w:highlight w:val="none"/>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740" w:type="dxa"/>
            <w:gridSpan w:val="3"/>
          </w:tcPr>
          <w:p>
            <w:pPr>
              <w:keepNext w:val="0"/>
              <w:keepLines w:val="0"/>
              <w:pageBreakBefore w:val="0"/>
              <w:kinsoku/>
              <w:wordWrap/>
              <w:overflowPunct/>
              <w:topLinePunct w:val="0"/>
              <w:bidi w:val="0"/>
              <w:adjustRightInd/>
              <w:snapToGrid w:val="0"/>
              <w:spacing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sz w:val="24"/>
                <w:szCs w:val="24"/>
                <w:highlight w:val="none"/>
                <w:lang w:eastAsia="zh-CN"/>
              </w:rPr>
              <w:t>案例</w:t>
            </w:r>
            <w:r>
              <w:rPr>
                <w:rFonts w:hint="eastAsia" w:ascii="Times New Roman" w:hAnsi="Times New Roman" w:eastAsia="仿宋_GB2312"/>
                <w:sz w:val="24"/>
                <w:szCs w:val="24"/>
                <w:highlight w:val="none"/>
              </w:rPr>
              <w:t>名称</w:t>
            </w:r>
          </w:p>
        </w:tc>
        <w:tc>
          <w:tcPr>
            <w:tcW w:w="8176" w:type="dxa"/>
            <w:gridSpan w:val="8"/>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740" w:type="dxa"/>
            <w:gridSpan w:val="3"/>
          </w:tcPr>
          <w:p>
            <w:pPr>
              <w:keepNext w:val="0"/>
              <w:keepLines w:val="0"/>
              <w:pageBreakBefore w:val="0"/>
              <w:kinsoku/>
              <w:wordWrap/>
              <w:overflowPunct/>
              <w:topLinePunct w:val="0"/>
              <w:bidi w:val="0"/>
              <w:adjustRightInd/>
              <w:snapToGrid w:val="0"/>
              <w:spacing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申报</w:t>
            </w:r>
            <w:r>
              <w:rPr>
                <w:rFonts w:hint="eastAsia" w:ascii="Times New Roman" w:hAnsi="Times New Roman"/>
                <w:sz w:val="24"/>
                <w:szCs w:val="24"/>
                <w:highlight w:val="none"/>
                <w:lang w:val="en-US" w:eastAsia="zh-CN"/>
              </w:rPr>
              <w:t>单位</w:t>
            </w:r>
            <w:r>
              <w:rPr>
                <w:rFonts w:hint="eastAsia" w:ascii="Times New Roman" w:hAnsi="Times New Roman" w:eastAsia="仿宋_GB2312"/>
                <w:sz w:val="24"/>
                <w:szCs w:val="24"/>
                <w:highlight w:val="none"/>
              </w:rPr>
              <w:t>名称</w:t>
            </w:r>
          </w:p>
        </w:tc>
        <w:tc>
          <w:tcPr>
            <w:tcW w:w="8176" w:type="dxa"/>
            <w:gridSpan w:val="8"/>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40" w:type="dxa"/>
            <w:gridSpan w:val="3"/>
            <w:vAlign w:val="center"/>
          </w:tcPr>
          <w:p>
            <w:pPr>
              <w:pStyle w:val="8"/>
              <w:keepNext w:val="0"/>
              <w:keepLines w:val="0"/>
              <w:pageBreakBefore w:val="0"/>
              <w:kinsoku/>
              <w:wordWrap/>
              <w:overflowPunct/>
              <w:topLinePunct w:val="0"/>
              <w:bidi w:val="0"/>
              <w:adjustRightInd/>
              <w:spacing w:after="0" w:line="240" w:lineRule="auto"/>
              <w:ind w:firstLine="0"/>
              <w:jc w:val="center"/>
              <w:textAlignment w:val="auto"/>
              <w:rPr>
                <w:rFonts w:hint="eastAsia" w:ascii="Times New Roman" w:hAnsi="Times New Roman" w:eastAsia="仿宋_GB2312"/>
                <w:color w:val="000000"/>
                <w:sz w:val="24"/>
                <w:szCs w:val="24"/>
                <w:highlight w:val="none"/>
              </w:rPr>
            </w:pPr>
            <w:r>
              <w:rPr>
                <w:rFonts w:hint="eastAsia" w:ascii="Times New Roman" w:hAnsi="Times New Roman" w:eastAsia="仿宋_GB2312"/>
                <w:color w:val="000000"/>
                <w:sz w:val="24"/>
                <w:szCs w:val="24"/>
                <w:highlight w:val="none"/>
              </w:rPr>
              <w:t>申报方向</w:t>
            </w:r>
          </w:p>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highlight w:val="none"/>
              </w:rPr>
            </w:pPr>
            <w:r>
              <w:rPr>
                <w:rFonts w:hint="eastAsia" w:ascii="Times New Roman" w:hAnsi="Times New Roman" w:eastAsia="仿宋_GB2312"/>
                <w:color w:val="000000"/>
                <w:sz w:val="24"/>
                <w:szCs w:val="24"/>
                <w:highlight w:val="none"/>
                <w:lang w:val="en-US" w:eastAsia="zh-CN"/>
              </w:rPr>
              <w:t>（限1个）</w:t>
            </w:r>
          </w:p>
        </w:tc>
        <w:tc>
          <w:tcPr>
            <w:tcW w:w="8176" w:type="dxa"/>
            <w:gridSpan w:val="8"/>
          </w:tcPr>
          <w:p>
            <w:pPr>
              <w:keepNext w:val="0"/>
              <w:keepLines w:val="0"/>
              <w:pageBreakBefore w:val="0"/>
              <w:kinsoku/>
              <w:wordWrap/>
              <w:overflowPunct/>
              <w:topLinePunct w:val="0"/>
              <w:bidi w:val="0"/>
              <w:adjustRightInd/>
              <w:spacing w:line="240" w:lineRule="auto"/>
              <w:jc w:val="left"/>
              <w:textAlignment w:val="auto"/>
              <w:rPr>
                <w:rFonts w:hint="eastAsia" w:ascii="Times New Roman" w:hAnsi="Times New Roman" w:eastAsia="楷体" w:cs="Times New Roman"/>
                <w:color w:val="00000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黑体" w:cs="Times New Roman"/>
                <w:color w:val="000000"/>
                <w:sz w:val="24"/>
                <w:szCs w:val="24"/>
                <w:highlight w:val="none"/>
                <w:lang w:val="en-US" w:eastAsia="zh-CN"/>
              </w:rPr>
              <w:t>平台赋能“创新链”方向</w:t>
            </w:r>
          </w:p>
          <w:p>
            <w:pPr>
              <w:keepNext w:val="0"/>
              <w:keepLines w:val="0"/>
              <w:pageBreakBefore w:val="0"/>
              <w:kinsoku/>
              <w:wordWrap/>
              <w:overflowPunct/>
              <w:topLinePunct w:val="0"/>
              <w:bidi w:val="0"/>
              <w:adjustRightInd/>
              <w:spacing w:line="240" w:lineRule="auto"/>
              <w:jc w:val="left"/>
              <w:textAlignment w:val="auto"/>
              <w:rPr>
                <w:rFonts w:hint="default" w:ascii="Times New Roman" w:hAnsi="Times New Roman" w:eastAsia="黑体" w:cs="Times New Roman"/>
                <w:color w:val="00000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黑体" w:cs="Times New Roman"/>
                <w:color w:val="000000"/>
                <w:sz w:val="24"/>
                <w:szCs w:val="24"/>
                <w:highlight w:val="none"/>
                <w:lang w:val="en-US" w:eastAsia="zh-CN"/>
              </w:rPr>
              <w:t>平台赋能“产业链”方向</w:t>
            </w:r>
          </w:p>
          <w:p>
            <w:pPr>
              <w:keepNext w:val="0"/>
              <w:keepLines w:val="0"/>
              <w:pageBreakBefore w:val="0"/>
              <w:kinsoku/>
              <w:wordWrap/>
              <w:overflowPunct/>
              <w:topLinePunct w:val="0"/>
              <w:bidi w:val="0"/>
              <w:adjustRightInd/>
              <w:spacing w:line="240" w:lineRule="auto"/>
              <w:jc w:val="left"/>
              <w:textAlignment w:val="auto"/>
              <w:rPr>
                <w:rFonts w:hint="default" w:ascii="Times New Roman" w:hAnsi="Times New Roman" w:eastAsia="黑体" w:cs="Times New Roman"/>
                <w:color w:val="00000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黑体" w:cs="Times New Roman"/>
                <w:color w:val="000000"/>
                <w:sz w:val="24"/>
                <w:szCs w:val="24"/>
                <w:highlight w:val="none"/>
                <w:lang w:val="en-US" w:eastAsia="zh-CN"/>
              </w:rPr>
              <w:t>平台赋能“人才链”方向</w:t>
            </w:r>
          </w:p>
          <w:p>
            <w:pPr>
              <w:keepNext w:val="0"/>
              <w:keepLines w:val="0"/>
              <w:pageBreakBefore w:val="0"/>
              <w:kinsoku/>
              <w:wordWrap/>
              <w:overflowPunct/>
              <w:topLinePunct w:val="0"/>
              <w:bidi w:val="0"/>
              <w:adjustRightInd/>
              <w:spacing w:line="240" w:lineRule="auto"/>
              <w:jc w:val="left"/>
              <w:textAlignment w:val="auto"/>
              <w:rPr>
                <w:rFonts w:hint="eastAsia" w:ascii="Times New Roman" w:hAnsi="Times New Roman" w:eastAsia="楷体"/>
                <w:color w:val="00000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黑体" w:cs="Times New Roman"/>
                <w:color w:val="000000"/>
                <w:sz w:val="24"/>
                <w:szCs w:val="24"/>
                <w:highlight w:val="none"/>
                <w:lang w:val="en-US" w:eastAsia="zh-CN"/>
              </w:rPr>
              <w:t>平台赋能“资金链”方向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40" w:type="dxa"/>
            <w:gridSpan w:val="3"/>
            <w:vAlign w:val="center"/>
          </w:tcPr>
          <w:p>
            <w:pPr>
              <w:pStyle w:val="8"/>
              <w:keepNext w:val="0"/>
              <w:keepLines w:val="0"/>
              <w:pageBreakBefore w:val="0"/>
              <w:kinsoku/>
              <w:wordWrap/>
              <w:overflowPunct/>
              <w:topLinePunct w:val="0"/>
              <w:bidi w:val="0"/>
              <w:adjustRightInd/>
              <w:spacing w:after="0" w:line="240" w:lineRule="auto"/>
              <w:ind w:firstLine="0"/>
              <w:jc w:val="center"/>
              <w:textAlignment w:val="auto"/>
              <w:rPr>
                <w:rFonts w:hint="default" w:ascii="Times New Roman" w:hAnsi="Times New Roman" w:eastAsia="仿宋_GB2312"/>
                <w:color w:val="000000"/>
                <w:sz w:val="24"/>
                <w:szCs w:val="24"/>
                <w:highlight w:val="none"/>
                <w:lang w:val="en-US" w:eastAsia="zh-CN"/>
              </w:rPr>
            </w:pPr>
            <w:r>
              <w:rPr>
                <w:rFonts w:hint="eastAsia" w:ascii="Times New Roman" w:hAnsi="Times New Roman"/>
                <w:color w:val="000000"/>
                <w:sz w:val="24"/>
                <w:szCs w:val="24"/>
                <w:highlight w:val="none"/>
                <w:lang w:val="en-US" w:eastAsia="zh-CN"/>
              </w:rPr>
              <w:t>落地场景</w:t>
            </w:r>
          </w:p>
          <w:p>
            <w:pPr>
              <w:pStyle w:val="8"/>
              <w:keepNext w:val="0"/>
              <w:keepLines w:val="0"/>
              <w:pageBreakBefore w:val="0"/>
              <w:kinsoku/>
              <w:wordWrap/>
              <w:overflowPunct/>
              <w:topLinePunct w:val="0"/>
              <w:bidi w:val="0"/>
              <w:adjustRightInd/>
              <w:spacing w:after="0" w:line="240" w:lineRule="auto"/>
              <w:ind w:firstLine="0"/>
              <w:jc w:val="center"/>
              <w:textAlignment w:val="auto"/>
              <w:rPr>
                <w:rFonts w:hint="default" w:ascii="Times New Roman" w:hAnsi="Times New Roman" w:eastAsia="仿宋_GB2312"/>
                <w:color w:val="000000"/>
                <w:sz w:val="24"/>
                <w:szCs w:val="24"/>
                <w:highlight w:val="none"/>
                <w:lang w:val="en-US"/>
              </w:rPr>
            </w:pPr>
            <w:r>
              <w:rPr>
                <w:rFonts w:hint="eastAsia" w:ascii="Times New Roman" w:hAnsi="Times New Roman" w:cs="Times New Roman"/>
                <w:bCs w:val="0"/>
                <w:color w:val="000000"/>
                <w:kern w:val="2"/>
                <w:sz w:val="24"/>
                <w:szCs w:val="24"/>
                <w:highlight w:val="none"/>
                <w:lang w:val="en-US" w:eastAsia="zh-CN" w:bidi="ar-SA"/>
              </w:rPr>
              <w:t>（可多选）</w:t>
            </w:r>
          </w:p>
        </w:tc>
        <w:tc>
          <w:tcPr>
            <w:tcW w:w="8176" w:type="dxa"/>
            <w:gridSpan w:val="8"/>
          </w:tcPr>
          <w:p>
            <w:pPr>
              <w:keepNext w:val="0"/>
              <w:keepLines w:val="0"/>
              <w:pageBreakBefore w:val="0"/>
              <w:kinsoku/>
              <w:wordWrap/>
              <w:overflowPunct/>
              <w:topLinePunct w:val="0"/>
              <w:bidi w:val="0"/>
              <w:adjustRightInd/>
              <w:spacing w:line="240" w:lineRule="auto"/>
              <w:jc w:val="left"/>
              <w:textAlignment w:val="auto"/>
              <w:rPr>
                <w:rFonts w:hint="eastAsia" w:ascii="Times New Roman" w:hAnsi="Times New Roman" w:eastAsia="楷体"/>
                <w:color w:val="00000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研发设计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仿真测试</w:t>
            </w:r>
          </w:p>
          <w:p>
            <w:pPr>
              <w:keepNext w:val="0"/>
              <w:keepLines w:val="0"/>
              <w:pageBreakBefore w:val="0"/>
              <w:kinsoku/>
              <w:wordWrap/>
              <w:overflowPunct/>
              <w:topLinePunct w:val="0"/>
              <w:bidi w:val="0"/>
              <w:adjustRightInd/>
              <w:spacing w:line="240" w:lineRule="auto"/>
              <w:jc w:val="left"/>
              <w:textAlignment w:val="auto"/>
              <w:rPr>
                <w:rFonts w:hint="eastAsia" w:ascii="Times New Roman" w:hAnsi="Times New Roman" w:eastAsia="楷体"/>
                <w:color w:val="00000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生产管控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计划排产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工艺优化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质量管控 </w:t>
            </w:r>
          </w:p>
          <w:p>
            <w:pPr>
              <w:keepNext w:val="0"/>
              <w:keepLines w:val="0"/>
              <w:pageBreakBefore w:val="0"/>
              <w:kinsoku/>
              <w:wordWrap/>
              <w:overflowPunct/>
              <w:topLinePunct w:val="0"/>
              <w:bidi w:val="0"/>
              <w:adjustRightInd/>
              <w:spacing w:line="240" w:lineRule="auto"/>
              <w:jc w:val="left"/>
              <w:textAlignment w:val="auto"/>
              <w:rPr>
                <w:rFonts w:hint="eastAsia" w:ascii="Times New Roman" w:hAnsi="Times New Roman" w:eastAsia="楷体"/>
                <w:color w:val="00000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设备管理</w:t>
            </w:r>
            <w:r>
              <w:rPr>
                <w:rFonts w:hint="eastAsia" w:ascii="Times New Roman" w:hAnsi="Times New Roman" w:eastAsia="楷体"/>
                <w:color w:val="000000"/>
                <w:sz w:val="24"/>
                <w:szCs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仓储物流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安全生产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节能减排 </w:t>
            </w:r>
          </w:p>
          <w:p>
            <w:pPr>
              <w:keepNext w:val="0"/>
              <w:keepLines w:val="0"/>
              <w:pageBreakBefore w:val="0"/>
              <w:kinsoku/>
              <w:wordWrap/>
              <w:overflowPunct/>
              <w:topLinePunct w:val="0"/>
              <w:bidi w:val="0"/>
              <w:adjustRightInd/>
              <w:spacing w:line="240" w:lineRule="auto"/>
              <w:jc w:val="left"/>
              <w:textAlignment w:val="auto"/>
              <w:rPr>
                <w:rFonts w:hint="default" w:ascii="Times New Roman" w:hAnsi="Times New Roman" w:eastAsia="楷体"/>
                <w:color w:val="00000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运营管理</w:t>
            </w:r>
            <w:r>
              <w:rPr>
                <w:rFonts w:hint="eastAsia" w:ascii="Times New Roman" w:hAnsi="Times New Roman" w:eastAsia="楷体"/>
                <w:color w:val="000000"/>
                <w:sz w:val="24"/>
                <w:szCs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采购管理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销售管理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客户管理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市场需求分析</w:t>
            </w:r>
          </w:p>
          <w:p>
            <w:pPr>
              <w:keepNext w:val="0"/>
              <w:keepLines w:val="0"/>
              <w:pageBreakBefore w:val="0"/>
              <w:kinsoku/>
              <w:wordWrap/>
              <w:overflowPunct/>
              <w:topLinePunct w:val="0"/>
              <w:bidi w:val="0"/>
              <w:adjustRightInd/>
              <w:spacing w:line="240" w:lineRule="auto"/>
              <w:jc w:val="left"/>
              <w:textAlignment w:val="auto"/>
              <w:rPr>
                <w:rFonts w:hint="eastAsia" w:ascii="Times New Roman" w:hAnsi="Times New Roman" w:eastAsia="楷体"/>
                <w:color w:val="00000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产融</w:t>
            </w:r>
            <w:r>
              <w:rPr>
                <w:rFonts w:hint="eastAsia" w:ascii="Times New Roman" w:hAnsi="Times New Roman" w:eastAsia="楷体"/>
                <w:color w:val="000000"/>
                <w:sz w:val="24"/>
                <w:szCs w:val="24"/>
                <w:highlight w:val="none"/>
              </w:rPr>
              <w:t>合作</w:t>
            </w:r>
            <w:r>
              <w:rPr>
                <w:rFonts w:hint="eastAsia" w:ascii="Times New Roman" w:hAnsi="Times New Roman" w:eastAsia="楷体"/>
                <w:color w:val="000000"/>
                <w:sz w:val="24"/>
                <w:szCs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产教合作</w:t>
            </w:r>
            <w:r>
              <w:rPr>
                <w:rFonts w:hint="eastAsia" w:ascii="Times New Roman" w:hAnsi="Times New Roman" w:eastAsia="楷体"/>
                <w:color w:val="000000"/>
                <w:sz w:val="24"/>
                <w:szCs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供应商管理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产品全生命周期管理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40" w:type="dxa"/>
            <w:gridSpan w:val="3"/>
            <w:vAlign w:val="center"/>
          </w:tcPr>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sz w:val="24"/>
                <w:szCs w:val="24"/>
                <w:highlight w:val="none"/>
                <w:lang w:val="en-US" w:eastAsia="zh-CN"/>
              </w:rPr>
              <w:t>案例</w:t>
            </w:r>
            <w:r>
              <w:rPr>
                <w:rFonts w:hint="eastAsia" w:ascii="Times New Roman" w:hAnsi="Times New Roman" w:eastAsia="仿宋_GB2312"/>
                <w:sz w:val="24"/>
                <w:szCs w:val="24"/>
                <w:highlight w:val="none"/>
              </w:rPr>
              <w:t>简介</w:t>
            </w:r>
            <w:r>
              <w:rPr>
                <w:rFonts w:hint="eastAsia" w:ascii="Times New Roman" w:hAnsi="Times New Roman" w:eastAsia="仿宋_GB2312"/>
                <w:sz w:val="24"/>
                <w:szCs w:val="24"/>
                <w:highlight w:val="none"/>
              </w:rPr>
              <w:br w:type="textWrapping"/>
            </w:r>
            <w:r>
              <w:rPr>
                <w:rFonts w:hint="eastAsia" w:ascii="Times New Roman" w:hAnsi="Times New Roman" w:eastAsia="仿宋_GB2312"/>
                <w:sz w:val="24"/>
                <w:szCs w:val="24"/>
                <w:highlight w:val="none"/>
              </w:rPr>
              <w:t>（</w:t>
            </w:r>
            <w:r>
              <w:rPr>
                <w:rFonts w:ascii="Times New Roman" w:hAnsi="Times New Roman" w:eastAsia="仿宋_GB2312"/>
                <w:sz w:val="24"/>
                <w:szCs w:val="24"/>
                <w:highlight w:val="none"/>
              </w:rPr>
              <w:t>300</w:t>
            </w:r>
            <w:r>
              <w:rPr>
                <w:rFonts w:hint="eastAsia" w:ascii="Times New Roman" w:hAnsi="Times New Roman" w:eastAsia="仿宋_GB2312"/>
                <w:sz w:val="24"/>
                <w:szCs w:val="24"/>
                <w:highlight w:val="none"/>
              </w:rPr>
              <w:t>字以内）</w:t>
            </w:r>
          </w:p>
        </w:tc>
        <w:tc>
          <w:tcPr>
            <w:tcW w:w="8176" w:type="dxa"/>
            <w:gridSpan w:val="8"/>
          </w:tcPr>
          <w:p>
            <w:pPr>
              <w:pStyle w:val="8"/>
              <w:keepNext w:val="0"/>
              <w:keepLines w:val="0"/>
              <w:pageBreakBefore w:val="0"/>
              <w:kinsoku/>
              <w:wordWrap/>
              <w:overflowPunct/>
              <w:topLinePunct w:val="0"/>
              <w:bidi w:val="0"/>
              <w:adjustRightInd/>
              <w:spacing w:after="0" w:line="240" w:lineRule="auto"/>
              <w:ind w:firstLine="0"/>
              <w:textAlignment w:val="auto"/>
              <w:rPr>
                <w:rFonts w:hint="default" w:ascii="Times New Roman" w:hAnsi="Times New Roman" w:eastAsia="楷体"/>
                <w:sz w:val="24"/>
                <w:szCs w:val="24"/>
                <w:highlight w:val="none"/>
                <w:lang w:val="en-US" w:eastAsia="zh-CN"/>
              </w:rPr>
            </w:pPr>
            <w:r>
              <w:rPr>
                <w:rFonts w:hint="eastAsia" w:ascii="Times New Roman" w:hAnsi="Times New Roman" w:eastAsia="楷体"/>
                <w:sz w:val="24"/>
                <w:szCs w:val="24"/>
                <w:highlight w:val="none"/>
                <w:lang w:val="en-US" w:eastAsia="zh-CN"/>
              </w:rPr>
              <w:t>围绕选择的申报方向，对以下内容进行凝练描述：</w:t>
            </w:r>
          </w:p>
          <w:p>
            <w:pPr>
              <w:pStyle w:val="8"/>
              <w:keepNext w:val="0"/>
              <w:keepLines w:val="0"/>
              <w:pageBreakBefore w:val="0"/>
              <w:kinsoku/>
              <w:wordWrap/>
              <w:overflowPunct/>
              <w:topLinePunct w:val="0"/>
              <w:bidi w:val="0"/>
              <w:adjustRightInd/>
              <w:spacing w:after="0" w:line="240" w:lineRule="auto"/>
              <w:ind w:firstLine="0"/>
              <w:textAlignment w:val="auto"/>
              <w:rPr>
                <w:rFonts w:hint="eastAsia" w:ascii="Times New Roman" w:hAnsi="Times New Roman" w:eastAsia="楷体"/>
                <w:sz w:val="24"/>
                <w:szCs w:val="24"/>
                <w:highlight w:val="none"/>
                <w:lang w:eastAsia="zh-CN"/>
              </w:rPr>
            </w:pPr>
            <w:r>
              <w:rPr>
                <w:rFonts w:hint="eastAsia" w:ascii="Times New Roman" w:hAnsi="Times New Roman" w:eastAsia="楷体"/>
                <w:sz w:val="24"/>
                <w:szCs w:val="24"/>
                <w:highlight w:val="none"/>
                <w:lang w:val="en-US" w:eastAsia="zh-CN"/>
              </w:rPr>
              <w:t>1.汇聚了哪些数据，</w:t>
            </w:r>
            <w:r>
              <w:rPr>
                <w:rFonts w:hint="eastAsia" w:ascii="Times New Roman" w:hAnsi="Times New Roman" w:eastAsia="楷体"/>
                <w:sz w:val="24"/>
                <w:szCs w:val="24"/>
                <w:highlight w:val="none"/>
              </w:rPr>
              <w:t>采用了什么技术</w:t>
            </w:r>
            <w:r>
              <w:rPr>
                <w:rFonts w:ascii="Times New Roman" w:hAnsi="Times New Roman" w:eastAsia="楷体"/>
                <w:sz w:val="24"/>
                <w:szCs w:val="24"/>
                <w:highlight w:val="none"/>
              </w:rPr>
              <w:t>/</w:t>
            </w:r>
            <w:r>
              <w:rPr>
                <w:rFonts w:hint="eastAsia" w:ascii="Times New Roman" w:hAnsi="Times New Roman" w:eastAsia="楷体"/>
                <w:sz w:val="24"/>
                <w:szCs w:val="24"/>
                <w:highlight w:val="none"/>
              </w:rPr>
              <w:t>方案</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（如：应用</w:t>
            </w:r>
            <w:r>
              <w:rPr>
                <w:rFonts w:ascii="Times New Roman" w:hAnsi="Times New Roman" w:eastAsia="楷体"/>
                <w:sz w:val="24"/>
                <w:szCs w:val="24"/>
                <w:highlight w:val="none"/>
              </w:rPr>
              <w:t>XX</w:t>
            </w:r>
            <w:r>
              <w:rPr>
                <w:rFonts w:hint="eastAsia" w:ascii="Times New Roman" w:hAnsi="Times New Roman" w:eastAsia="楷体"/>
                <w:sz w:val="24"/>
                <w:szCs w:val="24"/>
                <w:highlight w:val="none"/>
              </w:rPr>
              <w:t>技术部署</w:t>
            </w:r>
            <w:r>
              <w:rPr>
                <w:rFonts w:ascii="Times New Roman" w:hAnsi="Times New Roman" w:eastAsia="楷体"/>
                <w:sz w:val="24"/>
                <w:szCs w:val="24"/>
                <w:highlight w:val="none"/>
              </w:rPr>
              <w:t>XX</w:t>
            </w:r>
            <w:r>
              <w:rPr>
                <w:rFonts w:hint="eastAsia" w:ascii="Times New Roman" w:hAnsi="Times New Roman" w:eastAsia="楷体"/>
                <w:sz w:val="24"/>
                <w:szCs w:val="24"/>
                <w:highlight w:val="none"/>
              </w:rPr>
              <w:t>系统</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实现了</w:t>
            </w:r>
            <w:r>
              <w:rPr>
                <w:rFonts w:ascii="Times New Roman" w:hAnsi="Times New Roman" w:eastAsia="楷体"/>
                <w:sz w:val="24"/>
                <w:szCs w:val="24"/>
                <w:highlight w:val="none"/>
              </w:rPr>
              <w:t>XX</w:t>
            </w:r>
            <w:r>
              <w:rPr>
                <w:rFonts w:hint="eastAsia" w:ascii="Times New Roman" w:hAnsi="Times New Roman" w:eastAsia="楷体"/>
                <w:sz w:val="24"/>
                <w:szCs w:val="24"/>
                <w:highlight w:val="none"/>
              </w:rPr>
              <w:t>功能</w:t>
            </w:r>
            <w:r>
              <w:rPr>
                <w:rFonts w:ascii="Times New Roman" w:hAnsi="Times New Roman" w:eastAsia="楷体"/>
                <w:sz w:val="24"/>
                <w:szCs w:val="24"/>
                <w:highlight w:val="none"/>
              </w:rPr>
              <w:t>/</w:t>
            </w:r>
            <w:r>
              <w:rPr>
                <w:rFonts w:hint="eastAsia" w:ascii="Times New Roman" w:hAnsi="Times New Roman" w:eastAsia="楷体"/>
                <w:sz w:val="24"/>
                <w:szCs w:val="24"/>
                <w:highlight w:val="none"/>
              </w:rPr>
              <w:t>服务</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w:t>
            </w:r>
          </w:p>
          <w:p>
            <w:pPr>
              <w:pStyle w:val="8"/>
              <w:keepNext w:val="0"/>
              <w:keepLines w:val="0"/>
              <w:pageBreakBefore w:val="0"/>
              <w:kinsoku/>
              <w:wordWrap/>
              <w:overflowPunct/>
              <w:topLinePunct w:val="0"/>
              <w:bidi w:val="0"/>
              <w:adjustRightInd/>
              <w:spacing w:after="0" w:line="240" w:lineRule="auto"/>
              <w:ind w:firstLine="0"/>
              <w:textAlignment w:val="auto"/>
              <w:rPr>
                <w:rFonts w:hint="eastAsia" w:ascii="Times New Roman" w:hAnsi="Times New Roman" w:eastAsia="楷体"/>
                <w:sz w:val="24"/>
                <w:szCs w:val="24"/>
                <w:highlight w:val="none"/>
                <w:lang w:eastAsia="zh-CN"/>
              </w:rPr>
            </w:pPr>
            <w:r>
              <w:rPr>
                <w:rFonts w:hint="eastAsia" w:ascii="Times New Roman" w:hAnsi="Times New Roman" w:eastAsia="楷体"/>
                <w:sz w:val="24"/>
                <w:szCs w:val="24"/>
                <w:highlight w:val="none"/>
                <w:lang w:val="en-US" w:eastAsia="zh-CN"/>
              </w:rPr>
              <w:t>2.在平台赋能“XX链”方面，</w:t>
            </w:r>
            <w:r>
              <w:rPr>
                <w:rFonts w:hint="eastAsia" w:ascii="Times New Roman" w:hAnsi="Times New Roman" w:eastAsia="楷体"/>
                <w:sz w:val="24"/>
                <w:szCs w:val="24"/>
                <w:highlight w:val="none"/>
              </w:rPr>
              <w:t>解决了什么问题</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（如：解决了</w:t>
            </w:r>
            <w:r>
              <w:rPr>
                <w:rFonts w:ascii="Times New Roman" w:hAnsi="Times New Roman" w:eastAsia="楷体"/>
                <w:sz w:val="24"/>
                <w:szCs w:val="24"/>
                <w:highlight w:val="none"/>
              </w:rPr>
              <w:t>XX</w:t>
            </w:r>
            <w:r>
              <w:rPr>
                <w:rFonts w:hint="eastAsia" w:ascii="Times New Roman" w:hAnsi="Times New Roman" w:eastAsia="楷体"/>
                <w:sz w:val="24"/>
                <w:szCs w:val="24"/>
                <w:highlight w:val="none"/>
              </w:rPr>
              <w:t>行业、</w:t>
            </w:r>
            <w:r>
              <w:rPr>
                <w:rFonts w:ascii="Times New Roman" w:hAnsi="Times New Roman" w:eastAsia="楷体"/>
                <w:sz w:val="24"/>
                <w:szCs w:val="24"/>
                <w:highlight w:val="none"/>
              </w:rPr>
              <w:t>XX</w:t>
            </w:r>
            <w:r>
              <w:rPr>
                <w:rFonts w:hint="eastAsia" w:ascii="Times New Roman" w:hAnsi="Times New Roman" w:eastAsia="楷体"/>
                <w:sz w:val="24"/>
                <w:szCs w:val="24"/>
                <w:highlight w:val="none"/>
              </w:rPr>
              <w:t>领域的</w:t>
            </w:r>
            <w:r>
              <w:rPr>
                <w:rFonts w:ascii="Times New Roman" w:hAnsi="Times New Roman" w:eastAsia="楷体"/>
                <w:sz w:val="24"/>
                <w:szCs w:val="24"/>
                <w:highlight w:val="none"/>
              </w:rPr>
              <w:t>XX</w:t>
            </w:r>
            <w:r>
              <w:rPr>
                <w:rFonts w:hint="eastAsia" w:ascii="Times New Roman" w:hAnsi="Times New Roman" w:eastAsia="楷体"/>
                <w:sz w:val="24"/>
                <w:szCs w:val="24"/>
                <w:highlight w:val="none"/>
              </w:rPr>
              <w:t>问题</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w:t>
            </w:r>
          </w:p>
          <w:p>
            <w:pPr>
              <w:pStyle w:val="8"/>
              <w:keepNext w:val="0"/>
              <w:keepLines w:val="0"/>
              <w:pageBreakBefore w:val="0"/>
              <w:kinsoku/>
              <w:wordWrap/>
              <w:overflowPunct/>
              <w:topLinePunct w:val="0"/>
              <w:bidi w:val="0"/>
              <w:adjustRightInd/>
              <w:spacing w:after="0" w:line="240" w:lineRule="auto"/>
              <w:ind w:firstLine="0"/>
              <w:textAlignment w:val="auto"/>
              <w:rPr>
                <w:rFonts w:hint="eastAsia" w:ascii="Times New Roman" w:hAnsi="Times New Roman" w:eastAsia="楷体"/>
                <w:sz w:val="24"/>
                <w:szCs w:val="24"/>
                <w:highlight w:val="none"/>
                <w:lang w:eastAsia="zh-CN"/>
              </w:rPr>
            </w:pPr>
            <w:r>
              <w:rPr>
                <w:rFonts w:ascii="Times New Roman" w:hAnsi="Times New Roman" w:eastAsia="楷体"/>
                <w:sz w:val="24"/>
                <w:szCs w:val="24"/>
                <w:highlight w:val="none"/>
              </w:rPr>
              <w:t>3.</w:t>
            </w:r>
            <w:r>
              <w:rPr>
                <w:rFonts w:hint="eastAsia" w:ascii="Times New Roman" w:hAnsi="Times New Roman" w:eastAsia="楷体"/>
                <w:sz w:val="24"/>
                <w:szCs w:val="24"/>
                <w:highlight w:val="none"/>
              </w:rPr>
              <w:t>实现了什么成效。</w:t>
            </w:r>
            <w:r>
              <w:rPr>
                <w:rFonts w:hint="eastAsia" w:ascii="Times New Roman" w:hAnsi="Times New Roman" w:eastAsia="楷体"/>
                <w:sz w:val="24"/>
                <w:szCs w:val="24"/>
                <w:highlight w:val="none"/>
                <w:lang w:val="en-US" w:eastAsia="zh-CN"/>
              </w:rPr>
              <w:t>（</w:t>
            </w:r>
            <w:r>
              <w:rPr>
                <w:rFonts w:hint="eastAsia" w:ascii="Times New Roman" w:hAnsi="Times New Roman" w:eastAsia="楷体"/>
                <w:sz w:val="24"/>
                <w:szCs w:val="24"/>
                <w:highlight w:val="none"/>
              </w:rPr>
              <w:t>量化经济效益</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如降低成本/增加收益XXX万元</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推广规模</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如应用在XXX个行业XX个省市XX家企业</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40" w:type="dxa"/>
            <w:gridSpan w:val="3"/>
            <w:vAlign w:val="center"/>
          </w:tcPr>
          <w:p>
            <w:pPr>
              <w:pStyle w:val="8"/>
              <w:keepNext w:val="0"/>
              <w:keepLines w:val="0"/>
              <w:pageBreakBefore w:val="0"/>
              <w:kinsoku/>
              <w:wordWrap/>
              <w:overflowPunct/>
              <w:topLinePunct w:val="0"/>
              <w:bidi w:val="0"/>
              <w:adjustRightInd/>
              <w:spacing w:after="0" w:line="240" w:lineRule="auto"/>
              <w:ind w:firstLine="0"/>
              <w:jc w:val="center"/>
              <w:textAlignment w:val="auto"/>
              <w:rPr>
                <w:rFonts w:hint="eastAsia" w:ascii="Times New Roman" w:hAnsi="Times New Roman" w:eastAsia="仿宋_GB2312"/>
                <w:sz w:val="24"/>
                <w:szCs w:val="24"/>
                <w:highlight w:val="none"/>
              </w:rPr>
            </w:pPr>
            <w:r>
              <w:rPr>
                <w:rFonts w:hint="eastAsia" w:ascii="Times New Roman" w:hAnsi="Times New Roman" w:eastAsia="仿宋_GB2312"/>
                <w:sz w:val="24"/>
                <w:szCs w:val="24"/>
                <w:highlight w:val="none"/>
              </w:rPr>
              <w:t>建设成本</w:t>
            </w:r>
          </w:p>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仿宋_GB2312"/>
                <w:b/>
                <w:bCs/>
                <w:sz w:val="24"/>
                <w:szCs w:val="24"/>
                <w:highlight w:val="none"/>
              </w:rPr>
            </w:pPr>
            <w:r>
              <w:rPr>
                <w:rFonts w:hint="eastAsia" w:ascii="Times New Roman" w:hAnsi="Times New Roman" w:eastAsia="仿宋_GB2312"/>
                <w:sz w:val="24"/>
                <w:szCs w:val="24"/>
                <w:highlight w:val="none"/>
              </w:rPr>
              <w:t>（万元）</w:t>
            </w:r>
          </w:p>
        </w:tc>
        <w:tc>
          <w:tcPr>
            <w:tcW w:w="3154" w:type="dxa"/>
            <w:gridSpan w:val="4"/>
          </w:tcPr>
          <w:p>
            <w:pPr>
              <w:pStyle w:val="8"/>
              <w:keepNext w:val="0"/>
              <w:keepLines w:val="0"/>
              <w:pageBreakBefore w:val="0"/>
              <w:kinsoku/>
              <w:wordWrap/>
              <w:overflowPunct/>
              <w:topLinePunct w:val="0"/>
              <w:bidi w:val="0"/>
              <w:adjustRightInd/>
              <w:spacing w:after="0" w:line="240" w:lineRule="auto"/>
              <w:ind w:firstLine="0"/>
              <w:textAlignment w:val="auto"/>
              <w:rPr>
                <w:rFonts w:ascii="Times New Roman" w:hAnsi="Times New Roman" w:eastAsia="楷体"/>
                <w:sz w:val="24"/>
                <w:szCs w:val="24"/>
                <w:highlight w:val="none"/>
              </w:rPr>
            </w:pPr>
          </w:p>
        </w:tc>
        <w:tc>
          <w:tcPr>
            <w:tcW w:w="2208" w:type="dxa"/>
            <w:gridSpan w:val="2"/>
            <w:vAlign w:val="center"/>
          </w:tcPr>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楷体"/>
                <w:sz w:val="24"/>
                <w:szCs w:val="24"/>
                <w:highlight w:val="none"/>
              </w:rPr>
            </w:pPr>
            <w:r>
              <w:rPr>
                <w:rFonts w:hint="eastAsia" w:ascii="Times New Roman" w:hAnsi="Times New Roman" w:eastAsia="仿宋_GB2312"/>
                <w:sz w:val="24"/>
                <w:szCs w:val="24"/>
                <w:highlight w:val="none"/>
              </w:rPr>
              <w:t>投资回报周期</w:t>
            </w:r>
            <w:r>
              <w:rPr>
                <w:rFonts w:hint="eastAsia" w:ascii="Times New Roman" w:hAnsi="Times New Roman" w:eastAsia="仿宋_GB2312"/>
                <w:sz w:val="24"/>
                <w:szCs w:val="24"/>
                <w:highlight w:val="none"/>
              </w:rPr>
              <w:br w:type="textWrapping"/>
            </w:r>
            <w:r>
              <w:rPr>
                <w:rFonts w:hint="eastAsia" w:ascii="Times New Roman" w:hAnsi="Times New Roman" w:eastAsia="仿宋_GB2312"/>
                <w:sz w:val="24"/>
                <w:szCs w:val="24"/>
                <w:highlight w:val="none"/>
              </w:rPr>
              <w:t>（月）</w:t>
            </w:r>
          </w:p>
        </w:tc>
        <w:tc>
          <w:tcPr>
            <w:tcW w:w="2814" w:type="dxa"/>
            <w:gridSpan w:val="2"/>
          </w:tcPr>
          <w:p>
            <w:pPr>
              <w:pStyle w:val="8"/>
              <w:keepNext w:val="0"/>
              <w:keepLines w:val="0"/>
              <w:pageBreakBefore w:val="0"/>
              <w:kinsoku/>
              <w:wordWrap/>
              <w:overflowPunct/>
              <w:topLinePunct w:val="0"/>
              <w:bidi w:val="0"/>
              <w:adjustRightIn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740" w:type="dxa"/>
            <w:gridSpan w:val="3"/>
            <w:vAlign w:val="center"/>
          </w:tcPr>
          <w:p>
            <w:pPr>
              <w:pStyle w:val="8"/>
              <w:keepNext w:val="0"/>
              <w:keepLines w:val="0"/>
              <w:pageBreakBefore w:val="0"/>
              <w:kinsoku/>
              <w:wordWrap/>
              <w:overflowPunct/>
              <w:topLinePunct w:val="0"/>
              <w:bidi w:val="0"/>
              <w:adjustRightInd/>
              <w:spacing w:after="0" w:line="240" w:lineRule="auto"/>
              <w:ind w:firstLine="0"/>
              <w:jc w:val="center"/>
              <w:textAlignment w:val="auto"/>
              <w:rPr>
                <w:rFonts w:hint="eastAsia" w:ascii="Times New Roman" w:hAnsi="Times New Roman" w:eastAsia="仿宋_GB2312"/>
                <w:sz w:val="24"/>
                <w:szCs w:val="24"/>
                <w:highlight w:val="none"/>
                <w:lang w:val="en-US" w:eastAsia="zh-CN"/>
              </w:rPr>
            </w:pPr>
            <w:r>
              <w:rPr>
                <w:rFonts w:hint="eastAsia" w:ascii="Times New Roman" w:hAnsi="Times New Roman" w:eastAsia="仿宋_GB2312"/>
                <w:sz w:val="24"/>
                <w:szCs w:val="24"/>
                <w:highlight w:val="none"/>
              </w:rPr>
              <w:t>数据开发利用</w:t>
            </w:r>
            <w:r>
              <w:rPr>
                <w:rFonts w:hint="eastAsia" w:ascii="Times New Roman" w:hAnsi="Times New Roman" w:eastAsia="仿宋_GB2312"/>
                <w:sz w:val="24"/>
                <w:szCs w:val="24"/>
                <w:highlight w:val="none"/>
              </w:rPr>
              <w:br w:type="textWrapping"/>
            </w:r>
            <w:r>
              <w:rPr>
                <w:rFonts w:hint="eastAsia" w:ascii="Times New Roman" w:hAnsi="Times New Roman"/>
                <w:sz w:val="24"/>
                <w:szCs w:val="24"/>
                <w:highlight w:val="none"/>
                <w:lang w:val="en-US" w:eastAsia="zh-CN"/>
              </w:rPr>
              <w:t>能力</w:t>
            </w:r>
          </w:p>
        </w:tc>
        <w:tc>
          <w:tcPr>
            <w:tcW w:w="8176" w:type="dxa"/>
            <w:gridSpan w:val="8"/>
          </w:tcPr>
          <w:p>
            <w:pPr>
              <w:pStyle w:val="24"/>
              <w:keepNext w:val="0"/>
              <w:keepLines w:val="0"/>
              <w:pageBreakBefore w:val="0"/>
              <w:kinsoku/>
              <w:wordWrap/>
              <w:overflowPunct/>
              <w:topLinePunct w:val="0"/>
              <w:bidi w:val="0"/>
              <w:adjustRightInd/>
              <w:spacing w:line="240" w:lineRule="auto"/>
              <w:ind w:firstLine="0" w:firstLineChars="0"/>
              <w:textAlignment w:val="auto"/>
              <w:rPr>
                <w:rFonts w:ascii="Times New Roman" w:hAnsi="Times New Roman" w:eastAsia="楷体"/>
                <w:color w:val="000000"/>
                <w:sz w:val="24"/>
                <w:szCs w:val="24"/>
                <w:highlight w:val="none"/>
              </w:rPr>
            </w:pPr>
            <w:r>
              <w:rPr>
                <w:rFonts w:hint="eastAsia" w:ascii="Times New Roman" w:hAnsi="Times New Roman" w:eastAsia="楷体"/>
                <w:color w:val="000000"/>
                <w:sz w:val="24"/>
                <w:szCs w:val="24"/>
                <w:highlight w:val="none"/>
              </w:rPr>
              <w:t>·</w:t>
            </w:r>
            <w:r>
              <w:rPr>
                <w:rFonts w:hint="eastAsia" w:ascii="Times New Roman" w:hAnsi="Times New Roman" w:eastAsia="黑体"/>
                <w:color w:val="000000"/>
                <w:sz w:val="24"/>
                <w:szCs w:val="24"/>
                <w:highlight w:val="none"/>
              </w:rPr>
              <w:t>数据采集（限</w:t>
            </w:r>
            <w:r>
              <w:rPr>
                <w:rFonts w:ascii="Times New Roman" w:hAnsi="Times New Roman" w:eastAsia="黑体"/>
                <w:color w:val="000000"/>
                <w:sz w:val="24"/>
                <w:szCs w:val="24"/>
                <w:highlight w:val="none"/>
              </w:rPr>
              <w:t>2</w:t>
            </w:r>
            <w:r>
              <w:rPr>
                <w:rFonts w:hint="eastAsia" w:ascii="Times New Roman" w:hAnsi="Times New Roman" w:eastAsia="黑体"/>
                <w:color w:val="000000"/>
                <w:sz w:val="24"/>
                <w:szCs w:val="24"/>
                <w:highlight w:val="none"/>
              </w:rPr>
              <w:t>个）</w:t>
            </w:r>
          </w:p>
          <w:p>
            <w:pPr>
              <w:pStyle w:val="24"/>
              <w:keepNext w:val="0"/>
              <w:keepLines w:val="0"/>
              <w:pageBreakBefore w:val="0"/>
              <w:kinsoku/>
              <w:wordWrap/>
              <w:overflowPunct/>
              <w:topLinePunct w:val="0"/>
              <w:bidi w:val="0"/>
              <w:adjustRightInd/>
              <w:spacing w:line="240" w:lineRule="auto"/>
              <w:ind w:firstLine="0" w:firstLineChars="0"/>
              <w:textAlignment w:val="auto"/>
              <w:rPr>
                <w:rFonts w:ascii="Times New Roman" w:hAnsi="Times New Roman" w:eastAsia="楷体"/>
                <w:color w:val="000000"/>
                <w:w w:val="100"/>
                <w:sz w:val="24"/>
                <w:szCs w:val="24"/>
                <w:highlight w:val="none"/>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传感器拉取数据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仪器仪表拉取数据</w:t>
            </w:r>
            <w:r>
              <w:rPr>
                <w:rFonts w:ascii="Times New Roman" w:hAnsi="Times New Roman" w:eastAsia="楷体"/>
                <w:color w:val="000000"/>
                <w:w w:val="1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w w:val="100"/>
                <w:sz w:val="24"/>
                <w:szCs w:val="24"/>
                <w:highlight w:val="none"/>
                <w:lang w:val="en-US" w:eastAsia="zh-CN"/>
              </w:rPr>
              <w:t>智能设备/自动化设备</w:t>
            </w:r>
            <w:r>
              <w:rPr>
                <w:rFonts w:hint="default" w:ascii="Times New Roman" w:hAnsi="Times New Roman" w:eastAsia="楷体"/>
                <w:color w:val="000000"/>
                <w:w w:val="100"/>
                <w:sz w:val="24"/>
                <w:szCs w:val="24"/>
                <w:highlight w:val="none"/>
              </w:rPr>
              <w:t>拉取数据</w:t>
            </w:r>
            <w:r>
              <w:rPr>
                <w:rFonts w:hint="eastAsia" w:ascii="Times New Roman" w:hAnsi="Times New Roman" w:eastAsia="楷体"/>
                <w:color w:val="000000"/>
                <w:w w:val="100"/>
                <w:sz w:val="24"/>
                <w:szCs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w w:val="100"/>
                <w:sz w:val="24"/>
                <w:szCs w:val="24"/>
                <w:highlight w:val="none"/>
                <w:lang w:val="en-US" w:eastAsia="zh-CN"/>
              </w:rPr>
              <w:t>边缘设备/网关</w:t>
            </w:r>
            <w:r>
              <w:rPr>
                <w:rFonts w:hint="default" w:ascii="Times New Roman" w:hAnsi="Times New Roman" w:eastAsia="楷体"/>
                <w:color w:val="000000"/>
                <w:w w:val="100"/>
                <w:sz w:val="24"/>
                <w:szCs w:val="24"/>
                <w:highlight w:val="none"/>
              </w:rPr>
              <w:t>拉取数据</w:t>
            </w:r>
            <w:r>
              <w:rPr>
                <w:rFonts w:ascii="Times New Roman" w:hAnsi="Times New Roman" w:eastAsia="楷体"/>
                <w:color w:val="000000"/>
                <w:w w:val="1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w w:val="100"/>
                <w:sz w:val="24"/>
                <w:szCs w:val="24"/>
                <w:highlight w:val="none"/>
              </w:rPr>
              <w:t>系统数据集成</w:t>
            </w:r>
            <w:r>
              <w:rPr>
                <w:rFonts w:ascii="Times New Roman" w:hAnsi="Times New Roman" w:eastAsia="楷体"/>
                <w:color w:val="000000"/>
                <w:w w:val="1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w w:val="100"/>
                <w:sz w:val="24"/>
                <w:szCs w:val="24"/>
                <w:highlight w:val="none"/>
                <w:lang w:val="en-US" w:eastAsia="zh-CN"/>
              </w:rPr>
              <w:t>其他</w:t>
            </w:r>
          </w:p>
          <w:p>
            <w:pPr>
              <w:pStyle w:val="24"/>
              <w:keepNext w:val="0"/>
              <w:keepLines w:val="0"/>
              <w:pageBreakBefore w:val="0"/>
              <w:kinsoku/>
              <w:wordWrap/>
              <w:overflowPunct/>
              <w:topLinePunct w:val="0"/>
              <w:bidi w:val="0"/>
              <w:adjustRightInd/>
              <w:spacing w:line="240" w:lineRule="auto"/>
              <w:ind w:firstLine="0" w:firstLineChars="0"/>
              <w:textAlignment w:val="auto"/>
              <w:rPr>
                <w:rFonts w:ascii="Times New Roman" w:hAnsi="Times New Roman" w:eastAsia="楷体"/>
                <w:color w:val="000000"/>
                <w:sz w:val="24"/>
                <w:szCs w:val="24"/>
                <w:highlight w:val="none"/>
              </w:rPr>
            </w:pPr>
            <w:r>
              <w:rPr>
                <w:rFonts w:hint="eastAsia" w:ascii="Times New Roman" w:hAnsi="Times New Roman" w:eastAsia="楷体"/>
                <w:color w:val="000000"/>
                <w:sz w:val="24"/>
                <w:szCs w:val="24"/>
                <w:highlight w:val="none"/>
              </w:rPr>
              <w:t>·</w:t>
            </w:r>
            <w:r>
              <w:rPr>
                <w:rFonts w:hint="eastAsia" w:ascii="Times New Roman" w:hAnsi="Times New Roman" w:eastAsia="黑体"/>
                <w:color w:val="000000"/>
                <w:sz w:val="24"/>
                <w:szCs w:val="24"/>
                <w:highlight w:val="none"/>
              </w:rPr>
              <w:t>数据存储</w:t>
            </w:r>
          </w:p>
          <w:p>
            <w:pPr>
              <w:pStyle w:val="24"/>
              <w:keepNext w:val="0"/>
              <w:keepLines w:val="0"/>
              <w:pageBreakBefore w:val="0"/>
              <w:kinsoku/>
              <w:wordWrap/>
              <w:overflowPunct/>
              <w:topLinePunct w:val="0"/>
              <w:bidi w:val="0"/>
              <w:adjustRightInd/>
              <w:spacing w:line="240" w:lineRule="auto"/>
              <w:ind w:firstLine="0" w:firstLineChars="0"/>
              <w:textAlignment w:val="auto"/>
              <w:rPr>
                <w:rFonts w:hint="eastAsia" w:ascii="Times New Roman" w:hAnsi="Times New Roman" w:eastAsia="楷体"/>
                <w:color w:val="00000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 xml:space="preserve">数据存储量______（TB），使用服务器数量______（台） </w:t>
            </w:r>
          </w:p>
          <w:p>
            <w:pPr>
              <w:pStyle w:val="24"/>
              <w:keepNext w:val="0"/>
              <w:keepLines w:val="0"/>
              <w:pageBreakBefore w:val="0"/>
              <w:kinsoku/>
              <w:wordWrap/>
              <w:overflowPunct/>
              <w:topLinePunct w:val="0"/>
              <w:bidi w:val="0"/>
              <w:adjustRightInd/>
              <w:spacing w:line="240" w:lineRule="auto"/>
              <w:ind w:firstLine="0" w:firstLineChars="0"/>
              <w:textAlignment w:val="auto"/>
              <w:rPr>
                <w:rFonts w:hint="default" w:ascii="Times New Roman" w:hAnsi="Times New Roman" w:eastAsia="楷体"/>
                <w:color w:val="000000"/>
                <w:sz w:val="24"/>
                <w:szCs w:val="24"/>
                <w:highlight w:val="none"/>
                <w:lang w:val="en-US" w:eastAsia="zh-CN"/>
              </w:rPr>
            </w:pPr>
            <w:r>
              <w:rPr>
                <w:rFonts w:hint="eastAsia" w:ascii="Times New Roman" w:hAnsi="Times New Roman" w:eastAsia="楷体"/>
                <w:color w:val="000000"/>
                <w:sz w:val="24"/>
                <w:szCs w:val="24"/>
                <w:highlight w:val="none"/>
                <w:lang w:val="en-US" w:eastAsia="zh-CN"/>
              </w:rPr>
              <w:t>按存储方式分类（勾选，</w:t>
            </w:r>
            <w:r>
              <w:rPr>
                <w:rFonts w:hint="eastAsia" w:ascii="Times New Roman" w:hAnsi="Times New Roman" w:eastAsia="楷体"/>
                <w:color w:val="000000"/>
                <w:sz w:val="24"/>
                <w:szCs w:val="24"/>
                <w:highlight w:val="none"/>
              </w:rPr>
              <w:t>限2个</w:t>
            </w:r>
            <w:r>
              <w:rPr>
                <w:rFonts w:hint="eastAsia" w:ascii="Times New Roman" w:hAnsi="Times New Roman" w:eastAsia="楷体"/>
                <w:color w:val="000000"/>
                <w:sz w:val="24"/>
                <w:szCs w:val="24"/>
                <w:highlight w:val="none"/>
                <w:lang w:val="en-US" w:eastAsia="zh-CN"/>
              </w:rPr>
              <w:t>）</w:t>
            </w:r>
          </w:p>
          <w:p>
            <w:pPr>
              <w:pStyle w:val="24"/>
              <w:keepNext w:val="0"/>
              <w:keepLines w:val="0"/>
              <w:pageBreakBefore w:val="0"/>
              <w:kinsoku/>
              <w:wordWrap/>
              <w:overflowPunct/>
              <w:topLinePunct w:val="0"/>
              <w:bidi w:val="0"/>
              <w:adjustRightInd/>
              <w:spacing w:line="240" w:lineRule="auto"/>
              <w:ind w:firstLine="0" w:firstLineChars="0"/>
              <w:textAlignment w:val="auto"/>
              <w:rPr>
                <w:rFonts w:ascii="Times New Roman" w:hAnsi="Times New Roman" w:eastAsia="楷体"/>
                <w:color w:val="000000"/>
                <w:sz w:val="24"/>
                <w:szCs w:val="24"/>
                <w:highlight w:val="none"/>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边缘</w:t>
            </w:r>
            <w:r>
              <w:rPr>
                <w:rFonts w:hint="eastAsia" w:ascii="Times New Roman" w:hAnsi="Times New Roman" w:eastAsia="楷体"/>
                <w:color w:val="000000"/>
                <w:sz w:val="24"/>
                <w:szCs w:val="24"/>
                <w:highlight w:val="none"/>
              </w:rPr>
              <w:t>存储</w:t>
            </w:r>
            <w:r>
              <w:rPr>
                <w:rFonts w:ascii="Times New Roman" w:hAnsi="Times New Roman" w:eastAsia="楷体"/>
                <w:color w:val="0000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本地存储</w:t>
            </w:r>
            <w:r>
              <w:rPr>
                <w:rFonts w:ascii="Times New Roman" w:hAnsi="Times New Roman" w:eastAsia="楷体"/>
                <w:color w:val="0000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公有云</w:t>
            </w:r>
            <w:r>
              <w:rPr>
                <w:rFonts w:ascii="Times New Roman" w:hAnsi="Times New Roman" w:eastAsia="楷体"/>
                <w:color w:val="0000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私有云</w:t>
            </w:r>
            <w:r>
              <w:rPr>
                <w:rFonts w:hint="eastAsia" w:ascii="Times New Roman" w:hAnsi="Times New Roman" w:eastAsia="楷体"/>
                <w:color w:val="000000"/>
                <w:sz w:val="24"/>
                <w:szCs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混合云</w:t>
            </w:r>
          </w:p>
          <w:p>
            <w:pPr>
              <w:pStyle w:val="24"/>
              <w:keepNext w:val="0"/>
              <w:keepLines w:val="0"/>
              <w:pageBreakBefore w:val="0"/>
              <w:kinsoku/>
              <w:wordWrap/>
              <w:overflowPunct/>
              <w:topLinePunct w:val="0"/>
              <w:bidi w:val="0"/>
              <w:adjustRightInd/>
              <w:spacing w:line="240" w:lineRule="auto"/>
              <w:ind w:firstLine="0" w:firstLineChars="0"/>
              <w:textAlignment w:val="auto"/>
              <w:rPr>
                <w:rFonts w:ascii="Times New Roman" w:hAnsi="Times New Roman" w:eastAsia="楷体"/>
                <w:color w:val="000000"/>
                <w:sz w:val="24"/>
                <w:szCs w:val="24"/>
                <w:highlight w:val="none"/>
              </w:rPr>
            </w:pPr>
            <w:r>
              <w:rPr>
                <w:rFonts w:hint="eastAsia" w:ascii="Times New Roman" w:hAnsi="Times New Roman" w:eastAsia="楷体"/>
                <w:color w:val="000000"/>
                <w:sz w:val="24"/>
                <w:szCs w:val="24"/>
                <w:highlight w:val="none"/>
              </w:rPr>
              <w:t>·</w:t>
            </w:r>
            <w:r>
              <w:rPr>
                <w:rFonts w:hint="eastAsia" w:ascii="Times New Roman" w:hAnsi="Times New Roman" w:eastAsia="黑体"/>
                <w:color w:val="000000"/>
                <w:sz w:val="24"/>
                <w:szCs w:val="24"/>
                <w:highlight w:val="none"/>
              </w:rPr>
              <w:t>数据应用（限</w:t>
            </w:r>
            <w:r>
              <w:rPr>
                <w:rFonts w:ascii="Times New Roman" w:hAnsi="Times New Roman" w:eastAsia="黑体"/>
                <w:color w:val="000000"/>
                <w:sz w:val="24"/>
                <w:szCs w:val="24"/>
                <w:highlight w:val="none"/>
              </w:rPr>
              <w:t>2</w:t>
            </w:r>
            <w:r>
              <w:rPr>
                <w:rFonts w:hint="eastAsia" w:ascii="Times New Roman" w:hAnsi="Times New Roman" w:eastAsia="黑体"/>
                <w:color w:val="000000"/>
                <w:sz w:val="24"/>
                <w:szCs w:val="24"/>
                <w:highlight w:val="none"/>
              </w:rPr>
              <w:t>个）</w:t>
            </w:r>
            <w:r>
              <w:rPr>
                <w:rFonts w:ascii="Times New Roman" w:hAnsi="Times New Roman" w:eastAsia="黑体"/>
                <w:color w:val="000000"/>
                <w:sz w:val="24"/>
                <w:szCs w:val="24"/>
                <w:highlight w:val="none"/>
              </w:rPr>
              <w:t xml:space="preserve"> </w:t>
            </w:r>
          </w:p>
          <w:p>
            <w:pPr>
              <w:pStyle w:val="24"/>
              <w:keepNext w:val="0"/>
              <w:keepLines w:val="0"/>
              <w:pageBreakBefore w:val="0"/>
              <w:kinsoku/>
              <w:wordWrap/>
              <w:overflowPunct/>
              <w:topLinePunct w:val="0"/>
              <w:bidi w:val="0"/>
              <w:adjustRightInd/>
              <w:spacing w:line="240" w:lineRule="auto"/>
              <w:ind w:firstLine="0" w:firstLineChars="0"/>
              <w:textAlignment w:val="auto"/>
              <w:rPr>
                <w:rFonts w:ascii="Times New Roman" w:hAnsi="Times New Roman" w:eastAsia="楷体"/>
                <w:color w:val="000000"/>
                <w:spacing w:val="0"/>
                <w:w w:val="100"/>
                <w:sz w:val="24"/>
                <w:szCs w:val="24"/>
                <w:highlight w:val="none"/>
              </w:rPr>
            </w:pPr>
            <w:r>
              <w:rPr>
                <w:rFonts w:hint="default" w:ascii="Times New Roman" w:hAnsi="Times New Roman" w:eastAsia="楷体"/>
                <w:color w:val="000000"/>
                <w:spacing w:val="0"/>
                <w:w w:val="100"/>
                <w:sz w:val="24"/>
                <w:szCs w:val="24"/>
                <w:highlight w:val="none"/>
                <w:lang w:eastAsia="zh-CN"/>
              </w:rPr>
              <w:t>□</w:t>
            </w:r>
            <w:r>
              <w:rPr>
                <w:rFonts w:hint="default" w:ascii="Times New Roman" w:hAnsi="Times New Roman" w:eastAsia="楷体"/>
                <w:color w:val="000000"/>
                <w:spacing w:val="0"/>
                <w:w w:val="100"/>
                <w:sz w:val="24"/>
                <w:szCs w:val="24"/>
                <w:highlight w:val="none"/>
              </w:rPr>
              <w:t>感知与可视化</w:t>
            </w:r>
            <w:r>
              <w:rPr>
                <w:rFonts w:ascii="Times New Roman" w:hAnsi="Times New Roman" w:eastAsia="楷体"/>
                <w:color w:val="000000"/>
                <w:spacing w:val="0"/>
                <w:w w:val="100"/>
                <w:sz w:val="24"/>
                <w:szCs w:val="24"/>
                <w:highlight w:val="none"/>
              </w:rPr>
              <w:t xml:space="preserve"> </w:t>
            </w:r>
            <w:r>
              <w:rPr>
                <w:rFonts w:hint="default" w:ascii="Times New Roman" w:hAnsi="Times New Roman" w:eastAsia="楷体"/>
                <w:color w:val="000000"/>
                <w:spacing w:val="0"/>
                <w:w w:val="100"/>
                <w:sz w:val="24"/>
                <w:szCs w:val="24"/>
                <w:highlight w:val="none"/>
                <w:lang w:eastAsia="zh-CN"/>
              </w:rPr>
              <w:t>□</w:t>
            </w:r>
            <w:r>
              <w:rPr>
                <w:rFonts w:hint="default" w:ascii="Times New Roman" w:hAnsi="Times New Roman" w:eastAsia="楷体"/>
                <w:color w:val="000000"/>
                <w:spacing w:val="0"/>
                <w:w w:val="100"/>
                <w:sz w:val="24"/>
                <w:szCs w:val="24"/>
                <w:highlight w:val="none"/>
              </w:rPr>
              <w:t>诊断与分析</w:t>
            </w:r>
            <w:r>
              <w:rPr>
                <w:rFonts w:hint="eastAsia" w:ascii="Times New Roman" w:hAnsi="Times New Roman" w:eastAsia="楷体"/>
                <w:color w:val="000000"/>
                <w:spacing w:val="0"/>
                <w:w w:val="100"/>
                <w:sz w:val="24"/>
                <w:szCs w:val="24"/>
                <w:highlight w:val="none"/>
                <w:lang w:val="en-US" w:eastAsia="zh-CN"/>
              </w:rPr>
              <w:t xml:space="preserve"> </w:t>
            </w:r>
            <w:r>
              <w:rPr>
                <w:rFonts w:hint="default" w:ascii="Times New Roman" w:hAnsi="Times New Roman" w:eastAsia="楷体"/>
                <w:color w:val="000000"/>
                <w:spacing w:val="0"/>
                <w:w w:val="100"/>
                <w:sz w:val="24"/>
                <w:szCs w:val="24"/>
                <w:highlight w:val="none"/>
                <w:lang w:eastAsia="zh-CN"/>
              </w:rPr>
              <w:t>□</w:t>
            </w:r>
            <w:r>
              <w:rPr>
                <w:rFonts w:hint="default" w:ascii="Times New Roman" w:hAnsi="Times New Roman" w:eastAsia="楷体"/>
                <w:color w:val="000000"/>
                <w:spacing w:val="0"/>
                <w:w w:val="100"/>
                <w:sz w:val="24"/>
                <w:szCs w:val="24"/>
                <w:highlight w:val="none"/>
              </w:rPr>
              <w:t>趋势预测</w:t>
            </w:r>
            <w:r>
              <w:rPr>
                <w:rFonts w:ascii="Times New Roman" w:hAnsi="Times New Roman" w:eastAsia="楷体"/>
                <w:color w:val="000000"/>
                <w:spacing w:val="0"/>
                <w:w w:val="100"/>
                <w:sz w:val="24"/>
                <w:szCs w:val="24"/>
                <w:highlight w:val="none"/>
              </w:rPr>
              <w:t xml:space="preserve"> </w:t>
            </w:r>
            <w:r>
              <w:rPr>
                <w:rFonts w:hint="default" w:ascii="Times New Roman" w:hAnsi="Times New Roman" w:eastAsia="楷体"/>
                <w:color w:val="000000"/>
                <w:spacing w:val="0"/>
                <w:w w:val="100"/>
                <w:sz w:val="24"/>
                <w:szCs w:val="24"/>
                <w:highlight w:val="none"/>
                <w:lang w:eastAsia="zh-CN"/>
              </w:rPr>
              <w:t>□</w:t>
            </w:r>
            <w:r>
              <w:rPr>
                <w:rFonts w:hint="default" w:ascii="Times New Roman" w:hAnsi="Times New Roman" w:eastAsia="楷体"/>
                <w:color w:val="000000"/>
                <w:spacing w:val="0"/>
                <w:w w:val="100"/>
                <w:sz w:val="24"/>
                <w:szCs w:val="24"/>
                <w:highlight w:val="none"/>
              </w:rPr>
              <w:t>辅助决策</w:t>
            </w:r>
            <w:r>
              <w:rPr>
                <w:rFonts w:ascii="Times New Roman" w:hAnsi="Times New Roman" w:eastAsia="楷体"/>
                <w:color w:val="000000"/>
                <w:spacing w:val="0"/>
                <w:w w:val="100"/>
                <w:sz w:val="24"/>
                <w:szCs w:val="24"/>
                <w:highlight w:val="none"/>
              </w:rPr>
              <w:t xml:space="preserve"> </w:t>
            </w:r>
            <w:r>
              <w:rPr>
                <w:rFonts w:hint="default" w:ascii="Times New Roman" w:hAnsi="Times New Roman" w:eastAsia="楷体"/>
                <w:color w:val="000000"/>
                <w:spacing w:val="0"/>
                <w:w w:val="100"/>
                <w:sz w:val="24"/>
                <w:szCs w:val="24"/>
                <w:highlight w:val="none"/>
                <w:lang w:eastAsia="zh-CN"/>
              </w:rPr>
              <w:t>□</w:t>
            </w:r>
            <w:r>
              <w:rPr>
                <w:rFonts w:hint="default" w:ascii="Times New Roman" w:hAnsi="Times New Roman" w:eastAsia="楷体"/>
                <w:color w:val="000000"/>
                <w:spacing w:val="0"/>
                <w:w w:val="100"/>
                <w:sz w:val="24"/>
                <w:szCs w:val="24"/>
                <w:highlight w:val="none"/>
              </w:rPr>
              <w:t>形成新型工业指数</w:t>
            </w:r>
          </w:p>
          <w:p>
            <w:pPr>
              <w:pStyle w:val="24"/>
              <w:keepNext w:val="0"/>
              <w:keepLines w:val="0"/>
              <w:pageBreakBefore w:val="0"/>
              <w:kinsoku/>
              <w:wordWrap/>
              <w:overflowPunct/>
              <w:topLinePunct w:val="0"/>
              <w:bidi w:val="0"/>
              <w:adjustRightInd/>
              <w:spacing w:line="240" w:lineRule="auto"/>
              <w:ind w:firstLine="0" w:firstLineChars="0"/>
              <w:textAlignment w:val="auto"/>
              <w:rPr>
                <w:rFonts w:ascii="Times New Roman" w:hAnsi="Times New Roman" w:eastAsia="楷体"/>
                <w:sz w:val="24"/>
                <w:szCs w:val="24"/>
                <w:highlight w:val="none"/>
              </w:rPr>
            </w:pPr>
            <w:r>
              <w:rPr>
                <w:rFonts w:hint="eastAsia" w:ascii="Times New Roman" w:hAnsi="Times New Roman" w:eastAsia="楷体"/>
                <w:color w:val="000000"/>
                <w:sz w:val="24"/>
                <w:szCs w:val="24"/>
                <w:highlight w:val="none"/>
              </w:rPr>
              <w:t>·</w:t>
            </w:r>
            <w:r>
              <w:rPr>
                <w:rFonts w:hint="eastAsia" w:ascii="Times New Roman" w:hAnsi="Times New Roman" w:eastAsia="黑体"/>
                <w:color w:val="000000"/>
                <w:sz w:val="24"/>
                <w:szCs w:val="24"/>
                <w:highlight w:val="none"/>
              </w:rPr>
              <w:t>其他</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40" w:type="dxa"/>
            <w:gridSpan w:val="3"/>
            <w:vAlign w:val="center"/>
          </w:tcPr>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应用成效</w:t>
            </w:r>
          </w:p>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（至少填一项，可多选）</w:t>
            </w:r>
          </w:p>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sz w:val="24"/>
                <w:szCs w:val="24"/>
                <w:highlight w:val="none"/>
              </w:rPr>
            </w:pPr>
          </w:p>
        </w:tc>
        <w:tc>
          <w:tcPr>
            <w:tcW w:w="8176" w:type="dxa"/>
            <w:gridSpan w:val="8"/>
          </w:tcPr>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b/>
                <w:bCs/>
                <w:sz w:val="24"/>
                <w:szCs w:val="24"/>
                <w:highlight w:val="none"/>
              </w:rPr>
            </w:pPr>
            <w:r>
              <w:rPr>
                <w:rFonts w:hint="eastAsia" w:ascii="Times New Roman" w:hAnsi="Times New Roman" w:eastAsia="楷体"/>
                <w:b/>
                <w:bCs/>
                <w:color w:val="000000"/>
                <w:sz w:val="24"/>
                <w:szCs w:val="24"/>
                <w:highlight w:val="none"/>
              </w:rPr>
              <w:t>·</w:t>
            </w:r>
            <w:r>
              <w:rPr>
                <w:rFonts w:hint="eastAsia" w:ascii="Times New Roman" w:hAnsi="Times New Roman" w:eastAsia="楷体"/>
                <w:b/>
                <w:bCs/>
                <w:sz w:val="24"/>
                <w:szCs w:val="24"/>
                <w:highlight w:val="none"/>
              </w:rPr>
              <w:t>降本减损方面：</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降低生产成本：</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（万元）</w:t>
            </w: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减少经济损失：</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（万元）</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降低人力成本：</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（万元）</w:t>
            </w: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降低库存成本：</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（万元）</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降低用能成本：</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（万元）</w:t>
            </w: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降低运维成本：</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（万元）</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其他</w:t>
            </w:r>
            <w:r>
              <w:rPr>
                <w:rFonts w:ascii="Times New Roman" w:hAnsi="Times New Roman" w:eastAsia="楷体"/>
                <w:sz w:val="24"/>
                <w:szCs w:val="24"/>
                <w:highlight w:val="none"/>
                <w:u w:val="single"/>
              </w:rPr>
              <w:t xml:space="preserve">    </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b/>
                <w:bCs/>
                <w:sz w:val="24"/>
                <w:szCs w:val="24"/>
                <w:highlight w:val="none"/>
              </w:rPr>
            </w:pPr>
            <w:r>
              <w:rPr>
                <w:rFonts w:hint="eastAsia" w:ascii="Times New Roman" w:hAnsi="Times New Roman" w:eastAsia="楷体"/>
                <w:b/>
                <w:bCs/>
                <w:color w:val="000000"/>
                <w:sz w:val="24"/>
                <w:szCs w:val="24"/>
                <w:highlight w:val="none"/>
              </w:rPr>
              <w:t>·</w:t>
            </w:r>
            <w:r>
              <w:rPr>
                <w:rFonts w:hint="eastAsia" w:ascii="Times New Roman" w:hAnsi="Times New Roman" w:eastAsia="楷体"/>
                <w:b/>
                <w:bCs/>
                <w:sz w:val="24"/>
                <w:szCs w:val="24"/>
                <w:highlight w:val="none"/>
              </w:rPr>
              <w:t>提高效率方面：</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提高研发效率：</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r>
              <w:rPr>
                <w:rFonts w:hint="eastAsia" w:ascii="Times New Roman" w:hAnsi="Times New Roman" w:eastAsia="楷体"/>
                <w:sz w:val="24"/>
                <w:szCs w:val="24"/>
                <w:highlight w:val="none"/>
              </w:rPr>
              <w:t xml:space="preserve"> </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缩短研发周期：</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提高生产效率：</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r>
              <w:rPr>
                <w:rFonts w:hint="eastAsia" w:ascii="Times New Roman" w:hAnsi="Times New Roman" w:eastAsia="楷体"/>
                <w:sz w:val="24"/>
                <w:szCs w:val="24"/>
                <w:highlight w:val="none"/>
              </w:rPr>
              <w:t xml:space="preserve"> </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提高企业产能：</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排产准确率提升：</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r>
              <w:rPr>
                <w:rFonts w:hint="eastAsia" w:ascii="Times New Roman" w:hAnsi="Times New Roman" w:eastAsia="楷体"/>
                <w:sz w:val="24"/>
                <w:szCs w:val="24"/>
                <w:highlight w:val="none"/>
              </w:rPr>
              <w:t xml:space="preserve"> </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库存准确率提升：</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设备利用率提升：</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缩短交付周期：</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hint="eastAsia" w:ascii="Times New Roman" w:hAnsi="Times New Roman" w:eastAsia="楷体"/>
                <w:sz w:val="24"/>
                <w:szCs w:val="24"/>
                <w:highlight w:val="none"/>
                <w:lang w:eastAsia="zh-CN"/>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帮助用户企业与</w:t>
            </w:r>
            <w:r>
              <w:rPr>
                <w:rFonts w:ascii="Times New Roman" w:hAnsi="Times New Roman" w:eastAsia="楷体"/>
                <w:sz w:val="24"/>
                <w:szCs w:val="24"/>
                <w:highlight w:val="none"/>
              </w:rPr>
              <w:t>___</w:t>
            </w:r>
            <w:r>
              <w:rPr>
                <w:rFonts w:hint="eastAsia" w:ascii="Times New Roman" w:hAnsi="Times New Roman" w:eastAsia="楷体"/>
                <w:sz w:val="24"/>
                <w:szCs w:val="24"/>
                <w:highlight w:val="none"/>
              </w:rPr>
              <w:t xml:space="preserve">家企业实现业务协同   </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生态合作伙伴数</w:t>
            </w:r>
            <w:r>
              <w:rPr>
                <w:rFonts w:hint="eastAsia" w:ascii="Times New Roman" w:hAnsi="Times New Roman" w:eastAsia="楷体"/>
                <w:sz w:val="24"/>
                <w:szCs w:val="24"/>
                <w:highlight w:val="none"/>
                <w:lang w:eastAsia="zh-CN"/>
              </w:rPr>
              <w:t>：</w:t>
            </w:r>
            <w:r>
              <w:rPr>
                <w:rFonts w:ascii="Times New Roman" w:hAnsi="Times New Roman" w:eastAsia="楷体"/>
                <w:sz w:val="24"/>
                <w:szCs w:val="24"/>
                <w:highlight w:val="none"/>
              </w:rPr>
              <w:t>___</w:t>
            </w:r>
            <w:r>
              <w:rPr>
                <w:rFonts w:hint="eastAsia" w:ascii="Times New Roman" w:hAnsi="Times New Roman" w:eastAsia="楷体"/>
                <w:sz w:val="24"/>
                <w:szCs w:val="24"/>
                <w:highlight w:val="none"/>
              </w:rPr>
              <w:t>家</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其他</w:t>
            </w:r>
            <w:r>
              <w:rPr>
                <w:rFonts w:ascii="Times New Roman" w:hAnsi="Times New Roman" w:eastAsia="楷体"/>
                <w:sz w:val="24"/>
                <w:szCs w:val="24"/>
                <w:highlight w:val="none"/>
                <w:u w:val="single"/>
              </w:rPr>
              <w:t xml:space="preserve">    </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b/>
                <w:bCs/>
                <w:sz w:val="24"/>
                <w:szCs w:val="24"/>
                <w:highlight w:val="none"/>
              </w:rPr>
            </w:pPr>
            <w:r>
              <w:rPr>
                <w:rFonts w:hint="eastAsia" w:ascii="Times New Roman" w:hAnsi="Times New Roman" w:eastAsia="楷体"/>
                <w:b/>
                <w:bCs/>
                <w:sz w:val="24"/>
                <w:szCs w:val="24"/>
                <w:highlight w:val="none"/>
              </w:rPr>
              <w:t>·提高质量方面：</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降低产品不良率：</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产品稳定性/一致性提升：</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延长产品生命周期：</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客户需求转化率</w:t>
            </w:r>
            <w:r>
              <w:rPr>
                <w:rFonts w:hint="eastAsia" w:ascii="Times New Roman" w:hAnsi="Times New Roman" w:eastAsia="楷体"/>
                <w:sz w:val="24"/>
                <w:szCs w:val="24"/>
                <w:highlight w:val="none"/>
                <w:lang w:val="en-US" w:eastAsia="zh-CN"/>
              </w:rPr>
              <w:t>提升：</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其他</w:t>
            </w:r>
            <w:r>
              <w:rPr>
                <w:rFonts w:ascii="Times New Roman" w:hAnsi="Times New Roman" w:eastAsia="楷体"/>
                <w:sz w:val="24"/>
                <w:szCs w:val="24"/>
                <w:highlight w:val="none"/>
                <w:u w:val="single"/>
              </w:rPr>
              <w:t xml:space="preserve">    </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b/>
                <w:bCs/>
                <w:sz w:val="24"/>
                <w:szCs w:val="24"/>
                <w:highlight w:val="none"/>
              </w:rPr>
            </w:pPr>
            <w:r>
              <w:rPr>
                <w:rFonts w:hint="eastAsia" w:ascii="Times New Roman" w:hAnsi="Times New Roman" w:eastAsia="楷体"/>
                <w:b/>
                <w:bCs/>
                <w:sz w:val="24"/>
                <w:szCs w:val="24"/>
                <w:highlight w:val="none"/>
              </w:rPr>
              <w:t>·增加收入方面：</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总收入提高：</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（万元</w:t>
            </w:r>
            <w:r>
              <w:rPr>
                <w:rFonts w:ascii="Times New Roman" w:hAnsi="Times New Roman" w:eastAsia="楷体"/>
                <w:sz w:val="24"/>
                <w:szCs w:val="24"/>
                <w:highlight w:val="none"/>
              </w:rPr>
              <w:t>/</w:t>
            </w:r>
            <w:r>
              <w:rPr>
                <w:rFonts w:hint="eastAsia" w:ascii="Times New Roman" w:hAnsi="Times New Roman" w:eastAsia="楷体"/>
                <w:sz w:val="24"/>
                <w:szCs w:val="24"/>
                <w:highlight w:val="none"/>
              </w:rPr>
              <w:t>年）</w:t>
            </w: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订单量增长：</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市场占有率提高：</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其他</w:t>
            </w:r>
            <w:r>
              <w:rPr>
                <w:rFonts w:ascii="Times New Roman" w:hAnsi="Times New Roman" w:eastAsia="楷体"/>
                <w:sz w:val="24"/>
                <w:szCs w:val="24"/>
                <w:highlight w:val="none"/>
                <w:u w:val="single"/>
              </w:rPr>
              <w:t xml:space="preserve">    </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b/>
                <w:bCs/>
                <w:sz w:val="24"/>
                <w:szCs w:val="24"/>
                <w:highlight w:val="none"/>
              </w:rPr>
            </w:pPr>
            <w:r>
              <w:rPr>
                <w:rFonts w:hint="eastAsia" w:ascii="Times New Roman" w:hAnsi="Times New Roman" w:eastAsia="楷体"/>
                <w:b/>
                <w:bCs/>
                <w:sz w:val="24"/>
                <w:szCs w:val="24"/>
                <w:highlight w:val="none"/>
              </w:rPr>
              <w:t>·业务创新方面：</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产品种类增长：</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服务类业务比重：</w:t>
            </w:r>
            <w:r>
              <w:rPr>
                <w:rFonts w:ascii="Times New Roman" w:hAnsi="Times New Roman" w:eastAsia="楷体"/>
                <w:sz w:val="24"/>
                <w:szCs w:val="24"/>
                <w:highlight w:val="none"/>
                <w:u w:val="single"/>
              </w:rPr>
              <w:t xml:space="preserve">    </w:t>
            </w:r>
            <w:r>
              <w:rPr>
                <w:rFonts w:ascii="Times New Roman" w:hAnsi="Times New Roman" w:eastAsia="楷体"/>
                <w:sz w:val="24"/>
                <w:szCs w:val="24"/>
                <w:highlight w:val="none"/>
              </w:rPr>
              <w:t>%</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sz w:val="24"/>
                <w:szCs w:val="24"/>
                <w:highlight w:val="none"/>
              </w:rPr>
            </w:pP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其他</w:t>
            </w:r>
            <w:r>
              <w:rPr>
                <w:rFonts w:ascii="Times New Roman" w:hAnsi="Times New Roman" w:eastAsia="楷体"/>
                <w:sz w:val="24"/>
                <w:szCs w:val="24"/>
                <w:highlight w:val="none"/>
                <w:u w:val="single"/>
              </w:rPr>
              <w:t xml:space="preserve">    </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b/>
                <w:bCs/>
                <w:sz w:val="24"/>
                <w:szCs w:val="24"/>
                <w:highlight w:val="none"/>
              </w:rPr>
            </w:pPr>
            <w:r>
              <w:rPr>
                <w:rFonts w:hint="eastAsia" w:ascii="Times New Roman" w:hAnsi="Times New Roman" w:eastAsia="楷体"/>
                <w:b/>
                <w:bCs/>
                <w:sz w:val="24"/>
                <w:szCs w:val="24"/>
                <w:highlight w:val="none"/>
              </w:rPr>
              <w:t>·风险防范方面：</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480" w:firstLineChars="200"/>
              <w:textAlignment w:val="auto"/>
              <w:rPr>
                <w:rFonts w:ascii="Times New Roman" w:hAnsi="Times New Roman" w:eastAsia="楷体"/>
                <w:sz w:val="24"/>
                <w:szCs w:val="24"/>
                <w:highlight w:val="none"/>
              </w:rPr>
            </w:pP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减少安全事故次数</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 xml:space="preserve">（每年） </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降低碳排放</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吨（每年）</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480" w:firstLineChars="200"/>
              <w:textAlignment w:val="auto"/>
              <w:rPr>
                <w:rFonts w:hint="eastAsia" w:ascii="Times New Roman" w:hAnsi="Times New Roman" w:eastAsia="楷体"/>
                <w:sz w:val="24"/>
                <w:szCs w:val="24"/>
                <w:highlight w:val="none"/>
              </w:rPr>
            </w:pP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降低产业链供应链风险</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w:t>
            </w:r>
            <w:r>
              <w:rPr>
                <w:rFonts w:ascii="Times New Roman" w:hAnsi="Times New Roman" w:eastAsia="楷体"/>
                <w:sz w:val="24"/>
                <w:szCs w:val="24"/>
                <w:highlight w:val="none"/>
              </w:rPr>
              <w:t></w:t>
            </w:r>
            <w:r>
              <w:rPr>
                <w:rFonts w:ascii="Times New Roman" w:hAnsi="Times New Roman" w:eastAsia="楷体"/>
                <w:sz w:val="24"/>
                <w:szCs w:val="24"/>
                <w:highlight w:val="none"/>
              </w:rPr>
              <w:tab/>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lang w:val="en-US" w:eastAsia="zh-CN"/>
              </w:rPr>
              <w:t>降低</w:t>
            </w:r>
            <w:r>
              <w:rPr>
                <w:rFonts w:hint="eastAsia" w:ascii="Times New Roman" w:hAnsi="Times New Roman" w:eastAsia="楷体"/>
                <w:sz w:val="24"/>
                <w:szCs w:val="24"/>
                <w:highlight w:val="none"/>
              </w:rPr>
              <w:t>供应链金融坏账率</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480" w:firstLineChars="200"/>
              <w:textAlignment w:val="auto"/>
              <w:rPr>
                <w:rFonts w:hint="eastAsia" w:ascii="Times New Roman" w:hAnsi="Times New Roman" w:eastAsia="楷体"/>
                <w:sz w:val="24"/>
                <w:szCs w:val="24"/>
                <w:highlight w:val="none"/>
              </w:rPr>
            </w:pP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其他</w:t>
            </w:r>
            <w:r>
              <w:rPr>
                <w:rFonts w:ascii="Times New Roman" w:hAnsi="Times New Roman" w:eastAsia="楷体"/>
                <w:sz w:val="24"/>
                <w:szCs w:val="24"/>
                <w:highlight w:val="none"/>
                <w:u w:val="single"/>
              </w:rPr>
              <w:t xml:space="preserve">    </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0"/>
              <w:textAlignment w:val="auto"/>
              <w:rPr>
                <w:rFonts w:ascii="Times New Roman" w:hAnsi="Times New Roman" w:eastAsia="楷体"/>
                <w:b/>
                <w:bCs/>
                <w:sz w:val="24"/>
                <w:szCs w:val="24"/>
                <w:highlight w:val="none"/>
              </w:rPr>
            </w:pPr>
            <w:r>
              <w:rPr>
                <w:rFonts w:hint="eastAsia" w:ascii="Times New Roman" w:hAnsi="Times New Roman" w:eastAsia="楷体"/>
                <w:b/>
                <w:bCs/>
                <w:sz w:val="24"/>
                <w:szCs w:val="24"/>
                <w:highlight w:val="none"/>
                <w:lang w:val="en-US" w:eastAsia="zh-CN"/>
              </w:rPr>
              <w:t>·数据价值挖掘</w:t>
            </w:r>
            <w:r>
              <w:rPr>
                <w:rFonts w:hint="eastAsia" w:ascii="Times New Roman" w:hAnsi="Times New Roman" w:eastAsia="楷体"/>
                <w:b/>
                <w:bCs/>
                <w:sz w:val="24"/>
                <w:szCs w:val="24"/>
                <w:highlight w:val="none"/>
              </w:rPr>
              <w:t>方面：</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480" w:firstLineChars="200"/>
              <w:textAlignment w:val="auto"/>
              <w:rPr>
                <w:rFonts w:hint="eastAsia" w:ascii="Times New Roman" w:hAnsi="Times New Roman" w:eastAsia="楷体"/>
                <w:sz w:val="24"/>
                <w:szCs w:val="24"/>
                <w:highlight w:val="none"/>
              </w:rPr>
            </w:pP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数据增值业务收入：</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（万元</w:t>
            </w:r>
            <w:r>
              <w:rPr>
                <w:rFonts w:ascii="Times New Roman" w:hAnsi="Times New Roman" w:eastAsia="楷体"/>
                <w:sz w:val="24"/>
                <w:szCs w:val="24"/>
                <w:highlight w:val="none"/>
              </w:rPr>
              <w:t>/</w:t>
            </w:r>
            <w:r>
              <w:rPr>
                <w:rFonts w:hint="eastAsia" w:ascii="Times New Roman" w:hAnsi="Times New Roman" w:eastAsia="楷体"/>
                <w:sz w:val="24"/>
                <w:szCs w:val="24"/>
                <w:highlight w:val="none"/>
              </w:rPr>
              <w:t>年）</w:t>
            </w:r>
          </w:p>
          <w:p>
            <w:pPr>
              <w:pStyle w:val="8"/>
              <w:keepNext w:val="0"/>
              <w:keepLines w:val="0"/>
              <w:pageBreakBefore w:val="0"/>
              <w:widowControl w:val="0"/>
              <w:kinsoku/>
              <w:wordWrap/>
              <w:overflowPunct/>
              <w:topLinePunct w:val="0"/>
              <w:autoSpaceDE/>
              <w:autoSpaceDN/>
              <w:bidi w:val="0"/>
              <w:adjustRightInd/>
              <w:snapToGrid/>
              <w:spacing w:after="0" w:line="240" w:lineRule="auto"/>
              <w:ind w:firstLine="480" w:firstLineChars="200"/>
              <w:textAlignment w:val="auto"/>
              <w:rPr>
                <w:rFonts w:ascii="Times New Roman" w:hAnsi="Times New Roman"/>
                <w:highlight w:val="none"/>
              </w:rPr>
            </w:pP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lang w:val="en-US" w:eastAsia="zh-CN"/>
              </w:rPr>
              <w:t>企业内部</w:t>
            </w:r>
            <w:r>
              <w:rPr>
                <w:rFonts w:hint="eastAsia" w:ascii="Times New Roman" w:hAnsi="Times New Roman" w:eastAsia="楷体"/>
                <w:sz w:val="24"/>
                <w:szCs w:val="24"/>
                <w:highlight w:val="none"/>
              </w:rPr>
              <w:t>数据复用率</w:t>
            </w:r>
            <w:r>
              <w:rPr>
                <w:rFonts w:hint="eastAsia" w:ascii="Times New Roman" w:hAnsi="Times New Roman" w:eastAsia="楷体"/>
                <w:sz w:val="24"/>
                <w:szCs w:val="24"/>
                <w:highlight w:val="none"/>
                <w:lang w:val="en-US" w:eastAsia="zh-CN"/>
              </w:rPr>
              <w:t>提升：</w:t>
            </w:r>
            <w:r>
              <w:rPr>
                <w:rFonts w:ascii="Times New Roman" w:hAnsi="Times New Roman" w:eastAsia="楷体"/>
                <w:sz w:val="24"/>
                <w:szCs w:val="24"/>
                <w:highlight w:val="none"/>
                <w:u w:val="single"/>
              </w:rPr>
              <w:t xml:space="preserve">    </w:t>
            </w:r>
            <w:r>
              <w:rPr>
                <w:rFonts w:hint="eastAsia" w:ascii="Times New Roman" w:hAnsi="Times New Roman" w:eastAsia="楷体"/>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1" w:hRule="atLeast"/>
          <w:jc w:val="center"/>
        </w:trPr>
        <w:tc>
          <w:tcPr>
            <w:tcW w:w="1740" w:type="dxa"/>
            <w:gridSpan w:val="3"/>
            <w:shd w:val="clear" w:color="auto" w:fill="auto"/>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Times New Roman" w:hAnsi="Times New Roman" w:eastAsia="仿宋_GB2312" w:cs="Times New Roman"/>
                <w:i w:val="0"/>
                <w:iCs w:val="0"/>
                <w:snapToGrid/>
                <w:color w:val="auto"/>
                <w:kern w:val="2"/>
                <w:sz w:val="24"/>
                <w:szCs w:val="24"/>
                <w:highlight w:val="none"/>
                <w:lang w:val="en-US" w:eastAsia="zh-CN" w:bidi="ar-SA"/>
              </w:rPr>
            </w:pPr>
            <w:r>
              <w:rPr>
                <w:rFonts w:hint="eastAsia" w:ascii="Times New Roman" w:hAnsi="Times New Roman" w:eastAsia="仿宋_GB2312" w:cs="Times New Roman"/>
                <w:i w:val="0"/>
                <w:iCs w:val="0"/>
                <w:color w:val="auto"/>
                <w:kern w:val="2"/>
                <w:sz w:val="24"/>
                <w:szCs w:val="24"/>
                <w:highlight w:val="none"/>
                <w:lang w:bidi="ar-SA"/>
              </w:rPr>
              <w:t>真</w:t>
            </w:r>
            <w:r>
              <w:rPr>
                <w:rFonts w:hint="eastAsia" w:ascii="Times New Roman" w:hAnsi="Times New Roman" w:eastAsia="仿宋_GB2312" w:cs="Times New Roman"/>
                <w:i w:val="0"/>
                <w:iCs w:val="0"/>
                <w:snapToGrid/>
                <w:color w:val="auto"/>
                <w:kern w:val="2"/>
                <w:sz w:val="24"/>
                <w:szCs w:val="24"/>
                <w:highlight w:val="none"/>
                <w:lang w:val="en-US" w:eastAsia="zh-CN" w:bidi="ar-SA"/>
              </w:rPr>
              <w:t>实性</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highlight w:val="none"/>
                <w:lang w:val="en-US" w:eastAsia="zh-CN"/>
              </w:rPr>
            </w:pPr>
            <w:r>
              <w:rPr>
                <w:rFonts w:hint="eastAsia" w:ascii="Times New Roman" w:hAnsi="Times New Roman" w:eastAsia="仿宋_GB2312" w:cs="Times New Roman"/>
                <w:i w:val="0"/>
                <w:iCs w:val="0"/>
                <w:snapToGrid/>
                <w:color w:val="auto"/>
                <w:kern w:val="2"/>
                <w:sz w:val="24"/>
                <w:szCs w:val="24"/>
                <w:highlight w:val="none"/>
                <w:lang w:val="en-US" w:eastAsia="zh-CN" w:bidi="ar-SA"/>
              </w:rPr>
              <w:t>承诺</w:t>
            </w:r>
          </w:p>
        </w:tc>
        <w:tc>
          <w:tcPr>
            <w:tcW w:w="8176" w:type="dxa"/>
            <w:gridSpan w:val="8"/>
            <w:shd w:val="clear" w:color="auto" w:fill="auto"/>
            <w:vAlign w:val="center"/>
          </w:tcPr>
          <w:p>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highlight w:val="none"/>
              </w:rPr>
            </w:pPr>
          </w:p>
          <w:p>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t>我单位遵守国家法律、法规、规章和政策规定，依法开展生产经营活动。申报日前在中国信用平台中查询无</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失信被执行人</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和</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税收违法黑名单</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 xml:space="preserve">等严重违法失信信息，在生产、质量、安全以及环保方面未发生重大事故，提交的申报材料和所附资料均合法、真实、有效、无涉密信息，并对所提供资料的真实性负责。 </w:t>
            </w:r>
          </w:p>
          <w:p>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highlight w:val="none"/>
              </w:rPr>
            </w:pPr>
          </w:p>
          <w:p>
            <w:pPr>
              <w:pageBreakBefore w:val="0"/>
              <w:kinsoku/>
              <w:overflowPunct/>
              <w:topLinePunct w:val="0"/>
              <w:bidi w:val="0"/>
              <w:snapToGrid w:val="0"/>
              <w:spacing w:line="240" w:lineRule="auto"/>
              <w:ind w:firstLine="2640" w:firstLineChars="1100"/>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t>法定代表人</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签章或签字</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t>申报单位</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公章</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w:t>
            </w:r>
          </w:p>
          <w:p>
            <w:pPr>
              <w:widowControl/>
              <w:numPr>
                <w:ilvl w:val="0"/>
                <w:numId w:val="0"/>
              </w:numPr>
              <w:jc w:val="left"/>
              <w:rPr>
                <w:rFonts w:ascii="Times New Roman" w:hAnsi="Times New Roman"/>
                <w:highlight w:val="none"/>
              </w:rPr>
            </w:pPr>
            <w:r>
              <w:rPr>
                <w:rFonts w:hint="default" w:ascii="Times New Roman" w:hAnsi="Times New Roman" w:eastAsia="楷体" w:cs="Times New Roman"/>
                <w:i w:val="0"/>
                <w:iCs w:val="0"/>
                <w:sz w:val="24"/>
                <w:szCs w:val="24"/>
                <w:highlight w:val="none"/>
              </w:rPr>
              <w:t xml:space="preserve"> </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t>年   月   日</w:t>
            </w:r>
          </w:p>
          <w:p>
            <w:pPr>
              <w:pageBreakBefore w:val="0"/>
              <w:widowControl w:val="0"/>
              <w:kinsoku/>
              <w:overflowPunct/>
              <w:topLinePunct w:val="0"/>
              <w:bidi w:val="0"/>
              <w:spacing w:line="240" w:lineRule="auto"/>
              <w:jc w:val="both"/>
              <w:outlineLvl w:val="0"/>
              <w:rPr>
                <w:rFonts w:hint="default" w:ascii="Times New Roman" w:hAnsi="Times New Roman" w:eastAsia="楷体" w:cs="Times New Roman"/>
                <w:bCs/>
                <w:i w:val="0"/>
                <w:iCs w:val="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916" w:type="dxa"/>
            <w:gridSpan w:val="11"/>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b/>
                <w:bCs/>
                <w:sz w:val="24"/>
                <w:szCs w:val="24"/>
                <w:highlight w:val="none"/>
              </w:rPr>
            </w:pPr>
            <w:r>
              <w:rPr>
                <w:rFonts w:hint="eastAsia" w:ascii="Times New Roman" w:hAnsi="Times New Roman" w:eastAsia="仿宋_GB2312"/>
                <w:b/>
                <w:bCs/>
                <w:sz w:val="24"/>
                <w:szCs w:val="24"/>
                <w:highlight w:val="none"/>
              </w:rPr>
              <w:t>（二）应用企业基本信息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740" w:type="dxa"/>
            <w:gridSpan w:val="3"/>
            <w:vAlign w:val="center"/>
          </w:tcPr>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企业名称</w:t>
            </w:r>
          </w:p>
        </w:tc>
        <w:tc>
          <w:tcPr>
            <w:tcW w:w="3085" w:type="dxa"/>
            <w:gridSpan w:val="3"/>
          </w:tcPr>
          <w:p>
            <w:pPr>
              <w:pStyle w:val="8"/>
              <w:keepNext w:val="0"/>
              <w:keepLines w:val="0"/>
              <w:pageBreakBefore w:val="0"/>
              <w:kinsoku/>
              <w:wordWrap/>
              <w:overflowPunct/>
              <w:topLinePunct w:val="0"/>
              <w:bidi w:val="0"/>
              <w:adjustRightInd/>
              <w:spacing w:after="0" w:line="240" w:lineRule="auto"/>
              <w:ind w:firstLine="0"/>
              <w:textAlignment w:val="auto"/>
              <w:rPr>
                <w:rFonts w:ascii="Times New Roman" w:hAnsi="Times New Roman" w:eastAsia="仿宋_GB2312"/>
                <w:sz w:val="24"/>
                <w:szCs w:val="24"/>
                <w:highlight w:val="none"/>
              </w:rPr>
            </w:pPr>
          </w:p>
        </w:tc>
        <w:tc>
          <w:tcPr>
            <w:tcW w:w="2277" w:type="dxa"/>
            <w:gridSpan w:val="3"/>
          </w:tcPr>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仿宋_GB2312"/>
                <w:sz w:val="24"/>
                <w:szCs w:val="24"/>
                <w:highlight w:val="none"/>
              </w:rPr>
            </w:pPr>
            <w:bookmarkStart w:id="0" w:name="OLE_LINK4"/>
            <w:r>
              <w:rPr>
                <w:rFonts w:hint="eastAsia" w:ascii="Times New Roman" w:hAnsi="Times New Roman"/>
                <w:sz w:val="24"/>
                <w:highlight w:val="none"/>
              </w:rPr>
              <w:t>统一社会信用代码</w:t>
            </w:r>
            <w:bookmarkEnd w:id="0"/>
          </w:p>
        </w:tc>
        <w:tc>
          <w:tcPr>
            <w:tcW w:w="2814" w:type="dxa"/>
            <w:gridSpan w:val="2"/>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740" w:type="dxa"/>
            <w:gridSpan w:val="3"/>
            <w:vAlign w:val="center"/>
          </w:tcPr>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成立时间</w:t>
            </w:r>
          </w:p>
        </w:tc>
        <w:tc>
          <w:tcPr>
            <w:tcW w:w="3085" w:type="dxa"/>
            <w:gridSpan w:val="3"/>
          </w:tcPr>
          <w:p>
            <w:pPr>
              <w:pStyle w:val="8"/>
              <w:keepNext w:val="0"/>
              <w:keepLines w:val="0"/>
              <w:pageBreakBefore w:val="0"/>
              <w:kinsoku/>
              <w:wordWrap/>
              <w:overflowPunct/>
              <w:topLinePunct w:val="0"/>
              <w:bidi w:val="0"/>
              <w:adjustRightInd/>
              <w:spacing w:after="0" w:line="240" w:lineRule="auto"/>
              <w:ind w:firstLine="0"/>
              <w:textAlignment w:val="auto"/>
              <w:rPr>
                <w:rFonts w:ascii="Times New Roman" w:hAnsi="Times New Roman" w:eastAsia="仿宋_GB2312"/>
                <w:sz w:val="24"/>
                <w:szCs w:val="24"/>
                <w:highlight w:val="none"/>
              </w:rPr>
            </w:pPr>
          </w:p>
        </w:tc>
        <w:tc>
          <w:tcPr>
            <w:tcW w:w="2277" w:type="dxa"/>
            <w:gridSpan w:val="3"/>
          </w:tcPr>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员工人数</w:t>
            </w:r>
          </w:p>
        </w:tc>
        <w:tc>
          <w:tcPr>
            <w:tcW w:w="2814" w:type="dxa"/>
            <w:gridSpan w:val="2"/>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740" w:type="dxa"/>
            <w:gridSpan w:val="3"/>
            <w:vAlign w:val="center"/>
          </w:tcPr>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sz w:val="24"/>
                <w:szCs w:val="24"/>
                <w:highlight w:val="none"/>
                <w:lang w:val="en-US" w:eastAsia="zh-CN"/>
              </w:rPr>
              <w:t>企业</w:t>
            </w:r>
            <w:r>
              <w:rPr>
                <w:rFonts w:hint="eastAsia" w:ascii="Times New Roman" w:hAnsi="Times New Roman" w:eastAsia="仿宋_GB2312"/>
                <w:sz w:val="24"/>
                <w:szCs w:val="24"/>
                <w:highlight w:val="none"/>
              </w:rPr>
              <w:t>性质</w:t>
            </w:r>
          </w:p>
        </w:tc>
        <w:tc>
          <w:tcPr>
            <w:tcW w:w="3085" w:type="dxa"/>
            <w:gridSpan w:val="3"/>
          </w:tcPr>
          <w:p>
            <w:pPr>
              <w:pStyle w:val="8"/>
              <w:keepNext w:val="0"/>
              <w:keepLines w:val="0"/>
              <w:pageBreakBefore w:val="0"/>
              <w:kinsoku/>
              <w:wordWrap/>
              <w:overflowPunct/>
              <w:topLinePunct w:val="0"/>
              <w:bidi w:val="0"/>
              <w:adjustRightInd/>
              <w:spacing w:after="0" w:line="240" w:lineRule="auto"/>
              <w:ind w:firstLine="0"/>
              <w:textAlignment w:val="auto"/>
              <w:rPr>
                <w:rFonts w:ascii="Times New Roman" w:hAnsi="Times New Roman" w:eastAsia="仿宋_GB2312"/>
                <w:sz w:val="24"/>
                <w:szCs w:val="24"/>
                <w:highlight w:val="none"/>
              </w:rPr>
            </w:pP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 xml:space="preserve">国有 </w:t>
            </w: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 xml:space="preserve">民营 </w:t>
            </w: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 xml:space="preserve">三资 </w:t>
            </w:r>
          </w:p>
        </w:tc>
        <w:tc>
          <w:tcPr>
            <w:tcW w:w="2277" w:type="dxa"/>
            <w:gridSpan w:val="3"/>
          </w:tcPr>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企业规模</w:t>
            </w:r>
          </w:p>
        </w:tc>
        <w:tc>
          <w:tcPr>
            <w:tcW w:w="2814" w:type="dxa"/>
            <w:gridSpan w:val="2"/>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sz w:val="24"/>
                <w:szCs w:val="24"/>
                <w:highlight w:val="none"/>
              </w:rPr>
            </w:pP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 xml:space="preserve">大型 </w:t>
            </w: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 xml:space="preserve">中型 </w:t>
            </w: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40" w:type="dxa"/>
            <w:gridSpan w:val="3"/>
            <w:vAlign w:val="center"/>
          </w:tcPr>
          <w:p>
            <w:pPr>
              <w:pStyle w:val="8"/>
              <w:keepNext w:val="0"/>
              <w:keepLines w:val="0"/>
              <w:pageBreakBefore w:val="0"/>
              <w:kinsoku/>
              <w:wordWrap/>
              <w:overflowPunct/>
              <w:topLinePunct w:val="0"/>
              <w:bidi w:val="0"/>
              <w:adjustRightInd/>
              <w:spacing w:after="0" w:line="240" w:lineRule="auto"/>
              <w:ind w:firstLine="0"/>
              <w:jc w:val="center"/>
              <w:textAlignment w:val="auto"/>
              <w:rPr>
                <w:rFonts w:ascii="Times New Roman" w:hAnsi="Times New Roman" w:eastAsia="楷体"/>
                <w:sz w:val="24"/>
                <w:szCs w:val="24"/>
                <w:highlight w:val="none"/>
              </w:rPr>
            </w:pPr>
            <w:r>
              <w:rPr>
                <w:rFonts w:hint="eastAsia" w:ascii="Times New Roman" w:hAnsi="Times New Roman" w:eastAsia="仿宋_GB2312"/>
                <w:sz w:val="24"/>
                <w:szCs w:val="24"/>
                <w:highlight w:val="none"/>
              </w:rPr>
              <w:t>地址</w:t>
            </w:r>
          </w:p>
        </w:tc>
        <w:tc>
          <w:tcPr>
            <w:tcW w:w="8176" w:type="dxa"/>
            <w:gridSpan w:val="8"/>
          </w:tcPr>
          <w:p>
            <w:pPr>
              <w:pStyle w:val="8"/>
              <w:keepNext w:val="0"/>
              <w:keepLines w:val="0"/>
              <w:pageBreakBefore w:val="0"/>
              <w:kinsoku/>
              <w:wordWrap/>
              <w:overflowPunct/>
              <w:topLinePunct w:val="0"/>
              <w:bidi w:val="0"/>
              <w:adjustRightInd/>
              <w:spacing w:after="0" w:line="240" w:lineRule="auto"/>
              <w:ind w:firstLine="0"/>
              <w:textAlignment w:val="auto"/>
              <w:rPr>
                <w:rFonts w:ascii="Times New Roman" w:hAnsi="Times New Roman" w:eastAsia="楷体"/>
                <w:sz w:val="24"/>
                <w:szCs w:val="24"/>
                <w:highlight w:val="none"/>
              </w:rPr>
            </w:pPr>
            <w:r>
              <w:rPr>
                <w:rFonts w:ascii="Times New Roman" w:hAnsi="Times New Roman" w:eastAsia="仿宋_GB2312"/>
                <w:sz w:val="24"/>
                <w:szCs w:val="24"/>
                <w:highlight w:val="none"/>
                <w:u w:val="single"/>
              </w:rPr>
              <w:t xml:space="preserve">           </w:t>
            </w:r>
            <w:r>
              <w:rPr>
                <w:rFonts w:hint="default" w:ascii="Times New Roman" w:hAnsi="Times New Roman" w:eastAsia="楷体"/>
                <w:color w:val="000000"/>
                <w:sz w:val="24"/>
                <w:szCs w:val="24"/>
                <w:highlight w:val="none"/>
              </w:rPr>
              <w:t>省</w:t>
            </w:r>
            <w:r>
              <w:rPr>
                <w:rFonts w:ascii="Times New Roman" w:hAnsi="Times New Roman" w:eastAsia="仿宋_GB2312"/>
                <w:sz w:val="24"/>
                <w:szCs w:val="24"/>
                <w:highlight w:val="none"/>
                <w:u w:val="single"/>
              </w:rPr>
              <w:t xml:space="preserve">            </w:t>
            </w:r>
            <w:r>
              <w:rPr>
                <w:rFonts w:hint="default" w:ascii="Times New Roman" w:hAnsi="Times New Roman" w:eastAsia="楷体"/>
                <w:color w:val="000000"/>
                <w:sz w:val="24"/>
                <w:szCs w:val="24"/>
                <w:highlight w:val="none"/>
              </w:rPr>
              <w:t>市</w:t>
            </w:r>
            <w:r>
              <w:rPr>
                <w:rFonts w:ascii="Times New Roman" w:hAnsi="Times New Roman" w:eastAsia="楷体"/>
                <w:color w:val="000000"/>
                <w:sz w:val="24"/>
                <w:szCs w:val="24"/>
                <w:highlight w:val="none"/>
              </w:rPr>
              <w:t>/</w:t>
            </w:r>
            <w:r>
              <w:rPr>
                <w:rFonts w:hint="default" w:ascii="Times New Roman" w:hAnsi="Times New Roman" w:eastAsia="楷体"/>
                <w:color w:val="000000"/>
                <w:sz w:val="24"/>
                <w:szCs w:val="24"/>
                <w:highlight w:val="none"/>
              </w:rPr>
              <w:t>区</w:t>
            </w:r>
            <w:r>
              <w:rPr>
                <w:rFonts w:ascii="Times New Roman" w:hAnsi="Times New Roman" w:eastAsia="仿宋_GB2312"/>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740" w:type="dxa"/>
            <w:gridSpan w:val="3"/>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联系人</w:t>
            </w:r>
          </w:p>
        </w:tc>
        <w:tc>
          <w:tcPr>
            <w:tcW w:w="762" w:type="dxa"/>
            <w:gridSpan w:val="2"/>
            <w:vAlign w:val="center"/>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姓名</w:t>
            </w:r>
          </w:p>
        </w:tc>
        <w:tc>
          <w:tcPr>
            <w:tcW w:w="2323"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sz w:val="24"/>
                <w:szCs w:val="24"/>
                <w:highlight w:val="none"/>
              </w:rPr>
            </w:pPr>
          </w:p>
        </w:tc>
        <w:tc>
          <w:tcPr>
            <w:tcW w:w="2277" w:type="dxa"/>
            <w:gridSpan w:val="3"/>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电话</w:t>
            </w:r>
          </w:p>
        </w:tc>
        <w:tc>
          <w:tcPr>
            <w:tcW w:w="2814" w:type="dxa"/>
            <w:gridSpan w:val="2"/>
            <w:vAlign w:val="center"/>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740" w:type="dxa"/>
            <w:gridSpan w:val="3"/>
            <w:vMerge w:val="continue"/>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ascii="Times New Roman" w:hAnsi="Times New Roman" w:eastAsia="仿宋_GB2312"/>
                <w:sz w:val="24"/>
                <w:szCs w:val="24"/>
                <w:highlight w:val="none"/>
              </w:rPr>
            </w:pPr>
          </w:p>
        </w:tc>
        <w:tc>
          <w:tcPr>
            <w:tcW w:w="762" w:type="dxa"/>
            <w:gridSpan w:val="2"/>
            <w:vAlign w:val="center"/>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职务</w:t>
            </w:r>
          </w:p>
        </w:tc>
        <w:tc>
          <w:tcPr>
            <w:tcW w:w="2323" w:type="dxa"/>
            <w:vAlign w:val="center"/>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sz w:val="24"/>
                <w:szCs w:val="24"/>
                <w:highlight w:val="none"/>
              </w:rPr>
            </w:pPr>
          </w:p>
        </w:tc>
        <w:tc>
          <w:tcPr>
            <w:tcW w:w="2277" w:type="dxa"/>
            <w:gridSpan w:val="3"/>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ascii="Times New Roman" w:hAnsi="Times New Roman" w:eastAsia="仿宋_GB2312"/>
                <w:sz w:val="24"/>
                <w:szCs w:val="24"/>
                <w:highlight w:val="none"/>
              </w:rPr>
            </w:pPr>
            <w:r>
              <w:rPr>
                <w:rFonts w:ascii="Times New Roman" w:hAnsi="Times New Roman" w:eastAsia="仿宋_GB2312"/>
                <w:sz w:val="24"/>
                <w:szCs w:val="24"/>
                <w:highlight w:val="none"/>
              </w:rPr>
              <w:t>E-mail</w:t>
            </w:r>
          </w:p>
        </w:tc>
        <w:tc>
          <w:tcPr>
            <w:tcW w:w="2814" w:type="dxa"/>
            <w:gridSpan w:val="2"/>
            <w:vAlign w:val="center"/>
          </w:tcPr>
          <w:p>
            <w:pPr>
              <w:keepNext w:val="0"/>
              <w:keepLines w:val="0"/>
              <w:pageBreakBefore w:val="0"/>
              <w:kinsoku/>
              <w:wordWrap/>
              <w:overflowPunct/>
              <w:topLinePunct w:val="0"/>
              <w:bidi w:val="0"/>
              <w:adjustRightInd/>
              <w:snapToGrid w:val="0"/>
              <w:spacing w:line="240" w:lineRule="auto"/>
              <w:ind w:firstLine="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740" w:type="dxa"/>
            <w:gridSpan w:val="3"/>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企业简介</w:t>
            </w:r>
          </w:p>
        </w:tc>
        <w:tc>
          <w:tcPr>
            <w:tcW w:w="8176" w:type="dxa"/>
            <w:gridSpan w:val="8"/>
            <w:vAlign w:val="center"/>
          </w:tcPr>
          <w:p>
            <w:pPr>
              <w:pStyle w:val="8"/>
              <w:rPr>
                <w:rFonts w:ascii="Times New Roman" w:hAnsi="Times New Roman"/>
                <w:highlight w:val="none"/>
              </w:rPr>
            </w:pPr>
            <w:r>
              <w:rPr>
                <w:rFonts w:hint="eastAsia" w:ascii="Times New Roman" w:hAnsi="Times New Roman" w:eastAsia="楷体"/>
                <w:color w:val="000000"/>
                <w:kern w:val="0"/>
                <w:sz w:val="24"/>
                <w:szCs w:val="24"/>
                <w:highlight w:val="none"/>
              </w:rPr>
              <w:t>企业主营业务、行业特点、转型诉求及目标等情况</w:t>
            </w:r>
            <w:r>
              <w:rPr>
                <w:rFonts w:hint="eastAsia" w:ascii="Times New Roman" w:hAnsi="Times New Roman" w:eastAsia="楷体"/>
                <w:color w:val="000000"/>
                <w:kern w:val="0"/>
                <w:sz w:val="24"/>
                <w:szCs w:val="24"/>
                <w:highlight w:val="none"/>
                <w:lang w:eastAsia="zh-CN"/>
              </w:rPr>
              <w:t>。</w:t>
            </w:r>
            <w:r>
              <w:rPr>
                <w:rFonts w:hint="eastAsia" w:ascii="Times New Roman" w:hAnsi="Times New Roman" w:eastAsia="楷体"/>
                <w:color w:val="000000"/>
                <w:kern w:val="0"/>
                <w:sz w:val="24"/>
                <w:szCs w:val="24"/>
                <w:highlight w:val="none"/>
              </w:rPr>
              <w:t>（不超过</w:t>
            </w:r>
            <w:r>
              <w:rPr>
                <w:rFonts w:ascii="Times New Roman" w:hAnsi="Times New Roman" w:eastAsia="楷体"/>
                <w:color w:val="000000"/>
                <w:kern w:val="0"/>
                <w:sz w:val="24"/>
                <w:szCs w:val="24"/>
                <w:highlight w:val="none"/>
              </w:rPr>
              <w:t>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40" w:type="dxa"/>
            <w:gridSpan w:val="3"/>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仿宋_GB2312"/>
                <w:sz w:val="24"/>
                <w:szCs w:val="24"/>
                <w:highlight w:val="none"/>
                <w:lang w:val="en-US" w:eastAsia="zh-CN"/>
              </w:rPr>
            </w:pPr>
            <w:r>
              <w:rPr>
                <w:rFonts w:hint="eastAsia" w:ascii="Times New Roman" w:hAnsi="Times New Roman" w:eastAsia="仿宋_GB2312"/>
                <w:sz w:val="24"/>
                <w:szCs w:val="24"/>
                <w:highlight w:val="none"/>
              </w:rPr>
              <w:t>所属行业</w:t>
            </w:r>
          </w:p>
        </w:tc>
        <w:tc>
          <w:tcPr>
            <w:tcW w:w="8176" w:type="dxa"/>
            <w:gridSpan w:val="8"/>
          </w:tcPr>
          <w:tbl>
            <w:tblPr>
              <w:tblStyle w:val="15"/>
              <w:tblW w:w="7719" w:type="dxa"/>
              <w:tblInd w:w="0" w:type="dxa"/>
              <w:tblLayout w:type="fixed"/>
              <w:tblCellMar>
                <w:top w:w="15" w:type="dxa"/>
                <w:left w:w="15" w:type="dxa"/>
                <w:bottom w:w="15" w:type="dxa"/>
                <w:right w:w="15" w:type="dxa"/>
              </w:tblCellMar>
            </w:tblPr>
            <w:tblGrid>
              <w:gridCol w:w="7719"/>
            </w:tblGrid>
            <w:tr>
              <w:tblPrEx>
                <w:tblCellMar>
                  <w:top w:w="15" w:type="dxa"/>
                  <w:left w:w="15" w:type="dxa"/>
                  <w:bottom w:w="15" w:type="dxa"/>
                  <w:right w:w="15" w:type="dxa"/>
                </w:tblCellMar>
              </w:tblPrEx>
              <w:trPr>
                <w:trHeight w:val="90"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ascii="Times New Roman" w:hAnsi="Times New Roman" w:eastAsia="黑体"/>
                      <w:b/>
                      <w:color w:val="000000"/>
                      <w:sz w:val="24"/>
                      <w:szCs w:val="24"/>
                      <w:highlight w:val="none"/>
                    </w:rPr>
                  </w:pPr>
                  <w:r>
                    <w:rPr>
                      <w:rFonts w:hint="eastAsia" w:ascii="Times New Roman" w:hAnsi="Times New Roman" w:eastAsia="楷体"/>
                      <w:color w:val="000000"/>
                      <w:kern w:val="0"/>
                      <w:sz w:val="24"/>
                      <w:szCs w:val="24"/>
                      <w:highlight w:val="none"/>
                    </w:rPr>
                    <w:t>·</w:t>
                  </w:r>
                  <w:r>
                    <w:rPr>
                      <w:rFonts w:hint="eastAsia" w:ascii="Times New Roman" w:hAnsi="Times New Roman" w:eastAsia="楷体"/>
                      <w:b/>
                      <w:color w:val="000000"/>
                      <w:kern w:val="0"/>
                      <w:sz w:val="24"/>
                      <w:szCs w:val="24"/>
                      <w:highlight w:val="none"/>
                    </w:rPr>
                    <w:t>采矿业</w:t>
                  </w:r>
                </w:p>
              </w:tc>
            </w:tr>
            <w:tr>
              <w:tblPrEx>
                <w:tblCellMar>
                  <w:top w:w="15" w:type="dxa"/>
                  <w:left w:w="15" w:type="dxa"/>
                  <w:bottom w:w="15" w:type="dxa"/>
                  <w:right w:w="15" w:type="dxa"/>
                </w:tblCellMar>
              </w:tblPrEx>
              <w:trPr>
                <w:trHeight w:val="290"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ind w:firstLine="240"/>
                    <w:jc w:val="left"/>
                    <w:textAlignment w:val="auto"/>
                    <w:rPr>
                      <w:rFonts w:ascii="Times New Roman" w:hAnsi="Times New Roman" w:eastAsia="楷体"/>
                      <w:color w:val="000000"/>
                      <w:sz w:val="24"/>
                      <w:szCs w:val="24"/>
                      <w:highlight w:val="none"/>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煤炭</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石油天然气</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黑色金属矿</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有色金属矿</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其他</w:t>
                  </w:r>
                  <w:r>
                    <w:rPr>
                      <w:rFonts w:ascii="Times New Roman" w:hAnsi="Times New Roman" w:eastAsia="黑体"/>
                      <w:b w:val="0"/>
                      <w:bCs/>
                      <w:color w:val="000000"/>
                      <w:kern w:val="0"/>
                      <w:sz w:val="24"/>
                      <w:szCs w:val="24"/>
                      <w:highlight w:val="none"/>
                      <w:u w:val="single"/>
                    </w:rPr>
                    <w:t xml:space="preserve">         </w:t>
                  </w:r>
                </w:p>
              </w:tc>
            </w:tr>
            <w:tr>
              <w:tblPrEx>
                <w:tblCellMar>
                  <w:top w:w="15" w:type="dxa"/>
                  <w:left w:w="15" w:type="dxa"/>
                  <w:bottom w:w="15" w:type="dxa"/>
                  <w:right w:w="15" w:type="dxa"/>
                </w:tblCellMar>
              </w:tblPrEx>
              <w:trPr>
                <w:trHeight w:val="269"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ascii="Times New Roman" w:hAnsi="Times New Roman" w:eastAsia="黑体"/>
                      <w:b/>
                      <w:color w:val="000000"/>
                      <w:sz w:val="24"/>
                      <w:szCs w:val="24"/>
                      <w:highlight w:val="none"/>
                    </w:rPr>
                  </w:pPr>
                  <w:r>
                    <w:rPr>
                      <w:rFonts w:hint="eastAsia" w:ascii="Times New Roman" w:hAnsi="Times New Roman" w:eastAsia="楷体"/>
                      <w:color w:val="000000"/>
                      <w:kern w:val="0"/>
                      <w:sz w:val="24"/>
                      <w:szCs w:val="24"/>
                      <w:highlight w:val="none"/>
                    </w:rPr>
                    <w:t>·</w:t>
                  </w:r>
                  <w:r>
                    <w:rPr>
                      <w:rFonts w:hint="eastAsia" w:ascii="Times New Roman" w:hAnsi="Times New Roman" w:eastAsia="楷体"/>
                      <w:b/>
                      <w:color w:val="000000"/>
                      <w:kern w:val="0"/>
                      <w:sz w:val="24"/>
                      <w:szCs w:val="24"/>
                      <w:highlight w:val="none"/>
                    </w:rPr>
                    <w:t>原材料工业</w:t>
                  </w:r>
                </w:p>
              </w:tc>
            </w:tr>
            <w:tr>
              <w:tblPrEx>
                <w:tblCellMar>
                  <w:top w:w="15" w:type="dxa"/>
                  <w:left w:w="15" w:type="dxa"/>
                  <w:bottom w:w="15" w:type="dxa"/>
                  <w:right w:w="15" w:type="dxa"/>
                </w:tblCellMar>
              </w:tblPrEx>
              <w:trPr>
                <w:trHeight w:val="205"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ind w:firstLine="240"/>
                    <w:textAlignment w:val="auto"/>
                    <w:rPr>
                      <w:rFonts w:ascii="Times New Roman" w:hAnsi="Times New Roman" w:eastAsia="楷体"/>
                      <w:color w:val="000000"/>
                      <w:sz w:val="24"/>
                      <w:szCs w:val="24"/>
                      <w:highlight w:val="none"/>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黑色金属</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有色金属</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石化化工</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建材</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其他</w:t>
                  </w:r>
                  <w:r>
                    <w:rPr>
                      <w:rFonts w:ascii="Times New Roman" w:hAnsi="Times New Roman" w:eastAsia="黑体"/>
                      <w:b w:val="0"/>
                      <w:bCs/>
                      <w:color w:val="000000"/>
                      <w:kern w:val="0"/>
                      <w:sz w:val="24"/>
                      <w:szCs w:val="24"/>
                      <w:highlight w:val="none"/>
                      <w:u w:val="single"/>
                    </w:rPr>
                    <w:t xml:space="preserve">            </w:t>
                  </w:r>
                </w:p>
              </w:tc>
            </w:tr>
            <w:tr>
              <w:tblPrEx>
                <w:tblCellMar>
                  <w:top w:w="15" w:type="dxa"/>
                  <w:left w:w="15" w:type="dxa"/>
                  <w:bottom w:w="15" w:type="dxa"/>
                  <w:right w:w="15" w:type="dxa"/>
                </w:tblCellMar>
              </w:tblPrEx>
              <w:trPr>
                <w:trHeight w:val="269"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ascii="Times New Roman" w:hAnsi="Times New Roman" w:eastAsia="楷体"/>
                      <w:b/>
                      <w:color w:val="000000"/>
                      <w:sz w:val="24"/>
                      <w:szCs w:val="24"/>
                      <w:highlight w:val="none"/>
                    </w:rPr>
                  </w:pPr>
                  <w:r>
                    <w:rPr>
                      <w:rFonts w:hint="eastAsia" w:ascii="Times New Roman" w:hAnsi="Times New Roman" w:eastAsia="楷体"/>
                      <w:color w:val="000000"/>
                      <w:kern w:val="0"/>
                      <w:sz w:val="24"/>
                      <w:szCs w:val="24"/>
                      <w:highlight w:val="none"/>
                    </w:rPr>
                    <w:t>·</w:t>
                  </w:r>
                  <w:r>
                    <w:rPr>
                      <w:rFonts w:hint="eastAsia" w:ascii="Times New Roman" w:hAnsi="Times New Roman" w:eastAsia="楷体"/>
                      <w:b/>
                      <w:color w:val="000000"/>
                      <w:kern w:val="0"/>
                      <w:sz w:val="24"/>
                      <w:szCs w:val="24"/>
                      <w:highlight w:val="none"/>
                    </w:rPr>
                    <w:t>消费品工业</w:t>
                  </w:r>
                </w:p>
              </w:tc>
            </w:tr>
            <w:tr>
              <w:tblPrEx>
                <w:tblCellMar>
                  <w:top w:w="15" w:type="dxa"/>
                  <w:left w:w="15" w:type="dxa"/>
                  <w:bottom w:w="15" w:type="dxa"/>
                  <w:right w:w="15" w:type="dxa"/>
                </w:tblCellMar>
              </w:tblPrEx>
              <w:trPr>
                <w:trHeight w:val="248"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ind w:firstLine="240"/>
                    <w:textAlignment w:val="auto"/>
                    <w:rPr>
                      <w:rFonts w:ascii="Times New Roman" w:hAnsi="Times New Roman" w:eastAsia="楷体"/>
                      <w:color w:val="000000"/>
                      <w:sz w:val="24"/>
                      <w:szCs w:val="24"/>
                      <w:highlight w:val="none"/>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轻工</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家电</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纺织</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食品</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医药</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烟草</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其他</w:t>
                  </w:r>
                  <w:r>
                    <w:rPr>
                      <w:rFonts w:ascii="Times New Roman" w:hAnsi="Times New Roman" w:eastAsia="黑体"/>
                      <w:b w:val="0"/>
                      <w:bCs/>
                      <w:color w:val="000000"/>
                      <w:kern w:val="0"/>
                      <w:sz w:val="24"/>
                      <w:szCs w:val="24"/>
                      <w:highlight w:val="none"/>
                      <w:u w:val="single"/>
                    </w:rPr>
                    <w:t xml:space="preserve">            </w:t>
                  </w:r>
                </w:p>
              </w:tc>
            </w:tr>
            <w:tr>
              <w:tblPrEx>
                <w:tblCellMar>
                  <w:top w:w="15" w:type="dxa"/>
                  <w:left w:w="15" w:type="dxa"/>
                  <w:bottom w:w="15" w:type="dxa"/>
                  <w:right w:w="15" w:type="dxa"/>
                </w:tblCellMar>
              </w:tblPrEx>
              <w:trPr>
                <w:trHeight w:val="248"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ascii="Times New Roman" w:hAnsi="Times New Roman" w:eastAsia="黑体"/>
                      <w:b/>
                      <w:color w:val="000000"/>
                      <w:sz w:val="24"/>
                      <w:szCs w:val="24"/>
                      <w:highlight w:val="none"/>
                    </w:rPr>
                  </w:pPr>
                  <w:r>
                    <w:rPr>
                      <w:rFonts w:hint="eastAsia" w:ascii="Times New Roman" w:hAnsi="Times New Roman" w:eastAsia="楷体"/>
                      <w:color w:val="000000"/>
                      <w:kern w:val="0"/>
                      <w:sz w:val="24"/>
                      <w:szCs w:val="24"/>
                      <w:highlight w:val="none"/>
                    </w:rPr>
                    <w:t>·</w:t>
                  </w:r>
                  <w:r>
                    <w:rPr>
                      <w:rFonts w:hint="eastAsia" w:ascii="Times New Roman" w:hAnsi="Times New Roman" w:eastAsia="楷体"/>
                      <w:b/>
                      <w:color w:val="000000"/>
                      <w:kern w:val="0"/>
                      <w:sz w:val="24"/>
                      <w:szCs w:val="24"/>
                      <w:highlight w:val="none"/>
                    </w:rPr>
                    <w:t>装备制造业</w:t>
                  </w:r>
                </w:p>
              </w:tc>
            </w:tr>
            <w:tr>
              <w:tblPrEx>
                <w:tblCellMar>
                  <w:top w:w="15" w:type="dxa"/>
                  <w:left w:w="15" w:type="dxa"/>
                  <w:bottom w:w="15" w:type="dxa"/>
                  <w:right w:w="15" w:type="dxa"/>
                </w:tblCellMar>
              </w:tblPrEx>
              <w:trPr>
                <w:trHeight w:val="432"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ind w:left="300" w:leftChars="75" w:hanging="60" w:hangingChars="25"/>
                    <w:textAlignment w:val="auto"/>
                    <w:rPr>
                      <w:rFonts w:ascii="Times New Roman" w:hAnsi="Times New Roman" w:eastAsia="楷体"/>
                      <w:color w:val="000000"/>
                      <w:sz w:val="24"/>
                      <w:szCs w:val="24"/>
                      <w:highlight w:val="none"/>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机械零部件</w:t>
                  </w:r>
                  <w:r>
                    <w:rPr>
                      <w:rFonts w:ascii="Times New Roman" w:hAnsi="Times New Roman" w:eastAsia="楷体"/>
                      <w:color w:val="000000"/>
                      <w:sz w:val="24"/>
                      <w:szCs w:val="24"/>
                      <w:highlight w:val="none"/>
                    </w:rPr>
                    <w:t xml:space="preserve"> </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机床、机器人</w:t>
                  </w:r>
                  <w:r>
                    <w:rPr>
                      <w:rFonts w:ascii="Times New Roman" w:hAnsi="Times New Roman" w:eastAsia="楷体"/>
                      <w:sz w:val="24"/>
                      <w:szCs w:val="24"/>
                      <w:highlight w:val="none"/>
                    </w:rPr>
                    <w:t xml:space="preserve"> </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动力设备</w:t>
                  </w:r>
                  <w:r>
                    <w:rPr>
                      <w:rFonts w:ascii="Times New Roman" w:hAnsi="Times New Roman" w:eastAsia="楷体"/>
                      <w:sz w:val="24"/>
                      <w:szCs w:val="24"/>
                      <w:highlight w:val="none"/>
                    </w:rPr>
                    <w:t xml:space="preserve"> </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原材料加工设备</w:t>
                  </w:r>
                  <w:r>
                    <w:rPr>
                      <w:rFonts w:ascii="Times New Roman" w:hAnsi="Times New Roman" w:eastAsia="楷体"/>
                      <w:sz w:val="24"/>
                      <w:szCs w:val="24"/>
                      <w:highlight w:val="none"/>
                    </w:rPr>
                    <w:t xml:space="preserve"> </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消费品生产设备</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szCs w:val="24"/>
                      <w:highlight w:val="none"/>
                      <w:lang w:eastAsia="zh-CN"/>
                    </w:rPr>
                    <w:t>□</w:t>
                  </w:r>
                  <w:r>
                    <w:rPr>
                      <w:rFonts w:hint="eastAsia" w:ascii="Times New Roman" w:hAnsi="Times New Roman" w:eastAsia="楷体"/>
                      <w:sz w:val="24"/>
                      <w:szCs w:val="24"/>
                      <w:highlight w:val="none"/>
                    </w:rPr>
                    <w:t>电子电气设备</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农用机械</w:t>
                  </w:r>
                  <w:r>
                    <w:rPr>
                      <w:rFonts w:hint="eastAsia" w:ascii="Times New Roman" w:hAnsi="Times New Roman" w:eastAsia="楷体"/>
                      <w:color w:val="000000"/>
                      <w:sz w:val="24"/>
                      <w:szCs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汽车</w:t>
                  </w:r>
                  <w:r>
                    <w:rPr>
                      <w:rFonts w:hint="eastAsia" w:ascii="Times New Roman" w:hAnsi="Times New Roman" w:eastAsia="楷体"/>
                      <w:color w:val="000000"/>
                      <w:sz w:val="24"/>
                      <w:szCs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工程机械</w:t>
                  </w:r>
                  <w:r>
                    <w:rPr>
                      <w:rFonts w:hint="eastAsia" w:ascii="Times New Roman" w:hAnsi="Times New Roman" w:eastAsia="楷体"/>
                      <w:color w:val="000000"/>
                      <w:sz w:val="24"/>
                      <w:szCs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轨道交通</w:t>
                  </w:r>
                  <w:r>
                    <w:rPr>
                      <w:rFonts w:ascii="Times New Roman" w:hAnsi="Times New Roman" w:eastAsia="楷体"/>
                      <w:color w:val="0000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船舶</w:t>
                  </w:r>
                  <w:r>
                    <w:rPr>
                      <w:rFonts w:ascii="Times New Roman" w:hAnsi="Times New Roman" w:eastAsia="楷体"/>
                      <w:color w:val="0000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航空航天</w:t>
                  </w:r>
                  <w:r>
                    <w:rPr>
                      <w:rFonts w:hint="eastAsia" w:ascii="Times New Roman" w:hAnsi="Times New Roman" w:eastAsia="楷体"/>
                      <w:color w:val="000000"/>
                      <w:sz w:val="24"/>
                      <w:szCs w:val="24"/>
                      <w:highlight w:val="none"/>
                      <w:lang w:val="en-US" w:eastAsia="zh-CN"/>
                    </w:rPr>
                    <w:t xml:space="preserve"> </w:t>
                  </w:r>
                  <w:r>
                    <w:rPr>
                      <w:rFonts w:hint="eastAsia" w:ascii="Times New Roman" w:hAnsi="Times New Roman" w:eastAsia="楷体"/>
                      <w:sz w:val="24"/>
                      <w:szCs w:val="24"/>
                      <w:highlight w:val="none"/>
                      <w:lang w:eastAsia="zh-CN"/>
                    </w:rPr>
                    <w:t>□</w:t>
                  </w:r>
                  <w:r>
                    <w:rPr>
                      <w:rFonts w:hint="eastAsia" w:ascii="Times New Roman" w:hAnsi="Times New Roman" w:eastAsia="楷体"/>
                      <w:color w:val="000000"/>
                      <w:kern w:val="0"/>
                      <w:sz w:val="24"/>
                      <w:szCs w:val="24"/>
                      <w:highlight w:val="none"/>
                    </w:rPr>
                    <w:t>其他</w:t>
                  </w:r>
                  <w:r>
                    <w:rPr>
                      <w:rFonts w:ascii="Times New Roman" w:hAnsi="Times New Roman" w:eastAsia="黑体"/>
                      <w:b w:val="0"/>
                      <w:bCs/>
                      <w:color w:val="000000"/>
                      <w:kern w:val="0"/>
                      <w:sz w:val="24"/>
                      <w:szCs w:val="24"/>
                      <w:highlight w:val="none"/>
                      <w:u w:val="single"/>
                    </w:rPr>
                    <w:t xml:space="preserve">             </w:t>
                  </w:r>
                </w:p>
              </w:tc>
            </w:tr>
            <w:tr>
              <w:tblPrEx>
                <w:tblCellMar>
                  <w:top w:w="15" w:type="dxa"/>
                  <w:left w:w="15" w:type="dxa"/>
                  <w:bottom w:w="15" w:type="dxa"/>
                  <w:right w:w="15" w:type="dxa"/>
                </w:tblCellMar>
              </w:tblPrEx>
              <w:trPr>
                <w:trHeight w:val="270"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ascii="Times New Roman" w:hAnsi="Times New Roman" w:eastAsia="黑体"/>
                      <w:b/>
                      <w:color w:val="000000"/>
                      <w:sz w:val="24"/>
                      <w:szCs w:val="24"/>
                      <w:highlight w:val="none"/>
                    </w:rPr>
                  </w:pPr>
                  <w:r>
                    <w:rPr>
                      <w:rFonts w:hint="eastAsia" w:ascii="Times New Roman" w:hAnsi="Times New Roman" w:eastAsia="楷体"/>
                      <w:color w:val="000000"/>
                      <w:kern w:val="0"/>
                      <w:sz w:val="24"/>
                      <w:szCs w:val="24"/>
                      <w:highlight w:val="none"/>
                    </w:rPr>
                    <w:t>·</w:t>
                  </w:r>
                  <w:r>
                    <w:rPr>
                      <w:rFonts w:hint="eastAsia" w:ascii="Times New Roman" w:hAnsi="Times New Roman" w:eastAsia="楷体"/>
                      <w:b/>
                      <w:color w:val="000000"/>
                      <w:kern w:val="0"/>
                      <w:sz w:val="24"/>
                      <w:szCs w:val="24"/>
                      <w:highlight w:val="none"/>
                    </w:rPr>
                    <w:t>电子信息制造业</w:t>
                  </w:r>
                </w:p>
              </w:tc>
            </w:tr>
            <w:tr>
              <w:tblPrEx>
                <w:tblCellMar>
                  <w:top w:w="15" w:type="dxa"/>
                  <w:left w:w="15" w:type="dxa"/>
                  <w:bottom w:w="15" w:type="dxa"/>
                  <w:right w:w="15" w:type="dxa"/>
                </w:tblCellMar>
              </w:tblPrEx>
              <w:trPr>
                <w:trHeight w:val="141"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ind w:firstLine="240"/>
                    <w:jc w:val="left"/>
                    <w:textAlignment w:val="auto"/>
                    <w:rPr>
                      <w:rFonts w:ascii="Times New Roman" w:hAnsi="Times New Roman" w:eastAsia="楷体"/>
                      <w:color w:val="000000"/>
                      <w:kern w:val="0"/>
                      <w:sz w:val="24"/>
                      <w:szCs w:val="24"/>
                      <w:highlight w:val="none"/>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通信设备</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电子元件及电子专用材料</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电子器件</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计算机</w:t>
                  </w:r>
                </w:p>
                <w:p>
                  <w:pPr>
                    <w:keepNext w:val="0"/>
                    <w:keepLines w:val="0"/>
                    <w:pageBreakBefore w:val="0"/>
                    <w:widowControl/>
                    <w:kinsoku/>
                    <w:wordWrap/>
                    <w:overflowPunct/>
                    <w:topLinePunct w:val="0"/>
                    <w:bidi w:val="0"/>
                    <w:adjustRightInd/>
                    <w:spacing w:line="240" w:lineRule="auto"/>
                    <w:ind w:firstLine="240"/>
                    <w:jc w:val="left"/>
                    <w:textAlignment w:val="auto"/>
                    <w:rPr>
                      <w:rFonts w:ascii="Times New Roman" w:hAnsi="Times New Roman" w:eastAsia="楷体"/>
                      <w:color w:val="000000"/>
                      <w:sz w:val="24"/>
                      <w:szCs w:val="24"/>
                      <w:highlight w:val="none"/>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其他</w:t>
                  </w:r>
                  <w:r>
                    <w:rPr>
                      <w:rFonts w:ascii="Times New Roman" w:hAnsi="Times New Roman" w:eastAsia="黑体"/>
                      <w:b w:val="0"/>
                      <w:bCs/>
                      <w:color w:val="000000"/>
                      <w:kern w:val="0"/>
                      <w:sz w:val="24"/>
                      <w:szCs w:val="24"/>
                      <w:highlight w:val="none"/>
                      <w:u w:val="single"/>
                    </w:rPr>
                    <w:t xml:space="preserve">              </w:t>
                  </w:r>
                </w:p>
              </w:tc>
            </w:tr>
            <w:tr>
              <w:tblPrEx>
                <w:tblCellMar>
                  <w:top w:w="15" w:type="dxa"/>
                  <w:left w:w="15" w:type="dxa"/>
                  <w:bottom w:w="15" w:type="dxa"/>
                  <w:right w:w="15" w:type="dxa"/>
                </w:tblCellMar>
              </w:tblPrEx>
              <w:trPr>
                <w:trHeight w:val="184"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ascii="Times New Roman" w:hAnsi="Times New Roman" w:eastAsia="黑体"/>
                      <w:b/>
                      <w:color w:val="000000"/>
                      <w:sz w:val="24"/>
                      <w:szCs w:val="24"/>
                      <w:highlight w:val="none"/>
                    </w:rPr>
                  </w:pPr>
                  <w:r>
                    <w:rPr>
                      <w:rFonts w:hint="eastAsia" w:ascii="Times New Roman" w:hAnsi="Times New Roman" w:eastAsia="楷体"/>
                      <w:color w:val="000000"/>
                      <w:kern w:val="0"/>
                      <w:sz w:val="24"/>
                      <w:szCs w:val="24"/>
                      <w:highlight w:val="none"/>
                    </w:rPr>
                    <w:t>·</w:t>
                  </w:r>
                  <w:r>
                    <w:rPr>
                      <w:rFonts w:hint="eastAsia" w:ascii="Times New Roman" w:hAnsi="Times New Roman" w:eastAsia="楷体"/>
                      <w:b/>
                      <w:color w:val="000000"/>
                      <w:kern w:val="0"/>
                      <w:sz w:val="24"/>
                      <w:szCs w:val="24"/>
                      <w:highlight w:val="none"/>
                    </w:rPr>
                    <w:t>电力、热力和燃气</w:t>
                  </w:r>
                </w:p>
              </w:tc>
            </w:tr>
            <w:tr>
              <w:tblPrEx>
                <w:tblCellMar>
                  <w:top w:w="15" w:type="dxa"/>
                  <w:left w:w="15" w:type="dxa"/>
                  <w:bottom w:w="15" w:type="dxa"/>
                  <w:right w:w="15" w:type="dxa"/>
                </w:tblCellMar>
              </w:tblPrEx>
              <w:trPr>
                <w:trHeight w:val="227"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ind w:firstLine="240"/>
                    <w:textAlignment w:val="auto"/>
                    <w:rPr>
                      <w:rFonts w:ascii="Times New Roman" w:hAnsi="Times New Roman" w:eastAsia="楷体"/>
                      <w:color w:val="000000"/>
                      <w:sz w:val="24"/>
                      <w:szCs w:val="24"/>
                      <w:highlight w:val="none"/>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电力</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热力</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燃气</w:t>
                  </w:r>
                  <w:r>
                    <w:rPr>
                      <w:rFonts w:ascii="Times New Roman" w:hAnsi="Times New Roman" w:eastAsia="楷体"/>
                      <w:color w:val="000000"/>
                      <w:kern w:val="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kern w:val="0"/>
                      <w:sz w:val="24"/>
                      <w:szCs w:val="24"/>
                      <w:highlight w:val="none"/>
                    </w:rPr>
                    <w:t>其他</w:t>
                  </w:r>
                  <w:r>
                    <w:rPr>
                      <w:rFonts w:ascii="Times New Roman" w:hAnsi="Times New Roman" w:eastAsia="黑体"/>
                      <w:b w:val="0"/>
                      <w:bCs/>
                      <w:color w:val="000000"/>
                      <w:kern w:val="0"/>
                      <w:sz w:val="24"/>
                      <w:szCs w:val="24"/>
                      <w:highlight w:val="none"/>
                      <w:u w:val="single"/>
                    </w:rPr>
                    <w:t xml:space="preserve">              </w:t>
                  </w:r>
                </w:p>
              </w:tc>
            </w:tr>
            <w:tr>
              <w:tblPrEx>
                <w:tblCellMar>
                  <w:top w:w="15" w:type="dxa"/>
                  <w:left w:w="15" w:type="dxa"/>
                  <w:bottom w:w="15" w:type="dxa"/>
                  <w:right w:w="15" w:type="dxa"/>
                </w:tblCellMar>
              </w:tblPrEx>
              <w:trPr>
                <w:trHeight w:val="432" w:hRule="atLeast"/>
              </w:trPr>
              <w:tc>
                <w:tcPr>
                  <w:tcW w:w="7719" w:type="dxa"/>
                  <w:tcBorders>
                    <w:tl2br w:val="nil"/>
                    <w:tr2bl w:val="nil"/>
                  </w:tcBorders>
                </w:tcPr>
                <w:p>
                  <w:pPr>
                    <w:keepNext w:val="0"/>
                    <w:keepLines w:val="0"/>
                    <w:pageBreakBefore w:val="0"/>
                    <w:widowControl/>
                    <w:kinsoku/>
                    <w:wordWrap/>
                    <w:overflowPunct/>
                    <w:topLinePunct w:val="0"/>
                    <w:bidi w:val="0"/>
                    <w:adjustRightInd/>
                    <w:spacing w:line="240" w:lineRule="auto"/>
                    <w:textAlignment w:val="auto"/>
                    <w:rPr>
                      <w:rFonts w:ascii="Times New Roman" w:hAnsi="Times New Roman"/>
                      <w:sz w:val="24"/>
                      <w:szCs w:val="24"/>
                      <w:highlight w:val="none"/>
                    </w:rPr>
                  </w:pPr>
                  <w:r>
                    <w:rPr>
                      <w:rFonts w:hint="eastAsia" w:ascii="Times New Roman" w:hAnsi="Times New Roman" w:eastAsia="楷体"/>
                      <w:bCs/>
                      <w:color w:val="000000"/>
                      <w:kern w:val="0"/>
                      <w:sz w:val="24"/>
                      <w:szCs w:val="24"/>
                      <w:highlight w:val="none"/>
                    </w:rPr>
                    <w:t>·</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b/>
                      <w:color w:val="000000"/>
                      <w:kern w:val="0"/>
                      <w:sz w:val="24"/>
                      <w:szCs w:val="24"/>
                      <w:highlight w:val="none"/>
                    </w:rPr>
                    <w:t>建筑业</w:t>
                  </w:r>
                </w:p>
                <w:p>
                  <w:pPr>
                    <w:keepNext w:val="0"/>
                    <w:keepLines w:val="0"/>
                    <w:pageBreakBefore w:val="0"/>
                    <w:widowControl/>
                    <w:kinsoku/>
                    <w:wordWrap/>
                    <w:overflowPunct/>
                    <w:topLinePunct w:val="0"/>
                    <w:bidi w:val="0"/>
                    <w:adjustRightInd/>
                    <w:spacing w:line="240" w:lineRule="auto"/>
                    <w:textAlignment w:val="auto"/>
                    <w:rPr>
                      <w:rFonts w:ascii="Times New Roman" w:hAnsi="Times New Roman" w:eastAsia="楷体"/>
                      <w:b/>
                      <w:color w:val="000000"/>
                      <w:sz w:val="24"/>
                      <w:szCs w:val="24"/>
                      <w:highlight w:val="none"/>
                      <w:u w:val="single"/>
                    </w:rPr>
                  </w:pPr>
                  <w:r>
                    <w:rPr>
                      <w:rFonts w:hint="eastAsia" w:ascii="Times New Roman" w:hAnsi="Times New Roman" w:eastAsia="楷体"/>
                      <w:bCs/>
                      <w:color w:val="000000"/>
                      <w:kern w:val="0"/>
                      <w:sz w:val="24"/>
                      <w:szCs w:val="24"/>
                      <w:highlight w:val="none"/>
                    </w:rPr>
                    <w:t>·</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b/>
                      <w:color w:val="000000"/>
                      <w:kern w:val="0"/>
                      <w:sz w:val="24"/>
                      <w:szCs w:val="24"/>
                      <w:highlight w:val="none"/>
                    </w:rPr>
                    <w:t>其他</w:t>
                  </w:r>
                  <w:r>
                    <w:rPr>
                      <w:rFonts w:ascii="Times New Roman" w:hAnsi="Times New Roman" w:eastAsia="楷体"/>
                      <w:b w:val="0"/>
                      <w:bCs/>
                      <w:color w:val="000000"/>
                      <w:kern w:val="0"/>
                      <w:sz w:val="24"/>
                      <w:szCs w:val="24"/>
                      <w:highlight w:val="none"/>
                      <w:u w:val="single"/>
                    </w:rPr>
                    <w:t xml:space="preserve">              </w:t>
                  </w:r>
                </w:p>
              </w:tc>
            </w:tr>
          </w:tbl>
          <w:p>
            <w:pPr>
              <w:pStyle w:val="8"/>
              <w:keepNext w:val="0"/>
              <w:keepLines w:val="0"/>
              <w:pageBreakBefore w:val="0"/>
              <w:kinsoku/>
              <w:wordWrap/>
              <w:overflowPunct/>
              <w:topLinePunct w:val="0"/>
              <w:bidi w:val="0"/>
              <w:adjustRightInd/>
              <w:spacing w:after="0" w:line="240" w:lineRule="auto"/>
              <w:ind w:firstLine="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9916" w:type="dxa"/>
            <w:gridSpan w:val="11"/>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r>
              <w:rPr>
                <w:rFonts w:hint="eastAsia" w:ascii="Times New Roman" w:hAnsi="Times New Roman" w:eastAsia="仿宋_GB2312"/>
                <w:b/>
                <w:bCs/>
                <w:sz w:val="24"/>
                <w:szCs w:val="24"/>
                <w:highlight w:val="none"/>
              </w:rPr>
              <w:t>（三）工业互联网</w:t>
            </w:r>
            <w:r>
              <w:rPr>
                <w:rFonts w:hint="eastAsia" w:ascii="Times New Roman" w:hAnsi="Times New Roman"/>
                <w:b/>
                <w:bCs/>
                <w:sz w:val="24"/>
                <w:szCs w:val="24"/>
                <w:highlight w:val="none"/>
                <w:lang w:val="en-US" w:eastAsia="zh-CN"/>
              </w:rPr>
              <w:t>平台服务商</w:t>
            </w:r>
            <w:r>
              <w:rPr>
                <w:rFonts w:hint="eastAsia" w:ascii="Times New Roman" w:hAnsi="Times New Roman" w:eastAsia="仿宋_GB2312"/>
                <w:b/>
                <w:bCs/>
                <w:sz w:val="24"/>
                <w:szCs w:val="24"/>
                <w:highlight w:val="none"/>
              </w:rPr>
              <w:t>基本信息</w:t>
            </w:r>
            <w:r>
              <w:rPr>
                <w:rFonts w:ascii="Times New Roman" w:hAnsi="Times New Roman" w:eastAsia="仿宋_GB2312"/>
                <w:b/>
                <w:bCs/>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443" w:type="dxa"/>
            <w:gridSpan w:val="2"/>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ascii="Times New Roman" w:hAnsi="Times New Roman" w:eastAsia="仿宋_GB2312"/>
                <w:sz w:val="24"/>
                <w:szCs w:val="24"/>
                <w:highlight w:val="none"/>
              </w:rPr>
            </w:pPr>
            <w:r>
              <w:rPr>
                <w:rFonts w:hint="eastAsia" w:ascii="Times New Roman" w:hAnsi="Times New Roman"/>
                <w:sz w:val="24"/>
                <w:szCs w:val="24"/>
                <w:highlight w:val="none"/>
                <w:lang w:val="en-US" w:eastAsia="zh-CN"/>
              </w:rPr>
              <w:t>单位</w:t>
            </w:r>
            <w:r>
              <w:rPr>
                <w:rFonts w:hint="eastAsia" w:ascii="Times New Roman" w:hAnsi="Times New Roman" w:eastAsia="仿宋_GB2312"/>
                <w:sz w:val="24"/>
                <w:szCs w:val="24"/>
                <w:highlight w:val="none"/>
              </w:rPr>
              <w:t>名称</w:t>
            </w:r>
          </w:p>
        </w:tc>
        <w:tc>
          <w:tcPr>
            <w:tcW w:w="3465" w:type="dxa"/>
            <w:gridSpan w:val="6"/>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p>
        </w:tc>
        <w:tc>
          <w:tcPr>
            <w:tcW w:w="2263" w:type="dxa"/>
            <w:gridSpan w:val="2"/>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ascii="Times New Roman" w:hAnsi="Times New Roman" w:eastAsia="仿宋_GB2312"/>
                <w:sz w:val="24"/>
                <w:szCs w:val="24"/>
                <w:highlight w:val="none"/>
              </w:rPr>
            </w:pPr>
            <w:r>
              <w:rPr>
                <w:rFonts w:hint="eastAsia" w:ascii="Times New Roman" w:hAnsi="Times New Roman"/>
                <w:sz w:val="24"/>
                <w:highlight w:val="none"/>
              </w:rPr>
              <w:t>统一社会信用代码</w:t>
            </w:r>
          </w:p>
        </w:tc>
        <w:tc>
          <w:tcPr>
            <w:tcW w:w="2745" w:type="dxa"/>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43" w:type="dxa"/>
            <w:gridSpan w:val="2"/>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成立时间</w:t>
            </w:r>
          </w:p>
        </w:tc>
        <w:tc>
          <w:tcPr>
            <w:tcW w:w="3465" w:type="dxa"/>
            <w:gridSpan w:val="6"/>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p>
        </w:tc>
        <w:tc>
          <w:tcPr>
            <w:tcW w:w="2263" w:type="dxa"/>
            <w:gridSpan w:val="2"/>
            <w:shd w:val="clear" w:color="auto" w:fill="auto"/>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ascii="Times New Roman" w:hAnsi="Times New Roman" w:eastAsia="仿宋_GB2312" w:cs="Times New Roman"/>
                <w:kern w:val="2"/>
                <w:sz w:val="24"/>
                <w:szCs w:val="24"/>
                <w:highlight w:val="none"/>
                <w:lang w:val="en-US" w:eastAsia="zh-CN" w:bidi="ar-SA"/>
              </w:rPr>
            </w:pPr>
            <w:r>
              <w:rPr>
                <w:rFonts w:hint="eastAsia" w:ascii="Times New Roman" w:hAnsi="Times New Roman" w:eastAsia="仿宋_GB2312"/>
                <w:sz w:val="24"/>
                <w:szCs w:val="24"/>
                <w:highlight w:val="none"/>
              </w:rPr>
              <w:t>单位性质</w:t>
            </w:r>
          </w:p>
        </w:tc>
        <w:tc>
          <w:tcPr>
            <w:tcW w:w="2745" w:type="dxa"/>
            <w:shd w:val="clear" w:color="auto" w:fill="auto"/>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cs="Times New Roman"/>
                <w:kern w:val="2"/>
                <w:sz w:val="24"/>
                <w:szCs w:val="24"/>
                <w:highlight w:val="none"/>
                <w:lang w:val="en-US" w:eastAsia="zh-CN" w:bidi="ar-SA"/>
              </w:rPr>
            </w:pP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国有</w:t>
            </w:r>
            <w:r>
              <w:rPr>
                <w:rFonts w:ascii="Times New Roman" w:hAnsi="Times New Roman" w:eastAsia="楷体"/>
                <w:color w:val="0000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民营</w:t>
            </w:r>
            <w:r>
              <w:rPr>
                <w:rFonts w:ascii="Times New Roman" w:hAnsi="Times New Roman" w:eastAsia="楷体"/>
                <w:color w:val="0000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三资</w:t>
            </w:r>
            <w:r>
              <w:rPr>
                <w:rFonts w:ascii="Times New Roman" w:hAnsi="Times New Roman" w:eastAsia="楷体"/>
                <w:color w:val="000000"/>
                <w:w w:val="1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w w:val="100"/>
                <w:sz w:val="24"/>
                <w:szCs w:val="24"/>
                <w:highlight w:val="no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443" w:type="dxa"/>
            <w:gridSpan w:val="2"/>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ascii="Times New Roman" w:hAnsi="Times New Roman" w:eastAsia="仿宋_GB2312"/>
                <w:sz w:val="24"/>
                <w:szCs w:val="24"/>
                <w:highlight w:val="none"/>
              </w:rPr>
            </w:pPr>
            <w:r>
              <w:rPr>
                <w:rFonts w:hint="eastAsia" w:ascii="Times New Roman" w:hAnsi="Times New Roman"/>
                <w:sz w:val="24"/>
                <w:szCs w:val="24"/>
                <w:highlight w:val="none"/>
                <w:lang w:val="en-US" w:eastAsia="zh-CN"/>
              </w:rPr>
              <w:t>单位</w:t>
            </w:r>
            <w:r>
              <w:rPr>
                <w:rFonts w:hint="eastAsia" w:ascii="Times New Roman" w:hAnsi="Times New Roman" w:eastAsia="仿宋_GB2312"/>
                <w:sz w:val="24"/>
                <w:szCs w:val="24"/>
                <w:highlight w:val="none"/>
              </w:rPr>
              <w:t>简介</w:t>
            </w:r>
          </w:p>
        </w:tc>
        <w:tc>
          <w:tcPr>
            <w:tcW w:w="8473" w:type="dxa"/>
            <w:gridSpan w:val="9"/>
          </w:tcPr>
          <w:p>
            <w:pPr>
              <w:pStyle w:val="8"/>
              <w:keepNext w:val="0"/>
              <w:keepLines w:val="0"/>
              <w:pageBreakBefore w:val="0"/>
              <w:kinsoku/>
              <w:wordWrap/>
              <w:overflowPunct/>
              <w:topLinePunct w:val="0"/>
              <w:bidi w:val="0"/>
              <w:adjustRightInd/>
              <w:spacing w:after="0" w:line="240" w:lineRule="auto"/>
              <w:ind w:firstLine="0" w:firstLineChars="0"/>
              <w:textAlignment w:val="auto"/>
              <w:rPr>
                <w:rFonts w:ascii="Times New Roman" w:hAnsi="Times New Roman"/>
                <w:sz w:val="24"/>
                <w:szCs w:val="24"/>
                <w:highlight w:val="none"/>
              </w:rPr>
            </w:pPr>
            <w:r>
              <w:rPr>
                <w:rFonts w:hint="eastAsia" w:ascii="Times New Roman" w:hAnsi="Times New Roman" w:eastAsia="楷体"/>
                <w:color w:val="000000"/>
                <w:kern w:val="0"/>
                <w:sz w:val="24"/>
                <w:szCs w:val="24"/>
                <w:highlight w:val="none"/>
              </w:rPr>
              <w:t>服务商主营业务、服务领域、核心技术产品等基本情况介绍（不超过</w:t>
            </w:r>
            <w:r>
              <w:rPr>
                <w:rFonts w:ascii="Times New Roman" w:hAnsi="Times New Roman" w:eastAsia="楷体"/>
                <w:color w:val="000000"/>
                <w:kern w:val="0"/>
                <w:sz w:val="24"/>
                <w:szCs w:val="24"/>
                <w:highlight w:val="none"/>
              </w:rPr>
              <w:t>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3" w:type="dxa"/>
            <w:gridSpan w:val="2"/>
            <w:shd w:val="clear" w:color="auto" w:fill="auto"/>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ascii="Times New Roman" w:hAnsi="Times New Roman" w:eastAsia="仿宋_GB2312" w:cs="Times New Roman"/>
                <w:kern w:val="2"/>
                <w:sz w:val="24"/>
                <w:szCs w:val="24"/>
                <w:highlight w:val="none"/>
                <w:lang w:val="en-US" w:eastAsia="zh-CN" w:bidi="ar-SA"/>
              </w:rPr>
            </w:pPr>
            <w:r>
              <w:rPr>
                <w:rFonts w:hint="eastAsia" w:ascii="Times New Roman" w:hAnsi="Times New Roman" w:eastAsia="仿宋_GB2312"/>
                <w:sz w:val="24"/>
                <w:szCs w:val="24"/>
                <w:highlight w:val="none"/>
              </w:rPr>
              <w:t>地址</w:t>
            </w:r>
          </w:p>
        </w:tc>
        <w:tc>
          <w:tcPr>
            <w:tcW w:w="3465" w:type="dxa"/>
            <w:gridSpan w:val="6"/>
            <w:shd w:val="clear" w:color="auto" w:fill="auto"/>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cs="Times New Roman"/>
                <w:kern w:val="2"/>
                <w:sz w:val="24"/>
                <w:szCs w:val="24"/>
                <w:highlight w:val="none"/>
                <w:lang w:val="en-US" w:eastAsia="zh-CN" w:bidi="ar-SA"/>
              </w:rPr>
            </w:pPr>
            <w:r>
              <w:rPr>
                <w:rFonts w:ascii="Times New Roman" w:hAnsi="Times New Roman" w:eastAsia="仿宋_GB2312"/>
                <w:sz w:val="24"/>
                <w:szCs w:val="24"/>
                <w:highlight w:val="none"/>
                <w:u w:val="single"/>
              </w:rPr>
              <w:t xml:space="preserve">           </w:t>
            </w:r>
            <w:r>
              <w:rPr>
                <w:rFonts w:hint="default" w:ascii="Times New Roman" w:hAnsi="Times New Roman" w:eastAsia="楷体"/>
                <w:color w:val="000000"/>
                <w:sz w:val="24"/>
                <w:szCs w:val="24"/>
                <w:highlight w:val="none"/>
              </w:rPr>
              <w:t>省</w:t>
            </w:r>
            <w:r>
              <w:rPr>
                <w:rFonts w:ascii="Times New Roman" w:hAnsi="Times New Roman" w:eastAsia="仿宋_GB2312"/>
                <w:sz w:val="24"/>
                <w:szCs w:val="24"/>
                <w:highlight w:val="none"/>
                <w:u w:val="single"/>
              </w:rPr>
              <w:t xml:space="preserve">            </w:t>
            </w:r>
            <w:r>
              <w:rPr>
                <w:rFonts w:hint="default" w:ascii="Times New Roman" w:hAnsi="Times New Roman" w:eastAsia="楷体"/>
                <w:color w:val="000000"/>
                <w:sz w:val="24"/>
                <w:szCs w:val="24"/>
                <w:highlight w:val="none"/>
              </w:rPr>
              <w:t>市</w:t>
            </w:r>
            <w:r>
              <w:rPr>
                <w:rFonts w:ascii="Times New Roman" w:hAnsi="Times New Roman" w:eastAsia="楷体"/>
                <w:color w:val="000000"/>
                <w:sz w:val="24"/>
                <w:szCs w:val="24"/>
                <w:highlight w:val="none"/>
              </w:rPr>
              <w:t>/</w:t>
            </w:r>
            <w:r>
              <w:rPr>
                <w:rFonts w:hint="default" w:ascii="Times New Roman" w:hAnsi="Times New Roman" w:eastAsia="楷体"/>
                <w:color w:val="000000"/>
                <w:sz w:val="24"/>
                <w:szCs w:val="24"/>
                <w:highlight w:val="none"/>
              </w:rPr>
              <w:t>区</w:t>
            </w:r>
            <w:r>
              <w:rPr>
                <w:rFonts w:ascii="Times New Roman" w:hAnsi="Times New Roman" w:eastAsia="仿宋_GB2312"/>
                <w:sz w:val="24"/>
                <w:szCs w:val="24"/>
                <w:highlight w:val="none"/>
                <w:u w:val="single"/>
              </w:rPr>
              <w:t xml:space="preserve">               </w:t>
            </w:r>
          </w:p>
        </w:tc>
        <w:tc>
          <w:tcPr>
            <w:tcW w:w="2263" w:type="dxa"/>
            <w:gridSpan w:val="2"/>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ascii="Times New Roman" w:hAnsi="Times New Roman" w:eastAsia="仿宋_GB2312"/>
                <w:sz w:val="24"/>
                <w:szCs w:val="24"/>
                <w:highlight w:val="none"/>
              </w:rPr>
            </w:pPr>
            <w:r>
              <w:rPr>
                <w:rFonts w:hint="eastAsia" w:ascii="Times New Roman" w:hAnsi="Times New Roman"/>
                <w:sz w:val="24"/>
                <w:szCs w:val="24"/>
                <w:highlight w:val="none"/>
                <w:lang w:val="en-US" w:eastAsia="zh-CN"/>
              </w:rPr>
              <w:t>企业</w:t>
            </w:r>
            <w:r>
              <w:rPr>
                <w:rFonts w:hint="eastAsia" w:ascii="Times New Roman" w:hAnsi="Times New Roman" w:eastAsia="仿宋_GB2312"/>
                <w:sz w:val="24"/>
                <w:szCs w:val="24"/>
                <w:highlight w:val="none"/>
              </w:rPr>
              <w:t>规模</w:t>
            </w:r>
          </w:p>
        </w:tc>
        <w:tc>
          <w:tcPr>
            <w:tcW w:w="2745" w:type="dxa"/>
            <w:vAlign w:val="center"/>
          </w:tcPr>
          <w:p>
            <w:pPr>
              <w:keepNext w:val="0"/>
              <w:keepLines w:val="0"/>
              <w:pageBreakBefore w:val="0"/>
              <w:widowControl/>
              <w:kinsoku/>
              <w:wordWrap/>
              <w:overflowPunct/>
              <w:topLinePunct w:val="0"/>
              <w:bidi w:val="0"/>
              <w:adjustRightInd/>
              <w:snapToGrid/>
              <w:spacing w:line="240" w:lineRule="auto"/>
              <w:ind w:firstLine="0" w:firstLineChars="0"/>
              <w:textAlignment w:val="auto"/>
              <w:rPr>
                <w:rFonts w:ascii="Times New Roman" w:hAnsi="Times New Roman" w:eastAsia="楷体"/>
                <w:color w:val="000000"/>
                <w:sz w:val="24"/>
                <w:szCs w:val="24"/>
                <w:highlight w:val="none"/>
              </w:rPr>
            </w:pP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大型</w:t>
            </w:r>
            <w:r>
              <w:rPr>
                <w:rFonts w:ascii="Times New Roman" w:hAnsi="Times New Roman" w:eastAsia="楷体"/>
                <w:color w:val="0000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中型</w:t>
            </w:r>
            <w:r>
              <w:rPr>
                <w:rFonts w:ascii="Times New Roman" w:hAnsi="Times New Roman" w:eastAsia="楷体"/>
                <w:color w:val="000000"/>
                <w:sz w:val="24"/>
                <w:szCs w:val="24"/>
                <w:highlight w:val="none"/>
              </w:rPr>
              <w:t xml:space="preserve"> </w:t>
            </w:r>
            <w:r>
              <w:rPr>
                <w:rFonts w:hint="eastAsia" w:ascii="Times New Roman" w:hAnsi="Times New Roman" w:eastAsia="楷体"/>
                <w:color w:val="000000"/>
                <w:sz w:val="24"/>
                <w:szCs w:val="24"/>
                <w:highlight w:val="none"/>
                <w:lang w:eastAsia="zh-CN"/>
              </w:rPr>
              <w:t>□</w:t>
            </w:r>
            <w:r>
              <w:rPr>
                <w:rFonts w:hint="default" w:ascii="Times New Roman" w:hAnsi="Times New Roman" w:eastAsia="楷体"/>
                <w:color w:val="000000"/>
                <w:sz w:val="24"/>
                <w:szCs w:val="24"/>
                <w:highlight w:val="none"/>
              </w:rPr>
              <w:t>小微</w:t>
            </w:r>
            <w:r>
              <w:rPr>
                <w:rFonts w:ascii="Times New Roman" w:hAnsi="Times New Roman" w:eastAsia="楷体"/>
                <w:color w:val="000000"/>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443" w:type="dxa"/>
            <w:gridSpan w:val="2"/>
            <w:vMerge w:val="restart"/>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联系人</w:t>
            </w:r>
          </w:p>
        </w:tc>
        <w:tc>
          <w:tcPr>
            <w:tcW w:w="763" w:type="dxa"/>
            <w:gridSpan w:val="2"/>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姓名</w:t>
            </w:r>
          </w:p>
        </w:tc>
        <w:tc>
          <w:tcPr>
            <w:tcW w:w="2702" w:type="dxa"/>
            <w:gridSpan w:val="4"/>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p>
        </w:tc>
        <w:tc>
          <w:tcPr>
            <w:tcW w:w="2263" w:type="dxa"/>
            <w:gridSpan w:val="2"/>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电话</w:t>
            </w:r>
          </w:p>
        </w:tc>
        <w:tc>
          <w:tcPr>
            <w:tcW w:w="2745" w:type="dxa"/>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443" w:type="dxa"/>
            <w:gridSpan w:val="2"/>
            <w:vMerge w:val="continue"/>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ascii="Times New Roman" w:hAnsi="Times New Roman" w:eastAsia="仿宋_GB2312"/>
                <w:sz w:val="24"/>
                <w:szCs w:val="24"/>
                <w:highlight w:val="none"/>
              </w:rPr>
            </w:pPr>
          </w:p>
        </w:tc>
        <w:tc>
          <w:tcPr>
            <w:tcW w:w="763" w:type="dxa"/>
            <w:gridSpan w:val="2"/>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职务</w:t>
            </w:r>
          </w:p>
        </w:tc>
        <w:tc>
          <w:tcPr>
            <w:tcW w:w="2702" w:type="dxa"/>
            <w:gridSpan w:val="4"/>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p>
        </w:tc>
        <w:tc>
          <w:tcPr>
            <w:tcW w:w="2263" w:type="dxa"/>
            <w:gridSpan w:val="2"/>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ascii="Times New Roman" w:hAnsi="Times New Roman" w:eastAsia="仿宋_GB2312"/>
                <w:sz w:val="24"/>
                <w:szCs w:val="24"/>
                <w:highlight w:val="none"/>
              </w:rPr>
            </w:pPr>
            <w:r>
              <w:rPr>
                <w:rFonts w:ascii="Times New Roman" w:hAnsi="Times New Roman" w:eastAsia="仿宋_GB2312"/>
                <w:sz w:val="24"/>
                <w:szCs w:val="24"/>
                <w:highlight w:val="none"/>
              </w:rPr>
              <w:t>E-mail</w:t>
            </w:r>
          </w:p>
        </w:tc>
        <w:tc>
          <w:tcPr>
            <w:tcW w:w="2745" w:type="dxa"/>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6" w:type="dxa"/>
            <w:gridSpan w:val="4"/>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近三年平均主营业务收入（万元）</w:t>
            </w:r>
          </w:p>
        </w:tc>
        <w:tc>
          <w:tcPr>
            <w:tcW w:w="2702" w:type="dxa"/>
            <w:gridSpan w:val="4"/>
            <w:vAlign w:val="center"/>
          </w:tcPr>
          <w:p>
            <w:pPr>
              <w:pStyle w:val="8"/>
              <w:keepNext w:val="0"/>
              <w:keepLines w:val="0"/>
              <w:pageBreakBefore w:val="0"/>
              <w:kinsoku/>
              <w:wordWrap/>
              <w:overflowPunct/>
              <w:topLinePunct w:val="0"/>
              <w:bidi w:val="0"/>
              <w:adjustRightInd/>
              <w:spacing w:after="0" w:line="240" w:lineRule="auto"/>
              <w:ind w:firstLine="0" w:firstLineChars="0"/>
              <w:textAlignment w:val="auto"/>
              <w:rPr>
                <w:rFonts w:ascii="Times New Roman" w:hAnsi="Times New Roman" w:eastAsia="仿宋_GB2312"/>
                <w:sz w:val="24"/>
                <w:szCs w:val="24"/>
                <w:highlight w:val="none"/>
              </w:rPr>
            </w:pPr>
          </w:p>
        </w:tc>
        <w:tc>
          <w:tcPr>
            <w:tcW w:w="2263" w:type="dxa"/>
            <w:gridSpan w:val="2"/>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近三年企业毛利润平均增长率（%）</w:t>
            </w:r>
          </w:p>
        </w:tc>
        <w:tc>
          <w:tcPr>
            <w:tcW w:w="2745" w:type="dxa"/>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206" w:type="dxa"/>
            <w:gridSpan w:val="4"/>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hint="default" w:ascii="Times New Roman" w:hAnsi="Times New Roman" w:eastAsia="仿宋_GB2312"/>
                <w:sz w:val="24"/>
                <w:szCs w:val="24"/>
                <w:highlight w:val="none"/>
                <w:lang w:val="en-US" w:eastAsia="zh-CN"/>
              </w:rPr>
            </w:pPr>
            <w:r>
              <w:rPr>
                <w:rFonts w:hint="eastAsia" w:ascii="Times New Roman" w:hAnsi="Times New Roman" w:eastAsia="仿宋_GB2312"/>
                <w:sz w:val="24"/>
                <w:szCs w:val="24"/>
                <w:highlight w:val="none"/>
              </w:rPr>
              <w:t>员工人数</w:t>
            </w:r>
            <w:r>
              <w:rPr>
                <w:rFonts w:hint="eastAsia" w:ascii="Times New Roman" w:hAnsi="Times New Roman"/>
                <w:sz w:val="24"/>
                <w:szCs w:val="24"/>
                <w:highlight w:val="none"/>
                <w:lang w:eastAsia="zh-CN"/>
              </w:rPr>
              <w:t>（</w:t>
            </w:r>
            <w:r>
              <w:rPr>
                <w:rFonts w:hint="eastAsia" w:ascii="Times New Roman" w:hAnsi="Times New Roman"/>
                <w:sz w:val="24"/>
                <w:szCs w:val="24"/>
                <w:highlight w:val="none"/>
                <w:lang w:val="en-US" w:eastAsia="zh-CN"/>
              </w:rPr>
              <w:t>人）</w:t>
            </w:r>
          </w:p>
        </w:tc>
        <w:tc>
          <w:tcPr>
            <w:tcW w:w="2702" w:type="dxa"/>
            <w:gridSpan w:val="4"/>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p>
        </w:tc>
        <w:tc>
          <w:tcPr>
            <w:tcW w:w="2263" w:type="dxa"/>
            <w:gridSpan w:val="2"/>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hint="eastAsia" w:ascii="Times New Roman" w:hAnsi="Times New Roman" w:eastAsia="仿宋_GB2312"/>
                <w:sz w:val="24"/>
                <w:szCs w:val="24"/>
                <w:highlight w:val="none"/>
              </w:rPr>
            </w:pPr>
            <w:r>
              <w:rPr>
                <w:rFonts w:hint="eastAsia" w:ascii="Times New Roman" w:hAnsi="Times New Roman" w:eastAsia="仿宋_GB2312"/>
                <w:sz w:val="24"/>
                <w:szCs w:val="24"/>
                <w:highlight w:val="none"/>
              </w:rPr>
              <w:t>研发人员数量</w:t>
            </w:r>
            <w:r>
              <w:rPr>
                <w:rFonts w:hint="eastAsia" w:ascii="Times New Roman" w:hAnsi="Times New Roman"/>
                <w:sz w:val="24"/>
                <w:szCs w:val="24"/>
                <w:highlight w:val="none"/>
                <w:lang w:eastAsia="zh-CN"/>
              </w:rPr>
              <w:t>（</w:t>
            </w:r>
            <w:r>
              <w:rPr>
                <w:rFonts w:hint="eastAsia" w:ascii="Times New Roman" w:hAnsi="Times New Roman"/>
                <w:sz w:val="24"/>
                <w:szCs w:val="24"/>
                <w:highlight w:val="none"/>
                <w:lang w:val="en-US" w:eastAsia="zh-CN"/>
              </w:rPr>
              <w:t>人）</w:t>
            </w:r>
          </w:p>
        </w:tc>
        <w:tc>
          <w:tcPr>
            <w:tcW w:w="2745" w:type="dxa"/>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ascii="Times New Roman" w:hAnsi="Times New Roman" w:eastAsia="仿宋_GB231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916" w:type="dxa"/>
            <w:gridSpan w:val="11"/>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hint="default" w:ascii="Times New Roman" w:hAnsi="Times New Roman" w:eastAsia="楷体" w:cs="Times New Roman"/>
                <w:kern w:val="2"/>
                <w:sz w:val="24"/>
                <w:szCs w:val="24"/>
                <w:highlight w:val="none"/>
                <w:lang w:val="en-US" w:eastAsia="zh-CN" w:bidi="ar-SA"/>
              </w:rPr>
            </w:pPr>
            <w:r>
              <w:rPr>
                <w:rFonts w:hint="eastAsia" w:ascii="Times New Roman" w:hAnsi="Times New Roman" w:eastAsia="楷体"/>
                <w:sz w:val="24"/>
                <w:highlight w:val="none"/>
              </w:rPr>
              <w:t>（</w:t>
            </w:r>
            <w:r>
              <w:rPr>
                <w:rFonts w:hint="eastAsia" w:ascii="Times New Roman" w:hAnsi="Times New Roman" w:eastAsia="楷体"/>
                <w:sz w:val="24"/>
                <w:highlight w:val="none"/>
                <w:lang w:val="en-US" w:eastAsia="zh-CN"/>
              </w:rPr>
              <w:t>以下“</w:t>
            </w:r>
            <w:r>
              <w:rPr>
                <w:rFonts w:hint="eastAsia" w:ascii="Times New Roman" w:hAnsi="Times New Roman" w:eastAsia="楷体" w:cs="Times New Roman"/>
                <w:kern w:val="2"/>
                <w:sz w:val="24"/>
                <w:szCs w:val="24"/>
                <w:highlight w:val="none"/>
                <w:lang w:val="en-US" w:eastAsia="zh-CN" w:bidi="ar-SA"/>
              </w:rPr>
              <w:t>创新链、产业链、人才链和资金链</w:t>
            </w:r>
            <w:r>
              <w:rPr>
                <w:rFonts w:hint="eastAsia" w:ascii="Times New Roman" w:hAnsi="Times New Roman" w:eastAsia="楷体"/>
                <w:sz w:val="24"/>
                <w:highlight w:val="none"/>
                <w:lang w:val="en-US" w:eastAsia="zh-CN"/>
              </w:rPr>
              <w:t>”</w:t>
            </w:r>
            <w:r>
              <w:rPr>
                <w:rFonts w:hint="eastAsia" w:ascii="Times New Roman" w:hAnsi="Times New Roman" w:eastAsia="楷体"/>
                <w:sz w:val="24"/>
                <w:highlight w:val="none"/>
              </w:rPr>
              <w:t>至少</w:t>
            </w:r>
            <w:r>
              <w:rPr>
                <w:rFonts w:hint="eastAsia" w:ascii="Times New Roman" w:hAnsi="Times New Roman" w:eastAsia="楷体"/>
                <w:sz w:val="24"/>
                <w:highlight w:val="none"/>
                <w:lang w:val="en-US" w:eastAsia="zh-CN"/>
              </w:rPr>
              <w:t>勾选</w:t>
            </w:r>
            <w:r>
              <w:rPr>
                <w:rFonts w:hint="eastAsia" w:ascii="Times New Roman" w:hAnsi="Times New Roman" w:eastAsia="楷体"/>
                <w:sz w:val="24"/>
                <w:highlight w:val="none"/>
              </w:rPr>
              <w:t>一项</w:t>
            </w:r>
            <w:r>
              <w:rPr>
                <w:rFonts w:hint="eastAsia" w:ascii="Times New Roman" w:hAnsi="Times New Roman" w:eastAsia="楷体"/>
                <w:sz w:val="24"/>
                <w:highlight w:val="none"/>
                <w:lang w:val="en-US" w:eastAsia="zh-CN"/>
              </w:rPr>
              <w:t>并填写相关信息</w:t>
            </w:r>
            <w:r>
              <w:rPr>
                <w:rFonts w:hint="eastAsia" w:ascii="Times New Roman" w:hAnsi="Times New Roman" w:eastAsia="楷体"/>
                <w:sz w:val="24"/>
                <w:highlight w:val="none"/>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45" w:type="dxa"/>
            <w:vMerge w:val="restart"/>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default" w:ascii="Times New Roman" w:hAnsi="Times New Roman" w:eastAsia="仿宋_GB2312"/>
                <w:sz w:val="24"/>
                <w:szCs w:val="24"/>
                <w:highlight w:val="none"/>
                <w:lang w:val="en-US" w:eastAsia="zh-CN"/>
              </w:rPr>
            </w:pPr>
            <w:r>
              <w:rPr>
                <w:rFonts w:hint="eastAsia" w:ascii="Times New Roman" w:hAnsi="Times New Roman"/>
                <w:sz w:val="24"/>
                <w:szCs w:val="24"/>
                <w:highlight w:val="none"/>
                <w:lang w:val="en-US" w:eastAsia="zh-CN"/>
              </w:rPr>
              <w:t>融合“创新链”</w:t>
            </w:r>
          </w:p>
        </w:tc>
        <w:tc>
          <w:tcPr>
            <w:tcW w:w="961" w:type="dxa"/>
            <w:gridSpan w:val="3"/>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default" w:ascii="Times New Roman" w:hAnsi="Times New Roman" w:eastAsia="仿宋_GB2312"/>
                <w:sz w:val="24"/>
                <w:szCs w:val="24"/>
                <w:highlight w:val="none"/>
                <w:lang w:val="en-US" w:eastAsia="zh-CN"/>
              </w:rPr>
            </w:pPr>
            <w:r>
              <w:rPr>
                <w:rFonts w:hint="eastAsia" w:ascii="Times New Roman" w:hAnsi="Times New Roman"/>
                <w:sz w:val="24"/>
                <w:szCs w:val="24"/>
                <w:highlight w:val="none"/>
                <w:lang w:val="en-US" w:eastAsia="zh-CN"/>
              </w:rPr>
              <w:t>连数据</w:t>
            </w:r>
          </w:p>
        </w:tc>
        <w:tc>
          <w:tcPr>
            <w:tcW w:w="7710" w:type="dxa"/>
            <w:gridSpan w:val="7"/>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hint="eastAsia" w:ascii="Times New Roman" w:hAnsi="Times New Roman" w:eastAsia="楷体" w:cs="Times New Roman"/>
                <w:kern w:val="2"/>
                <w:sz w:val="24"/>
                <w:szCs w:val="24"/>
                <w:highlight w:val="none"/>
                <w:lang w:val="en-US" w:eastAsia="zh-CN" w:bidi="ar-SA"/>
              </w:rPr>
            </w:pPr>
            <w:r>
              <w:rPr>
                <w:rFonts w:hint="eastAsia" w:ascii="Times New Roman" w:hAnsi="Times New Roman" w:eastAsia="楷体" w:cs="Times New Roman"/>
                <w:kern w:val="2"/>
                <w:sz w:val="24"/>
                <w:szCs w:val="24"/>
                <w:highlight w:val="none"/>
                <w:lang w:val="en-US" w:eastAsia="zh-CN" w:bidi="ar-SA"/>
              </w:rPr>
              <w:t>□总量：</w:t>
            </w:r>
            <w:r>
              <w:rPr>
                <w:rFonts w:hint="eastAsia" w:ascii="Times New Roman" w:hAnsi="Times New Roman" w:eastAsia="楷体" w:cs="Times New Roman"/>
                <w:kern w:val="2"/>
                <w:sz w:val="24"/>
                <w:szCs w:val="24"/>
                <w:highlight w:val="none"/>
                <w:u w:val="none"/>
                <w:lang w:val="en-US" w:eastAsia="zh-CN" w:bidi="ar-SA"/>
              </w:rPr>
              <w:t>包含</w:t>
            </w:r>
            <w:r>
              <w:rPr>
                <w:rFonts w:hint="eastAsia" w:ascii="Times New Roman" w:hAnsi="Times New Roman" w:eastAsia="楷体" w:cs="Times New Roman"/>
                <w:kern w:val="2"/>
                <w:sz w:val="24"/>
                <w:szCs w:val="24"/>
                <w:highlight w:val="none"/>
                <w:lang w:val="en-US" w:eastAsia="zh-CN" w:bidi="ar-SA"/>
              </w:rPr>
              <w:t>数据集_______（个），数据量_____________（TB），</w:t>
            </w:r>
          </w:p>
          <w:p>
            <w:pPr>
              <w:keepNext w:val="0"/>
              <w:keepLines w:val="0"/>
              <w:pageBreakBefore w:val="0"/>
              <w:kinsoku/>
              <w:wordWrap/>
              <w:overflowPunct/>
              <w:topLinePunct w:val="0"/>
              <w:bidi w:val="0"/>
              <w:adjustRightInd/>
              <w:snapToGrid w:val="0"/>
              <w:spacing w:line="240" w:lineRule="auto"/>
              <w:ind w:firstLine="0" w:firstLineChars="0"/>
              <w:textAlignment w:val="auto"/>
            </w:pPr>
            <w:r>
              <w:rPr>
                <w:rFonts w:hint="eastAsia" w:ascii="Times New Roman" w:hAnsi="Times New Roman" w:eastAsia="楷体" w:cs="Times New Roman"/>
                <w:kern w:val="2"/>
                <w:sz w:val="24"/>
                <w:szCs w:val="24"/>
                <w:highlight w:val="none"/>
                <w:lang w:val="en-US" w:eastAsia="zh-CN" w:bidi="ar-SA"/>
              </w:rPr>
              <w:t>API接口_____________（个）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5" w:type="dxa"/>
            <w:vMerge w:val="continue"/>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961" w:type="dxa"/>
            <w:gridSpan w:val="3"/>
            <w:vMerge w:val="restart"/>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r>
              <w:rPr>
                <w:rFonts w:hint="eastAsia" w:ascii="Times New Roman" w:hAnsi="Times New Roman"/>
                <w:sz w:val="24"/>
                <w:szCs w:val="24"/>
                <w:highlight w:val="none"/>
                <w:lang w:val="en-US" w:eastAsia="zh-CN"/>
              </w:rPr>
              <w:t>连模型</w:t>
            </w:r>
          </w:p>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default" w:ascii="Times New Roman" w:hAnsi="Times New Roman"/>
                <w:sz w:val="24"/>
                <w:szCs w:val="24"/>
                <w:highlight w:val="none"/>
                <w:lang w:val="en-US" w:eastAsia="zh-CN"/>
              </w:rPr>
            </w:pPr>
          </w:p>
        </w:tc>
        <w:tc>
          <w:tcPr>
            <w:tcW w:w="7710" w:type="dxa"/>
            <w:gridSpan w:val="7"/>
            <w:tcBorders>
              <w:bottom w:val="single" w:color="auto" w:sz="4" w:space="0"/>
            </w:tcBorders>
            <w:vAlign w:val="center"/>
          </w:tcPr>
          <w:p>
            <w:pPr>
              <w:ind w:firstLineChars="0"/>
              <w:rPr>
                <w:rFonts w:hint="eastAsia" w:ascii="Times New Roman" w:hAnsi="Times New Roman" w:eastAsia="楷体"/>
                <w:sz w:val="24"/>
                <w:highlight w:val="none"/>
                <w:lang w:eastAsia="zh-CN"/>
              </w:rPr>
            </w:pPr>
            <w:r>
              <w:rPr>
                <w:rFonts w:hint="eastAsia" w:ascii="Times New Roman" w:hAnsi="Times New Roman" w:eastAsia="楷体" w:cs="Times New Roman"/>
                <w:kern w:val="2"/>
                <w:sz w:val="24"/>
                <w:szCs w:val="24"/>
                <w:highlight w:val="none"/>
                <w:lang w:val="en-US" w:eastAsia="zh-CN" w:bidi="ar-SA"/>
              </w:rPr>
              <w:t>□总量：_____________（个）模型</w:t>
            </w:r>
            <w:r>
              <w:rPr>
                <w:rFonts w:hint="eastAsia" w:ascii="Times New Roman" w:hAnsi="Times New Roman" w:eastAsia="楷体" w:cs="Times New Roman"/>
                <w:kern w:val="2"/>
                <w:sz w:val="24"/>
                <w:szCs w:val="24"/>
                <w:highlight w:val="none"/>
                <w:lang w:val="en-US" w:eastAsia="zh-CN" w:bidi="ar-SA"/>
              </w:rPr>
              <w:br w:type="textWrapping"/>
            </w:r>
            <w:r>
              <w:rPr>
                <w:rFonts w:hint="eastAsia" w:ascii="Times New Roman" w:hAnsi="Times New Roman" w:eastAsia="楷体"/>
                <w:sz w:val="24"/>
                <w:highlight w:val="none"/>
                <w:lang w:val="en-US" w:eastAsia="zh-CN"/>
              </w:rPr>
              <w:t>按模型类型划分（勾选），并填写累计数量</w:t>
            </w:r>
            <w:r>
              <w:rPr>
                <w:rFonts w:hint="eastAsia" w:ascii="Times New Roman" w:hAnsi="Times New Roman" w:eastAsia="楷体"/>
                <w:sz w:val="24"/>
                <w:highlight w:val="none"/>
                <w:lang w:eastAsia="zh-CN"/>
              </w:rPr>
              <w:t>：</w:t>
            </w:r>
          </w:p>
          <w:p>
            <w:pPr>
              <w:keepNext w:val="0"/>
              <w:keepLines w:val="0"/>
              <w:pageBreakBefore w:val="0"/>
              <w:kinsoku/>
              <w:wordWrap/>
              <w:overflowPunct/>
              <w:topLinePunct w:val="0"/>
              <w:bidi w:val="0"/>
              <w:adjustRightInd/>
              <w:snapToGrid/>
              <w:spacing w:line="240" w:lineRule="auto"/>
              <w:ind w:left="0" w:leftChars="0" w:firstLine="0" w:firstLineChars="0"/>
              <w:textAlignment w:val="auto"/>
              <w:rPr>
                <w:rFonts w:hint="eastAsia" w:ascii="Times New Roman" w:hAnsi="Times New Roman" w:eastAsia="楷体" w:cs="Times New Roman"/>
                <w:kern w:val="2"/>
                <w:sz w:val="24"/>
                <w:szCs w:val="24"/>
                <w:highlight w:val="none"/>
                <w:lang w:val="en-US" w:eastAsia="zh-CN" w:bidi="ar-SA"/>
              </w:rPr>
            </w:pPr>
            <w:r>
              <w:rPr>
                <w:rFonts w:hint="eastAsia" w:ascii="Times New Roman" w:hAnsi="Times New Roman" w:eastAsia="楷体"/>
                <w:sz w:val="24"/>
                <w:highlight w:val="none"/>
                <w:lang w:eastAsia="zh-CN"/>
              </w:rPr>
              <w:t>□</w:t>
            </w:r>
            <w:r>
              <w:rPr>
                <w:rFonts w:hint="eastAsia" w:ascii="Times New Roman" w:hAnsi="Times New Roman" w:eastAsia="楷体"/>
                <w:sz w:val="24"/>
                <w:highlight w:val="none"/>
                <w:lang w:val="en-US" w:eastAsia="zh-CN"/>
              </w:rPr>
              <w:t>行业</w:t>
            </w:r>
            <w:r>
              <w:rPr>
                <w:rFonts w:hint="eastAsia" w:ascii="Times New Roman" w:hAnsi="Times New Roman" w:eastAsia="楷体"/>
                <w:color w:val="000000"/>
                <w:sz w:val="24"/>
                <w:szCs w:val="24"/>
                <w:highlight w:val="none"/>
                <w:lang w:val="en-US" w:eastAsia="zh-CN"/>
              </w:rPr>
              <w:t>机理模型，</w:t>
            </w:r>
            <w:r>
              <w:rPr>
                <w:rFonts w:hint="eastAsia" w:ascii="Times New Roman" w:hAnsi="Times New Roman" w:eastAsia="楷体" w:cs="Times New Roman"/>
                <w:kern w:val="2"/>
                <w:sz w:val="24"/>
                <w:szCs w:val="24"/>
                <w:highlight w:val="none"/>
                <w:lang w:val="en-US" w:eastAsia="zh-CN" w:bidi="ar-SA"/>
              </w:rPr>
              <w:t>_______（个）</w:t>
            </w:r>
            <w:r>
              <w:rPr>
                <w:rFonts w:hint="eastAsia" w:ascii="Times New Roman" w:hAnsi="Times New Roman" w:eastAsia="楷体"/>
                <w:color w:val="000000"/>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研发仿真模型，</w:t>
            </w:r>
            <w:r>
              <w:rPr>
                <w:rFonts w:hint="eastAsia" w:ascii="Times New Roman" w:hAnsi="Times New Roman" w:eastAsia="楷体" w:cs="Times New Roman"/>
                <w:kern w:val="2"/>
                <w:sz w:val="24"/>
                <w:szCs w:val="24"/>
                <w:highlight w:val="none"/>
                <w:lang w:val="en-US" w:eastAsia="zh-CN" w:bidi="ar-SA"/>
              </w:rPr>
              <w:t>_______（个）</w:t>
            </w:r>
          </w:p>
          <w:p>
            <w:pPr>
              <w:keepNext w:val="0"/>
              <w:keepLines w:val="0"/>
              <w:pageBreakBefore w:val="0"/>
              <w:kinsoku/>
              <w:wordWrap/>
              <w:overflowPunct/>
              <w:topLinePunct w:val="0"/>
              <w:bidi w:val="0"/>
              <w:adjustRightInd/>
              <w:snapToGrid/>
              <w:spacing w:line="240" w:lineRule="auto"/>
              <w:ind w:left="0" w:leftChars="0" w:firstLine="0" w:firstLineChars="0"/>
              <w:textAlignment w:val="auto"/>
              <w:rPr>
                <w:rFonts w:hint="eastAsia" w:ascii="Times New Roman" w:hAnsi="Times New Roman" w:eastAsia="楷体" w:cs="Times New Roman"/>
                <w:kern w:val="2"/>
                <w:sz w:val="24"/>
                <w:szCs w:val="24"/>
                <w:highlight w:val="none"/>
                <w:lang w:val="en-US" w:eastAsia="zh-CN" w:bidi="ar-SA"/>
              </w:rPr>
            </w:pP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数据算法模型，</w:t>
            </w:r>
            <w:r>
              <w:rPr>
                <w:rFonts w:hint="eastAsia" w:ascii="Times New Roman" w:hAnsi="Times New Roman" w:eastAsia="楷体" w:cs="Times New Roman"/>
                <w:kern w:val="2"/>
                <w:sz w:val="24"/>
                <w:szCs w:val="24"/>
                <w:highlight w:val="none"/>
                <w:lang w:val="en-US" w:eastAsia="zh-CN" w:bidi="ar-SA"/>
              </w:rPr>
              <w:t>_______（个）</w:t>
            </w:r>
            <w:r>
              <w:rPr>
                <w:rFonts w:hint="eastAsia" w:ascii="Times New Roman" w:hAnsi="Times New Roman" w:eastAsia="楷体"/>
                <w:color w:val="000000"/>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业务流程模型，</w:t>
            </w:r>
            <w:r>
              <w:rPr>
                <w:rFonts w:hint="eastAsia" w:ascii="Times New Roman" w:hAnsi="Times New Roman" w:eastAsia="楷体" w:cs="Times New Roman"/>
                <w:kern w:val="2"/>
                <w:sz w:val="24"/>
                <w:szCs w:val="24"/>
                <w:highlight w:val="none"/>
                <w:lang w:val="en-US" w:eastAsia="zh-CN" w:bidi="ar-SA"/>
              </w:rPr>
              <w:t>_______（个）</w:t>
            </w:r>
          </w:p>
          <w:p>
            <w:pPr>
              <w:keepNext w:val="0"/>
              <w:keepLines w:val="0"/>
              <w:pageBreakBefore w:val="0"/>
              <w:kinsoku/>
              <w:wordWrap/>
              <w:overflowPunct/>
              <w:topLinePunct w:val="0"/>
              <w:bidi w:val="0"/>
              <w:adjustRightInd/>
              <w:snapToGrid/>
              <w:spacing w:line="240" w:lineRule="auto"/>
              <w:ind w:left="0" w:leftChars="0" w:firstLine="0" w:firstLineChars="0"/>
              <w:textAlignment w:val="auto"/>
            </w:pPr>
            <w:r>
              <w:rPr>
                <w:rFonts w:hint="eastAsia" w:ascii="Times New Roman" w:hAnsi="Times New Roman" w:eastAsia="楷体"/>
                <w:sz w:val="24"/>
                <w:highlight w:val="none"/>
                <w:lang w:eastAsia="zh-CN"/>
              </w:rPr>
              <w:t>□</w:t>
            </w:r>
            <w:r>
              <w:rPr>
                <w:rFonts w:hint="eastAsia" w:ascii="Times New Roman" w:hAnsi="Times New Roman" w:eastAsia="楷体"/>
                <w:sz w:val="24"/>
                <w:highlight w:val="none"/>
                <w:lang w:val="en-US" w:eastAsia="zh-CN"/>
              </w:rPr>
              <w:t>其他</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kern w:val="2"/>
                <w:sz w:val="24"/>
                <w:szCs w:val="24"/>
                <w:highlight w:val="none"/>
                <w:lang w:val="en-US" w:eastAsia="zh-CN" w:bidi="ar-SA"/>
              </w:rPr>
              <w:t>_______（个）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5" w:type="dxa"/>
            <w:vMerge w:val="continue"/>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961" w:type="dxa"/>
            <w:gridSpan w:val="3"/>
            <w:vMerge w:val="continue"/>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7710" w:type="dxa"/>
            <w:gridSpan w:val="7"/>
            <w:tcBorders>
              <w:bottom w:val="single" w:color="auto" w:sz="4" w:space="0"/>
            </w:tcBorders>
            <w:vAlign w:val="center"/>
          </w:tcPr>
          <w:p>
            <w:pPr>
              <w:keepNext w:val="0"/>
              <w:keepLines w:val="0"/>
              <w:pageBreakBefore w:val="0"/>
              <w:kinsoku/>
              <w:wordWrap/>
              <w:overflowPunct/>
              <w:topLinePunct w:val="0"/>
              <w:bidi w:val="0"/>
              <w:adjustRightInd/>
              <w:snapToGrid/>
              <w:spacing w:line="240" w:lineRule="auto"/>
              <w:ind w:left="0" w:leftChars="0" w:firstLine="0" w:firstLineChars="0"/>
              <w:textAlignment w:val="auto"/>
              <w:rPr>
                <w:rFonts w:hint="eastAsia" w:ascii="Times New Roman" w:hAnsi="Times New Roman" w:eastAsia="楷体"/>
                <w:sz w:val="24"/>
                <w:highlight w:val="none"/>
                <w:lang w:eastAsia="zh-CN"/>
              </w:rPr>
            </w:pPr>
            <w:r>
              <w:rPr>
                <w:rFonts w:hint="eastAsia" w:ascii="Times New Roman" w:hAnsi="Times New Roman" w:eastAsia="楷体"/>
                <w:sz w:val="24"/>
                <w:highlight w:val="none"/>
                <w:lang w:val="en-US" w:eastAsia="zh-CN"/>
              </w:rPr>
              <w:t>□总量：_____________（个）工业应用</w:t>
            </w:r>
            <w:r>
              <w:rPr>
                <w:rFonts w:hint="eastAsia" w:ascii="Times New Roman" w:hAnsi="Times New Roman" w:eastAsia="楷体"/>
                <w:sz w:val="24"/>
                <w:highlight w:val="none"/>
                <w:lang w:val="en-US" w:eastAsia="zh-CN"/>
              </w:rPr>
              <w:br w:type="textWrapping"/>
            </w:r>
            <w:r>
              <w:rPr>
                <w:rFonts w:hint="eastAsia" w:ascii="Times New Roman" w:hAnsi="Times New Roman" w:eastAsia="楷体"/>
                <w:sz w:val="24"/>
                <w:highlight w:val="none"/>
                <w:lang w:val="en-US" w:eastAsia="zh-CN"/>
              </w:rPr>
              <w:t>其中，□</w:t>
            </w:r>
            <w:r>
              <w:rPr>
                <w:rFonts w:hint="eastAsia" w:ascii="Times New Roman" w:hAnsi="Times New Roman" w:eastAsia="楷体"/>
                <w:sz w:val="24"/>
                <w:highlight w:val="none"/>
              </w:rPr>
              <w:t>自研工业应用</w:t>
            </w:r>
            <w:r>
              <w:rPr>
                <w:rFonts w:hint="eastAsia" w:ascii="Times New Roman" w:hAnsi="Times New Roman" w:eastAsia="楷体"/>
                <w:sz w:val="24"/>
                <w:highlight w:val="none"/>
                <w:lang w:val="en-US" w:eastAsia="zh-CN"/>
              </w:rPr>
              <w:t>数量_____________（个）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5" w:type="dxa"/>
            <w:vMerge w:val="continue"/>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961" w:type="dxa"/>
            <w:gridSpan w:val="3"/>
            <w:vMerge w:val="continue"/>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default" w:ascii="Times New Roman" w:hAnsi="Times New Roman"/>
                <w:sz w:val="24"/>
                <w:szCs w:val="24"/>
                <w:highlight w:val="none"/>
                <w:lang w:val="en-US" w:eastAsia="zh-CN"/>
              </w:rPr>
            </w:pPr>
          </w:p>
        </w:tc>
        <w:tc>
          <w:tcPr>
            <w:tcW w:w="7710" w:type="dxa"/>
            <w:gridSpan w:val="7"/>
            <w:tcBorders>
              <w:bottom w:val="single" w:color="auto" w:sz="4" w:space="0"/>
            </w:tcBorders>
            <w:vAlign w:val="center"/>
          </w:tcPr>
          <w:p>
            <w:pPr>
              <w:ind w:left="0" w:firstLine="0" w:firstLineChars="0"/>
              <w:rPr>
                <w:rFonts w:hint="eastAsia" w:ascii="Times New Roman" w:hAnsi="Times New Roman" w:eastAsia="楷体"/>
                <w:sz w:val="24"/>
                <w:highlight w:val="none"/>
                <w:lang w:val="en-US" w:eastAsia="zh-CN"/>
              </w:rPr>
            </w:pPr>
            <w:r>
              <w:rPr>
                <w:rFonts w:hint="eastAsia" w:ascii="Times New Roman" w:hAnsi="Times New Roman" w:eastAsia="楷体"/>
                <w:sz w:val="24"/>
                <w:highlight w:val="none"/>
                <w:lang w:val="en-US" w:eastAsia="zh-CN"/>
              </w:rPr>
              <w:t>□使用_______（个）大模型</w:t>
            </w:r>
          </w:p>
          <w:p>
            <w:pPr>
              <w:keepNext w:val="0"/>
              <w:keepLines w:val="0"/>
              <w:pageBreakBefore w:val="0"/>
              <w:kinsoku/>
              <w:wordWrap/>
              <w:overflowPunct/>
              <w:topLinePunct w:val="0"/>
              <w:bidi w:val="0"/>
              <w:adjustRightInd/>
              <w:snapToGrid/>
              <w:spacing w:line="240" w:lineRule="auto"/>
              <w:ind w:left="0" w:leftChars="0" w:firstLine="0" w:firstLineChars="0"/>
              <w:textAlignment w:val="auto"/>
              <w:rPr>
                <w:rFonts w:hint="eastAsia" w:ascii="Times New Roman" w:hAnsi="Times New Roman" w:eastAsia="楷体" w:cs="Times New Roman"/>
                <w:kern w:val="2"/>
                <w:sz w:val="24"/>
                <w:szCs w:val="24"/>
                <w:highlight w:val="none"/>
                <w:lang w:val="en-US" w:eastAsia="zh-CN" w:bidi="ar-SA"/>
              </w:rPr>
            </w:pPr>
            <w:r>
              <w:rPr>
                <w:rFonts w:hint="eastAsia" w:ascii="Times New Roman" w:hAnsi="Times New Roman" w:eastAsia="楷体"/>
                <w:sz w:val="24"/>
                <w:highlight w:val="none"/>
                <w:lang w:val="en-US" w:eastAsia="zh-CN"/>
              </w:rPr>
              <w:t>其中，□通用大模型____（个），□行业大模型____（个），□场景大模型____（个）。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245" w:type="dxa"/>
            <w:vMerge w:val="continue"/>
            <w:tcBorders>
              <w:bottom w:val="single" w:color="auto"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961" w:type="dxa"/>
            <w:gridSpan w:val="3"/>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r>
              <w:rPr>
                <w:rFonts w:hint="eastAsia" w:ascii="Times New Roman" w:hAnsi="Times New Roman"/>
                <w:sz w:val="24"/>
                <w:szCs w:val="24"/>
                <w:highlight w:val="none"/>
                <w:lang w:val="en-US" w:eastAsia="zh-CN"/>
              </w:rPr>
              <w:t>连平台</w:t>
            </w:r>
          </w:p>
        </w:tc>
        <w:tc>
          <w:tcPr>
            <w:tcW w:w="7710" w:type="dxa"/>
            <w:gridSpan w:val="7"/>
            <w:tcBorders>
              <w:bottom w:val="single" w:color="auto" w:sz="4" w:space="0"/>
            </w:tcBorders>
            <w:vAlign w:val="center"/>
          </w:tcPr>
          <w:p>
            <w:pPr>
              <w:ind w:left="480" w:hanging="480" w:hangingChars="200"/>
              <w:rPr>
                <w:rFonts w:hint="eastAsia" w:ascii="Times New Roman" w:hAnsi="Times New Roman" w:eastAsia="楷体"/>
                <w:sz w:val="24"/>
                <w:highlight w:val="none"/>
                <w:lang w:val="en-US" w:eastAsia="zh-CN"/>
              </w:rPr>
            </w:pPr>
            <w:r>
              <w:rPr>
                <w:rFonts w:hint="eastAsia" w:ascii="Times New Roman" w:hAnsi="Times New Roman" w:eastAsia="楷体"/>
                <w:sz w:val="24"/>
                <w:highlight w:val="none"/>
                <w:lang w:val="en-US" w:eastAsia="zh-CN"/>
              </w:rPr>
              <w:t>□总量：</w:t>
            </w:r>
            <w:bookmarkStart w:id="1" w:name="OLE_LINK7"/>
            <w:r>
              <w:rPr>
                <w:rFonts w:hint="eastAsia" w:ascii="Times New Roman" w:hAnsi="Times New Roman" w:eastAsia="楷体"/>
                <w:sz w:val="24"/>
                <w:highlight w:val="none"/>
                <w:lang w:val="en-US" w:eastAsia="zh-CN"/>
              </w:rPr>
              <w:t>_____________（个）</w:t>
            </w:r>
            <w:bookmarkEnd w:id="1"/>
            <w:r>
              <w:rPr>
                <w:rFonts w:hint="eastAsia" w:ascii="Times New Roman" w:hAnsi="Times New Roman" w:eastAsia="楷体"/>
                <w:sz w:val="24"/>
                <w:highlight w:val="none"/>
                <w:lang w:val="en-US" w:eastAsia="zh-CN"/>
              </w:rPr>
              <w:t>平台</w:t>
            </w:r>
          </w:p>
          <w:p>
            <w:pPr>
              <w:ind w:left="480" w:hanging="480" w:hangingChars="200"/>
              <w:rPr>
                <w:rFonts w:hint="eastAsia" w:ascii="Times New Roman" w:hAnsi="Times New Roman" w:eastAsia="楷体"/>
                <w:sz w:val="24"/>
                <w:highlight w:val="none"/>
                <w:lang w:val="en-US" w:eastAsia="zh-CN"/>
              </w:rPr>
            </w:pPr>
            <w:r>
              <w:rPr>
                <w:rFonts w:hint="eastAsia" w:ascii="Times New Roman" w:hAnsi="Times New Roman" w:eastAsia="楷体"/>
                <w:sz w:val="24"/>
                <w:highlight w:val="none"/>
                <w:lang w:val="en-US" w:eastAsia="zh-CN"/>
              </w:rPr>
              <w:t>□低代码开发平台</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kern w:val="2"/>
                <w:sz w:val="24"/>
                <w:szCs w:val="24"/>
                <w:highlight w:val="none"/>
                <w:lang w:val="en-US" w:eastAsia="zh-CN" w:bidi="ar-SA"/>
              </w:rPr>
              <w:t xml:space="preserve">_______（个） </w:t>
            </w:r>
            <w:r>
              <w:rPr>
                <w:rFonts w:hint="eastAsia" w:ascii="Times New Roman" w:hAnsi="Times New Roman" w:eastAsia="楷体"/>
                <w:sz w:val="24"/>
                <w:highlight w:val="none"/>
                <w:lang w:val="en-US" w:eastAsia="zh-CN"/>
              </w:rPr>
              <w:t>□数据中台</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kern w:val="2"/>
                <w:sz w:val="24"/>
                <w:szCs w:val="24"/>
                <w:highlight w:val="none"/>
                <w:lang w:val="en-US" w:eastAsia="zh-CN" w:bidi="ar-SA"/>
              </w:rPr>
              <w:t>_______（个）</w:t>
            </w:r>
          </w:p>
          <w:p>
            <w:pPr>
              <w:ind w:left="480" w:hanging="480" w:hangingChars="200"/>
              <w:rPr>
                <w:rFonts w:hint="eastAsia" w:ascii="Times New Roman" w:hAnsi="Times New Roman" w:eastAsia="楷体"/>
                <w:sz w:val="24"/>
                <w:highlight w:val="none"/>
                <w:lang w:val="en-US" w:eastAsia="zh-CN"/>
              </w:rPr>
            </w:pPr>
            <w:r>
              <w:rPr>
                <w:rFonts w:hint="eastAsia" w:ascii="Times New Roman" w:hAnsi="Times New Roman" w:eastAsia="楷体"/>
                <w:sz w:val="24"/>
                <w:highlight w:val="none"/>
                <w:lang w:val="en-US" w:eastAsia="zh-CN"/>
              </w:rPr>
              <w:t>□可视化平台</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kern w:val="2"/>
                <w:sz w:val="24"/>
                <w:szCs w:val="24"/>
                <w:highlight w:val="none"/>
                <w:lang w:val="en-US" w:eastAsia="zh-CN" w:bidi="ar-SA"/>
              </w:rPr>
              <w:t xml:space="preserve">_______（个）     </w:t>
            </w:r>
            <w:r>
              <w:rPr>
                <w:rFonts w:hint="eastAsia" w:ascii="Times New Roman" w:hAnsi="Times New Roman" w:eastAsia="楷体"/>
                <w:sz w:val="24"/>
                <w:highlight w:val="none"/>
                <w:lang w:val="en-US" w:eastAsia="zh-CN"/>
              </w:rPr>
              <w:t>□AI中台</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kern w:val="2"/>
                <w:sz w:val="24"/>
                <w:szCs w:val="24"/>
                <w:highlight w:val="none"/>
                <w:lang w:val="en-US" w:eastAsia="zh-CN" w:bidi="ar-SA"/>
              </w:rPr>
              <w:t>_______（个）</w:t>
            </w:r>
          </w:p>
          <w:p>
            <w:pPr>
              <w:ind w:left="480" w:hanging="480" w:hangingChars="200"/>
              <w:rPr>
                <w:rFonts w:hint="default" w:ascii="Times New Roman" w:hAnsi="Times New Roman" w:eastAsia="楷体" w:cs="Times New Roman"/>
                <w:kern w:val="2"/>
                <w:sz w:val="24"/>
                <w:szCs w:val="24"/>
                <w:highlight w:val="none"/>
                <w:lang w:val="en-US" w:eastAsia="zh-CN" w:bidi="ar-SA"/>
              </w:rPr>
            </w:pPr>
            <w:r>
              <w:rPr>
                <w:rFonts w:hint="eastAsia" w:ascii="Times New Roman" w:hAnsi="Times New Roman" w:eastAsia="楷体"/>
                <w:sz w:val="24"/>
                <w:highlight w:val="none"/>
                <w:lang w:val="en-US" w:eastAsia="zh-CN"/>
              </w:rPr>
              <w:t>□中试平台</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kern w:val="2"/>
                <w:sz w:val="24"/>
                <w:szCs w:val="24"/>
                <w:highlight w:val="none"/>
                <w:lang w:val="en-US" w:eastAsia="zh-CN" w:bidi="ar-SA"/>
              </w:rPr>
              <w:t xml:space="preserve">_______（个）       </w:t>
            </w:r>
            <w:r>
              <w:rPr>
                <w:rFonts w:hint="eastAsia" w:ascii="Times New Roman" w:hAnsi="Times New Roman" w:eastAsia="楷体"/>
                <w:sz w:val="24"/>
                <w:highlight w:val="none"/>
                <w:lang w:val="en-US" w:eastAsia="zh-CN"/>
              </w:rPr>
              <w:t>□其他</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kern w:val="2"/>
                <w:sz w:val="24"/>
                <w:szCs w:val="24"/>
                <w:highlight w:val="none"/>
                <w:lang w:val="en-US" w:eastAsia="zh-CN" w:bidi="ar-SA"/>
              </w:rPr>
              <w:t>_______（个）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245" w:type="dxa"/>
            <w:vMerge w:val="restart"/>
            <w:tcBorders>
              <w:left w:val="single" w:color="auto" w:sz="4" w:space="0"/>
              <w:right w:val="single" w:color="auto"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r>
              <w:rPr>
                <w:rFonts w:hint="eastAsia" w:ascii="Times New Roman" w:hAnsi="Times New Roman"/>
                <w:sz w:val="24"/>
                <w:szCs w:val="24"/>
                <w:highlight w:val="none"/>
                <w:lang w:val="en-US" w:eastAsia="zh-CN"/>
              </w:rPr>
              <w:t>融通“产业链”</w:t>
            </w:r>
          </w:p>
        </w:tc>
        <w:tc>
          <w:tcPr>
            <w:tcW w:w="961" w:type="dxa"/>
            <w:gridSpan w:val="3"/>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eastAsia="仿宋_GB2312" w:cs="Times New Roman"/>
                <w:kern w:val="2"/>
                <w:sz w:val="24"/>
                <w:szCs w:val="24"/>
                <w:highlight w:val="none"/>
                <w:lang w:val="en-US" w:eastAsia="zh-CN" w:bidi="ar-SA"/>
              </w:rPr>
            </w:pPr>
            <w:r>
              <w:rPr>
                <w:rFonts w:hint="eastAsia" w:ascii="Times New Roman" w:hAnsi="Times New Roman"/>
                <w:sz w:val="24"/>
                <w:szCs w:val="24"/>
                <w:highlight w:val="none"/>
                <w:lang w:val="en-US" w:eastAsia="zh-CN"/>
              </w:rPr>
              <w:t>连设备</w:t>
            </w:r>
          </w:p>
        </w:tc>
        <w:tc>
          <w:tcPr>
            <w:tcW w:w="771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after="0" w:line="240" w:lineRule="auto"/>
              <w:textAlignment w:val="auto"/>
              <w:rPr>
                <w:rFonts w:hint="eastAsia" w:ascii="Times New Roman" w:hAnsi="Times New Roman" w:eastAsia="楷体"/>
                <w:sz w:val="24"/>
                <w:highlight w:val="none"/>
                <w:lang w:val="en-US" w:eastAsia="zh-CN"/>
              </w:rPr>
            </w:pPr>
            <w:r>
              <w:rPr>
                <w:rFonts w:hint="eastAsia" w:ascii="Times New Roman" w:hAnsi="Times New Roman" w:eastAsia="楷体"/>
                <w:sz w:val="24"/>
                <w:highlight w:val="none"/>
                <w:lang w:eastAsia="zh-CN"/>
              </w:rPr>
              <w:t>□</w:t>
            </w:r>
            <w:r>
              <w:rPr>
                <w:rFonts w:hint="eastAsia" w:ascii="Times New Roman" w:hAnsi="Times New Roman" w:eastAsia="楷体"/>
                <w:sz w:val="24"/>
                <w:highlight w:val="none"/>
                <w:lang w:val="en-US" w:eastAsia="zh-CN"/>
              </w:rPr>
              <w:t>总量：_____________（万台/套）</w:t>
            </w:r>
          </w:p>
          <w:p>
            <w:pPr>
              <w:ind w:firstLineChars="0"/>
              <w:rPr>
                <w:rFonts w:hint="eastAsia" w:ascii="Times New Roman" w:hAnsi="Times New Roman" w:eastAsia="楷体"/>
                <w:sz w:val="24"/>
                <w:highlight w:val="none"/>
                <w:lang w:eastAsia="zh-CN"/>
              </w:rPr>
            </w:pPr>
            <w:r>
              <w:rPr>
                <w:rFonts w:hint="eastAsia" w:ascii="Times New Roman" w:hAnsi="Times New Roman" w:eastAsia="楷体"/>
                <w:sz w:val="24"/>
                <w:highlight w:val="none"/>
                <w:lang w:val="en-US" w:eastAsia="zh-CN"/>
              </w:rPr>
              <w:t>按设备类型划分（勾选），并填写累计数量</w:t>
            </w:r>
            <w:r>
              <w:rPr>
                <w:rFonts w:hint="eastAsia" w:ascii="Times New Roman" w:hAnsi="Times New Roman" w:eastAsia="楷体"/>
                <w:sz w:val="24"/>
                <w:highlight w:val="none"/>
                <w:lang w:eastAsia="zh-CN"/>
              </w:rPr>
              <w:t>：</w:t>
            </w:r>
          </w:p>
          <w:p>
            <w:pPr>
              <w:rPr>
                <w:rFonts w:hint="eastAsia"/>
                <w:lang w:val="en-US" w:eastAsia="zh-CN"/>
              </w:rPr>
            </w:pP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采矿设备</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化工设备</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冶炼设备</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电力设备</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建材设备</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仪器仪表</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机床</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机器人</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电工/电子设备</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轻工设备</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工程机械</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农林机械</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物流设备</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交通设备</w:t>
            </w:r>
            <w:r>
              <w:rPr>
                <w:rFonts w:hint="eastAsia" w:ascii="Times New Roman" w:hAnsi="Times New Roman" w:eastAsia="楷体"/>
                <w:sz w:val="24"/>
                <w:szCs w:val="24"/>
                <w:highlight w:val="none"/>
                <w:lang w:val="en-US" w:eastAsia="zh-CN"/>
              </w:rPr>
              <w:t xml:space="preserve"> </w:t>
            </w:r>
            <w:r>
              <w:rPr>
                <w:rFonts w:hint="eastAsia" w:ascii="Times New Roman" w:hAnsi="Times New Roman" w:eastAsia="楷体"/>
                <w:sz w:val="24"/>
                <w:highlight w:val="none"/>
                <w:lang w:eastAsia="zh-CN"/>
              </w:rPr>
              <w:t>□</w:t>
            </w:r>
            <w:r>
              <w:rPr>
                <w:rFonts w:hint="eastAsia" w:ascii="Times New Roman" w:hAnsi="Times New Roman" w:eastAsia="楷体"/>
                <w:color w:val="000000"/>
                <w:sz w:val="24"/>
                <w:szCs w:val="24"/>
                <w:highlight w:val="no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245" w:type="dxa"/>
            <w:vMerge w:val="continue"/>
            <w:tcBorders>
              <w:left w:val="single" w:color="auto" w:sz="4" w:space="0"/>
              <w:right w:val="single" w:color="auto"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961" w:type="dxa"/>
            <w:gridSpan w:val="3"/>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eastAsia="楷体" w:cs="Times New Roman"/>
                <w:color w:val="000000"/>
                <w:kern w:val="0"/>
                <w:sz w:val="24"/>
                <w:szCs w:val="24"/>
                <w:highlight w:val="none"/>
                <w:lang w:val="en-US" w:eastAsia="zh-CN"/>
              </w:rPr>
            </w:pPr>
            <w:r>
              <w:rPr>
                <w:rFonts w:hint="eastAsia" w:ascii="Times New Roman" w:hAnsi="Times New Roman"/>
                <w:sz w:val="24"/>
                <w:szCs w:val="24"/>
                <w:highlight w:val="none"/>
                <w:lang w:val="en-US" w:eastAsia="zh-CN"/>
              </w:rPr>
              <w:t>连工厂</w:t>
            </w:r>
          </w:p>
        </w:tc>
        <w:tc>
          <w:tcPr>
            <w:tcW w:w="771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spacing w:after="0" w:line="240" w:lineRule="auto"/>
              <w:textAlignment w:val="auto"/>
              <w:rPr>
                <w:rFonts w:hint="eastAsia" w:ascii="Times New Roman" w:hAnsi="Times New Roman" w:eastAsia="楷体"/>
                <w:sz w:val="24"/>
                <w:highlight w:val="none"/>
                <w:lang w:val="en-US" w:eastAsia="zh-CN"/>
              </w:rPr>
            </w:pPr>
            <w:r>
              <w:rPr>
                <w:rFonts w:hint="eastAsia" w:ascii="Times New Roman" w:hAnsi="Times New Roman" w:eastAsia="楷体"/>
                <w:color w:val="000000"/>
                <w:kern w:val="0"/>
                <w:sz w:val="24"/>
                <w:highlight w:val="none"/>
                <w:lang w:val="en-US" w:eastAsia="zh-CN"/>
              </w:rPr>
              <w:t>按</w:t>
            </w:r>
            <w:r>
              <w:rPr>
                <w:rFonts w:hint="eastAsia" w:ascii="Times New Roman" w:hAnsi="Times New Roman" w:eastAsia="楷体"/>
                <w:sz w:val="24"/>
                <w:highlight w:val="none"/>
                <w:lang w:val="en-US" w:eastAsia="zh-CN"/>
              </w:rPr>
              <w:t>设备规模划分，</w:t>
            </w:r>
          </w:p>
          <w:p>
            <w:pPr>
              <w:keepNext w:val="0"/>
              <w:keepLines w:val="0"/>
              <w:pageBreakBefore w:val="0"/>
              <w:kinsoku/>
              <w:wordWrap/>
              <w:overflowPunct/>
              <w:topLinePunct w:val="0"/>
              <w:bidi w:val="0"/>
              <w:adjustRightInd/>
              <w:spacing w:after="0" w:line="240" w:lineRule="auto"/>
              <w:textAlignment w:val="auto"/>
              <w:rPr>
                <w:rFonts w:hint="eastAsia" w:ascii="Times New Roman" w:hAnsi="Times New Roman" w:eastAsia="楷体"/>
                <w:sz w:val="24"/>
                <w:highlight w:val="none"/>
                <w:lang w:val="en-US" w:eastAsia="zh-CN"/>
              </w:rPr>
            </w:pPr>
            <w:r>
              <w:rPr>
                <w:rFonts w:hint="eastAsia" w:ascii="Times New Roman" w:hAnsi="Times New Roman" w:eastAsia="楷体"/>
                <w:sz w:val="24"/>
                <w:highlight w:val="none"/>
                <w:lang w:eastAsia="zh-CN"/>
              </w:rPr>
              <w:t>□</w:t>
            </w:r>
            <w:r>
              <w:rPr>
                <w:rFonts w:hint="eastAsia" w:ascii="Times New Roman" w:hAnsi="Times New Roman" w:eastAsia="楷体"/>
                <w:sz w:val="24"/>
                <w:highlight w:val="none"/>
                <w:lang w:val="en-US" w:eastAsia="zh-CN"/>
              </w:rPr>
              <w:t>小型设备</w:t>
            </w:r>
            <w:r>
              <w:rPr>
                <w:rFonts w:hint="eastAsia" w:ascii="Times New Roman" w:hAnsi="Times New Roman" w:eastAsia="楷体"/>
                <w:sz w:val="24"/>
                <w:highlight w:val="none"/>
                <w:lang w:eastAsia="zh-CN"/>
              </w:rPr>
              <w:t>，</w:t>
            </w:r>
            <w:r>
              <w:rPr>
                <w:rFonts w:hint="eastAsia" w:ascii="Times New Roman" w:hAnsi="Times New Roman" w:eastAsia="楷体"/>
                <w:sz w:val="24"/>
                <w:highlight w:val="none"/>
                <w:lang w:val="en-US" w:eastAsia="zh-CN"/>
              </w:rPr>
              <w:t>累计数量</w:t>
            </w:r>
            <w:r>
              <w:rPr>
                <w:rFonts w:hint="eastAsia" w:ascii="Times New Roman" w:hAnsi="Times New Roman" w:eastAsia="楷体"/>
                <w:sz w:val="24"/>
                <w:highlight w:val="none"/>
                <w:u w:val="single"/>
                <w:lang w:eastAsia="zh-CN"/>
              </w:rPr>
              <w:t xml:space="preserve"> </w:t>
            </w:r>
            <w:r>
              <w:rPr>
                <w:rFonts w:hint="eastAsia" w:ascii="Times New Roman" w:hAnsi="Times New Roman" w:eastAsia="楷体"/>
                <w:sz w:val="24"/>
                <w:highlight w:val="none"/>
                <w:u w:val="single"/>
                <w:lang w:val="en-US" w:eastAsia="zh-CN"/>
              </w:rPr>
              <w:t xml:space="preserve">   </w:t>
            </w:r>
            <w:r>
              <w:rPr>
                <w:rFonts w:hint="eastAsia" w:ascii="Times New Roman" w:hAnsi="Times New Roman" w:eastAsia="楷体"/>
                <w:sz w:val="24"/>
                <w:highlight w:val="none"/>
                <w:lang w:val="en-US" w:eastAsia="zh-CN"/>
              </w:rPr>
              <w:t>；</w:t>
            </w:r>
          </w:p>
          <w:p>
            <w:pPr>
              <w:tabs>
                <w:tab w:val="center" w:pos="4153"/>
                <w:tab w:val="right" w:pos="8306"/>
              </w:tabs>
              <w:adjustRightInd w:val="0"/>
              <w:rPr>
                <w:rFonts w:hint="eastAsia" w:ascii="Times New Roman" w:hAnsi="Times New Roman" w:eastAsia="仿宋_GB2312"/>
                <w:color w:val="000000"/>
                <w:sz w:val="20"/>
                <w:szCs w:val="18"/>
                <w:lang w:val="en-US" w:eastAsia="zh-CN"/>
              </w:rPr>
            </w:pPr>
            <w:r>
              <w:rPr>
                <w:rFonts w:hint="eastAsia" w:ascii="Times New Roman" w:hAnsi="Times New Roman"/>
                <w:color w:val="000000"/>
                <w:sz w:val="20"/>
                <w:szCs w:val="18"/>
                <w:lang w:val="en-US" w:eastAsia="zh-CN"/>
              </w:rPr>
              <w:t>【</w:t>
            </w:r>
            <w:r>
              <w:rPr>
                <w:rFonts w:hint="eastAsia" w:ascii="Times New Roman" w:hAnsi="Times New Roman" w:eastAsia="仿宋_GB2312"/>
                <w:color w:val="000000"/>
                <w:sz w:val="20"/>
                <w:szCs w:val="18"/>
                <w:lang w:val="en-US" w:eastAsia="zh-CN"/>
              </w:rPr>
              <w:t>注：</w:t>
            </w:r>
            <w:r>
              <w:rPr>
                <w:rFonts w:hint="default" w:ascii="Times New Roman" w:hAnsi="Times New Roman" w:eastAsia="仿宋_GB2312"/>
                <w:color w:val="000000"/>
                <w:sz w:val="20"/>
                <w:szCs w:val="18"/>
                <w:lang w:val="en-US" w:eastAsia="zh-CN"/>
              </w:rPr>
              <w:t>小型设备是指</w:t>
            </w:r>
            <w:r>
              <w:rPr>
                <w:rFonts w:hint="eastAsia" w:ascii="Times New Roman" w:hAnsi="Times New Roman" w:eastAsia="仿宋_GB2312"/>
                <w:color w:val="000000"/>
                <w:sz w:val="20"/>
                <w:szCs w:val="18"/>
                <w:lang w:val="en-US" w:eastAsia="zh-CN"/>
              </w:rPr>
              <w:t>监测点位数</w:t>
            </w:r>
            <w:r>
              <w:rPr>
                <w:rFonts w:hint="eastAsia" w:ascii="Times New Roman" w:hAnsi="Times New Roman"/>
                <w:color w:val="000000"/>
                <w:sz w:val="20"/>
                <w:szCs w:val="18"/>
                <w:lang w:val="en-US" w:eastAsia="zh-CN"/>
              </w:rPr>
              <w:t>介于</w:t>
            </w:r>
            <w:r>
              <w:rPr>
                <w:rFonts w:hint="eastAsia" w:ascii="Times New Roman" w:hAnsi="Times New Roman" w:eastAsia="仿宋_GB2312"/>
                <w:color w:val="000000"/>
                <w:sz w:val="20"/>
                <w:szCs w:val="18"/>
                <w:lang w:val="en-US" w:eastAsia="zh-CN"/>
              </w:rPr>
              <w:t>1~20（个）</w:t>
            </w:r>
            <w:r>
              <w:rPr>
                <w:rFonts w:hint="eastAsia" w:ascii="Times New Roman" w:hAnsi="Times New Roman"/>
                <w:color w:val="000000"/>
                <w:sz w:val="20"/>
                <w:szCs w:val="18"/>
                <w:lang w:val="en-US" w:eastAsia="zh-CN"/>
              </w:rPr>
              <w:t>之间，如</w:t>
            </w:r>
            <w:r>
              <w:rPr>
                <w:rFonts w:hint="default" w:ascii="Times New Roman" w:hAnsi="Times New Roman" w:eastAsia="仿宋_GB2312"/>
                <w:color w:val="000000"/>
                <w:sz w:val="20"/>
                <w:szCs w:val="18"/>
                <w:lang w:val="en-US" w:eastAsia="zh-CN"/>
              </w:rPr>
              <w:t>独立传感器、阀门等，具备单一功能，无复杂逻辑，数据直连本地PLC或控制器</w:t>
            </w:r>
            <w:r>
              <w:rPr>
                <w:rFonts w:hint="eastAsia" w:ascii="Times New Roman" w:hAnsi="Times New Roman" w:eastAsia="仿宋_GB2312"/>
                <w:color w:val="000000"/>
                <w:sz w:val="20"/>
                <w:szCs w:val="18"/>
                <w:lang w:val="en-US" w:eastAsia="zh-CN"/>
              </w:rPr>
              <w:t>。</w:t>
            </w:r>
            <w:r>
              <w:rPr>
                <w:rFonts w:hint="eastAsia" w:ascii="Times New Roman" w:hAnsi="Times New Roman"/>
                <w:color w:val="000000"/>
                <w:sz w:val="20"/>
                <w:szCs w:val="18"/>
                <w:lang w:val="en-US" w:eastAsia="zh-CN"/>
              </w:rPr>
              <w:t>】</w:t>
            </w:r>
          </w:p>
          <w:p>
            <w:pPr>
              <w:keepNext w:val="0"/>
              <w:keepLines w:val="0"/>
              <w:pageBreakBefore w:val="0"/>
              <w:kinsoku/>
              <w:wordWrap/>
              <w:overflowPunct/>
              <w:topLinePunct w:val="0"/>
              <w:bidi w:val="0"/>
              <w:adjustRightInd/>
              <w:spacing w:after="0" w:line="240" w:lineRule="auto"/>
              <w:textAlignment w:val="auto"/>
              <w:rPr>
                <w:rFonts w:hint="eastAsia" w:ascii="Times New Roman" w:hAnsi="Times New Roman" w:eastAsia="楷体"/>
                <w:sz w:val="24"/>
                <w:highlight w:val="none"/>
                <w:lang w:val="en-US" w:eastAsia="zh-CN"/>
              </w:rPr>
            </w:pPr>
            <w:r>
              <w:rPr>
                <w:rFonts w:hint="eastAsia" w:ascii="Times New Roman" w:hAnsi="Times New Roman" w:eastAsia="楷体"/>
                <w:sz w:val="24"/>
                <w:highlight w:val="none"/>
                <w:lang w:eastAsia="zh-CN"/>
              </w:rPr>
              <w:t>□</w:t>
            </w:r>
            <w:r>
              <w:rPr>
                <w:rFonts w:hint="eastAsia" w:ascii="Times New Roman" w:hAnsi="Times New Roman" w:eastAsia="楷体"/>
                <w:sz w:val="24"/>
                <w:highlight w:val="none"/>
              </w:rPr>
              <w:t>中型</w:t>
            </w:r>
            <w:r>
              <w:rPr>
                <w:rFonts w:hint="eastAsia" w:ascii="Times New Roman" w:hAnsi="Times New Roman" w:eastAsia="楷体"/>
                <w:sz w:val="24"/>
                <w:highlight w:val="none"/>
                <w:lang w:val="en-US" w:eastAsia="zh-CN"/>
              </w:rPr>
              <w:t>设备</w:t>
            </w:r>
            <w:r>
              <w:rPr>
                <w:rFonts w:hint="eastAsia" w:ascii="Times New Roman" w:hAnsi="Times New Roman" w:eastAsia="楷体"/>
                <w:sz w:val="24"/>
                <w:highlight w:val="none"/>
                <w:lang w:eastAsia="zh-CN"/>
              </w:rPr>
              <w:t>，</w:t>
            </w:r>
            <w:r>
              <w:rPr>
                <w:rFonts w:hint="eastAsia" w:ascii="Times New Roman" w:hAnsi="Times New Roman" w:eastAsia="楷体"/>
                <w:sz w:val="24"/>
                <w:highlight w:val="none"/>
                <w:lang w:val="en-US" w:eastAsia="zh-CN"/>
              </w:rPr>
              <w:t>累计数量</w:t>
            </w:r>
            <w:r>
              <w:rPr>
                <w:rFonts w:hint="eastAsia" w:ascii="Times New Roman" w:hAnsi="Times New Roman" w:eastAsia="楷体"/>
                <w:sz w:val="24"/>
                <w:highlight w:val="none"/>
                <w:u w:val="single"/>
                <w:lang w:eastAsia="zh-CN"/>
              </w:rPr>
              <w:t xml:space="preserve"> </w:t>
            </w:r>
            <w:r>
              <w:rPr>
                <w:rFonts w:hint="eastAsia" w:ascii="Times New Roman" w:hAnsi="Times New Roman" w:eastAsia="楷体"/>
                <w:sz w:val="24"/>
                <w:highlight w:val="none"/>
                <w:u w:val="single"/>
                <w:lang w:val="en-US" w:eastAsia="zh-CN"/>
              </w:rPr>
              <w:t xml:space="preserve">   </w:t>
            </w:r>
            <w:r>
              <w:rPr>
                <w:rFonts w:hint="eastAsia" w:ascii="Times New Roman" w:hAnsi="Times New Roman" w:eastAsia="楷体"/>
                <w:sz w:val="24"/>
                <w:highlight w:val="none"/>
                <w:lang w:val="en-US" w:eastAsia="zh-CN"/>
              </w:rPr>
              <w:t>；</w:t>
            </w:r>
          </w:p>
          <w:p>
            <w:pPr>
              <w:tabs>
                <w:tab w:val="center" w:pos="4153"/>
                <w:tab w:val="right" w:pos="8306"/>
              </w:tabs>
              <w:adjustRightInd w:val="0"/>
              <w:rPr>
                <w:rFonts w:hint="eastAsia" w:ascii="Times New Roman" w:hAnsi="Times New Roman"/>
                <w:color w:val="000000"/>
                <w:sz w:val="20"/>
                <w:szCs w:val="18"/>
                <w:lang w:val="en-US" w:eastAsia="zh-CN"/>
              </w:rPr>
            </w:pPr>
            <w:r>
              <w:rPr>
                <w:rFonts w:hint="eastAsia" w:ascii="Times New Roman" w:hAnsi="Times New Roman"/>
                <w:color w:val="000000"/>
                <w:sz w:val="20"/>
                <w:szCs w:val="18"/>
                <w:lang w:val="en-US" w:eastAsia="zh-CN"/>
              </w:rPr>
              <w:t>【</w:t>
            </w:r>
            <w:r>
              <w:rPr>
                <w:rFonts w:hint="default" w:ascii="Times New Roman" w:hAnsi="Times New Roman" w:eastAsia="仿宋_GB2312"/>
                <w:color w:val="000000"/>
                <w:sz w:val="20"/>
                <w:szCs w:val="18"/>
                <w:lang w:val="en-US" w:eastAsia="zh-CN"/>
              </w:rPr>
              <w:t>注：</w:t>
            </w:r>
            <w:r>
              <w:rPr>
                <w:rFonts w:hint="default" w:ascii="Times New Roman" w:hAnsi="Times New Roman" w:eastAsia="仿宋_GB2312"/>
                <w:color w:val="000000"/>
                <w:sz w:val="20"/>
                <w:szCs w:val="18"/>
              </w:rPr>
              <w:t>中型设备是指</w:t>
            </w:r>
            <w:r>
              <w:rPr>
                <w:rFonts w:hint="eastAsia" w:ascii="Times New Roman" w:hAnsi="Times New Roman" w:eastAsia="仿宋_GB2312"/>
                <w:color w:val="000000"/>
                <w:sz w:val="20"/>
                <w:szCs w:val="18"/>
                <w:lang w:val="en-US" w:eastAsia="zh-CN"/>
              </w:rPr>
              <w:t>监测点位数</w:t>
            </w:r>
            <w:r>
              <w:rPr>
                <w:rFonts w:hint="eastAsia" w:ascii="Times New Roman" w:hAnsi="Times New Roman"/>
                <w:color w:val="000000"/>
                <w:sz w:val="20"/>
                <w:szCs w:val="18"/>
                <w:lang w:val="en-US" w:eastAsia="zh-CN"/>
              </w:rPr>
              <w:t>介于</w:t>
            </w:r>
            <w:r>
              <w:rPr>
                <w:rFonts w:hint="eastAsia" w:ascii="Times New Roman" w:hAnsi="Times New Roman" w:eastAsia="仿宋_GB2312"/>
                <w:color w:val="000000"/>
                <w:sz w:val="20"/>
                <w:szCs w:val="18"/>
                <w:lang w:val="en-US" w:eastAsia="zh-CN"/>
              </w:rPr>
              <w:t>20~100（个）</w:t>
            </w:r>
            <w:r>
              <w:rPr>
                <w:rFonts w:hint="eastAsia" w:ascii="Times New Roman" w:hAnsi="Times New Roman"/>
                <w:color w:val="000000"/>
                <w:sz w:val="20"/>
                <w:szCs w:val="18"/>
                <w:lang w:val="en-US" w:eastAsia="zh-CN"/>
              </w:rPr>
              <w:t>之间，如</w:t>
            </w:r>
            <w:r>
              <w:rPr>
                <w:rFonts w:hint="default" w:ascii="Times New Roman" w:hAnsi="Times New Roman" w:eastAsia="仿宋_GB2312"/>
                <w:color w:val="000000"/>
                <w:sz w:val="20"/>
                <w:szCs w:val="18"/>
              </w:rPr>
              <w:t>泵、电机、压缩机等，具备基础监控（温度/振动）</w:t>
            </w:r>
            <w:r>
              <w:rPr>
                <w:rFonts w:hint="eastAsia" w:ascii="Times New Roman" w:hAnsi="Times New Roman"/>
                <w:color w:val="000000"/>
                <w:sz w:val="20"/>
                <w:szCs w:val="18"/>
                <w:lang w:val="en-US" w:eastAsia="zh-CN"/>
              </w:rPr>
              <w:t>功能</w:t>
            </w:r>
            <w:r>
              <w:rPr>
                <w:rFonts w:hint="default" w:ascii="Times New Roman" w:hAnsi="Times New Roman" w:eastAsia="仿宋_GB2312"/>
                <w:color w:val="000000"/>
                <w:sz w:val="20"/>
                <w:szCs w:val="18"/>
              </w:rPr>
              <w:t>，数据用于预警和基本分析</w:t>
            </w:r>
            <w:r>
              <w:rPr>
                <w:rFonts w:hint="eastAsia" w:ascii="Times New Roman" w:hAnsi="Times New Roman"/>
                <w:color w:val="000000"/>
                <w:sz w:val="20"/>
                <w:szCs w:val="18"/>
                <w:lang w:val="en-US" w:eastAsia="zh-CN"/>
              </w:rPr>
              <w:t>。】</w:t>
            </w:r>
          </w:p>
          <w:p>
            <w:pPr>
              <w:keepNext w:val="0"/>
              <w:keepLines w:val="0"/>
              <w:pageBreakBefore w:val="0"/>
              <w:kinsoku/>
              <w:wordWrap/>
              <w:overflowPunct/>
              <w:topLinePunct w:val="0"/>
              <w:bidi w:val="0"/>
              <w:adjustRightInd/>
              <w:spacing w:after="0" w:line="240" w:lineRule="auto"/>
              <w:ind w:firstLineChars="0"/>
              <w:textAlignment w:val="auto"/>
              <w:rPr>
                <w:rFonts w:hint="eastAsia" w:ascii="Times New Roman" w:hAnsi="Times New Roman" w:eastAsia="楷体"/>
                <w:sz w:val="24"/>
                <w:highlight w:val="none"/>
                <w:lang w:val="en-US" w:eastAsia="zh-CN"/>
              </w:rPr>
            </w:pPr>
            <w:r>
              <w:rPr>
                <w:rFonts w:hint="eastAsia" w:ascii="Times New Roman" w:hAnsi="Times New Roman" w:eastAsia="楷体"/>
                <w:sz w:val="24"/>
                <w:highlight w:val="none"/>
                <w:lang w:eastAsia="zh-CN"/>
              </w:rPr>
              <w:t>□</w:t>
            </w:r>
            <w:r>
              <w:rPr>
                <w:rFonts w:hint="eastAsia" w:ascii="Times New Roman" w:hAnsi="Times New Roman" w:eastAsia="楷体"/>
                <w:sz w:val="24"/>
                <w:highlight w:val="none"/>
                <w:lang w:val="en-US" w:eastAsia="zh-CN"/>
              </w:rPr>
              <w:t>大型设备</w:t>
            </w:r>
            <w:r>
              <w:rPr>
                <w:rFonts w:hint="eastAsia" w:ascii="Times New Roman" w:hAnsi="Times New Roman" w:eastAsia="楷体"/>
                <w:sz w:val="24"/>
                <w:highlight w:val="none"/>
                <w:lang w:eastAsia="zh-CN"/>
              </w:rPr>
              <w:t>，</w:t>
            </w:r>
            <w:r>
              <w:rPr>
                <w:rFonts w:hint="eastAsia" w:ascii="Times New Roman" w:hAnsi="Times New Roman" w:eastAsia="楷体"/>
                <w:sz w:val="24"/>
                <w:highlight w:val="none"/>
                <w:lang w:val="en-US" w:eastAsia="zh-CN"/>
              </w:rPr>
              <w:t>累计数量</w:t>
            </w:r>
            <w:r>
              <w:rPr>
                <w:rFonts w:hint="eastAsia" w:ascii="Times New Roman" w:hAnsi="Times New Roman" w:eastAsia="楷体"/>
                <w:sz w:val="24"/>
                <w:highlight w:val="none"/>
                <w:u w:val="single"/>
                <w:lang w:eastAsia="zh-CN"/>
              </w:rPr>
              <w:t xml:space="preserve"> </w:t>
            </w:r>
            <w:r>
              <w:rPr>
                <w:rFonts w:hint="eastAsia" w:ascii="Times New Roman" w:hAnsi="Times New Roman" w:eastAsia="楷体"/>
                <w:sz w:val="24"/>
                <w:highlight w:val="none"/>
                <w:u w:val="single"/>
                <w:lang w:val="en-US" w:eastAsia="zh-CN"/>
              </w:rPr>
              <w:t xml:space="preserve">   </w:t>
            </w:r>
            <w:r>
              <w:rPr>
                <w:rFonts w:hint="eastAsia" w:ascii="Times New Roman" w:hAnsi="Times New Roman" w:eastAsia="楷体"/>
                <w:sz w:val="24"/>
                <w:highlight w:val="none"/>
                <w:lang w:val="en-US" w:eastAsia="zh-CN"/>
              </w:rPr>
              <w:t>；</w:t>
            </w:r>
          </w:p>
          <w:p>
            <w:pPr>
              <w:rPr>
                <w:rFonts w:hint="eastAsia" w:ascii="Times New Roman" w:hAnsi="Times New Roman" w:eastAsia="仿宋_GB2312"/>
                <w:color w:val="000000"/>
                <w:sz w:val="20"/>
                <w:szCs w:val="18"/>
                <w:lang w:eastAsia="zh-CN"/>
              </w:rPr>
            </w:pPr>
            <w:r>
              <w:rPr>
                <w:rFonts w:hint="eastAsia" w:ascii="Times New Roman" w:hAnsi="Times New Roman"/>
                <w:color w:val="000000"/>
                <w:sz w:val="20"/>
                <w:szCs w:val="18"/>
                <w:lang w:val="en-US" w:eastAsia="zh-CN"/>
              </w:rPr>
              <w:t>【</w:t>
            </w:r>
            <w:r>
              <w:rPr>
                <w:rFonts w:hint="eastAsia" w:ascii="Times New Roman" w:hAnsi="Times New Roman" w:eastAsia="仿宋_GB2312"/>
                <w:color w:val="000000"/>
                <w:sz w:val="20"/>
                <w:szCs w:val="18"/>
                <w:lang w:val="en-US" w:eastAsia="zh-CN"/>
              </w:rPr>
              <w:t>注：</w:t>
            </w:r>
            <w:r>
              <w:rPr>
                <w:rFonts w:hint="eastAsia" w:ascii="Times New Roman" w:hAnsi="Times New Roman" w:eastAsia="仿宋_GB2312"/>
                <w:color w:val="000000"/>
                <w:sz w:val="20"/>
                <w:szCs w:val="18"/>
              </w:rPr>
              <w:t>大型设备是指</w:t>
            </w:r>
            <w:r>
              <w:rPr>
                <w:rFonts w:hint="eastAsia" w:ascii="Times New Roman" w:hAnsi="Times New Roman" w:eastAsia="仿宋_GB2312"/>
                <w:color w:val="000000"/>
                <w:sz w:val="20"/>
                <w:szCs w:val="18"/>
                <w:lang w:val="en-US" w:eastAsia="zh-CN"/>
              </w:rPr>
              <w:t>监测点位数</w:t>
            </w:r>
            <w:r>
              <w:rPr>
                <w:rFonts w:hint="eastAsia" w:ascii="Times New Roman" w:hAnsi="Times New Roman"/>
                <w:color w:val="000000"/>
                <w:sz w:val="20"/>
                <w:szCs w:val="18"/>
                <w:lang w:val="en-US" w:eastAsia="zh-CN"/>
              </w:rPr>
              <w:t>介于</w:t>
            </w:r>
            <w:r>
              <w:rPr>
                <w:rFonts w:hint="eastAsia" w:ascii="Times New Roman" w:hAnsi="Times New Roman" w:eastAsia="仿宋_GB2312"/>
                <w:color w:val="000000"/>
                <w:sz w:val="20"/>
                <w:szCs w:val="18"/>
                <w:lang w:val="en-US" w:eastAsia="zh-CN"/>
              </w:rPr>
              <w:t>100~1000（个）</w:t>
            </w:r>
            <w:r>
              <w:rPr>
                <w:rFonts w:hint="eastAsia" w:ascii="Times New Roman" w:hAnsi="Times New Roman"/>
                <w:color w:val="000000"/>
                <w:sz w:val="20"/>
                <w:szCs w:val="18"/>
                <w:lang w:val="en-US" w:eastAsia="zh-CN"/>
              </w:rPr>
              <w:t>之间，如</w:t>
            </w:r>
            <w:r>
              <w:rPr>
                <w:rFonts w:hint="eastAsia" w:ascii="Times New Roman" w:hAnsi="Times New Roman" w:eastAsia="仿宋_GB2312"/>
                <w:color w:val="000000"/>
                <w:sz w:val="20"/>
                <w:szCs w:val="18"/>
              </w:rPr>
              <w:t>数控机床、炼钢高炉、包装产线等，能够多参数协同监测，具备边缘计算，多子系统集成等能力</w:t>
            </w:r>
            <w:r>
              <w:rPr>
                <w:rFonts w:hint="eastAsia" w:ascii="Times New Roman" w:hAnsi="Times New Roman" w:eastAsia="仿宋_GB2312"/>
                <w:color w:val="000000"/>
                <w:sz w:val="20"/>
                <w:szCs w:val="18"/>
                <w:lang w:eastAsia="zh-CN"/>
              </w:rPr>
              <w:t>。</w:t>
            </w:r>
            <w:r>
              <w:rPr>
                <w:rFonts w:hint="eastAsia" w:ascii="Times New Roman" w:hAnsi="Times New Roman"/>
                <w:color w:val="000000"/>
                <w:sz w:val="20"/>
                <w:szCs w:val="18"/>
                <w:lang w:val="en-US" w:eastAsia="zh-CN"/>
              </w:rPr>
              <w:t>】</w:t>
            </w:r>
          </w:p>
          <w:p>
            <w:pPr>
              <w:spacing w:line="240" w:lineRule="auto"/>
              <w:ind w:firstLineChars="0"/>
              <w:rPr>
                <w:rFonts w:hint="eastAsia" w:ascii="Times New Roman" w:hAnsi="Times New Roman" w:eastAsia="仿宋_GB2312"/>
                <w:color w:val="000000"/>
                <w:sz w:val="20"/>
                <w:szCs w:val="18"/>
                <w:highlight w:val="none"/>
                <w:lang w:val="en-US" w:eastAsia="zh-CN"/>
              </w:rPr>
            </w:pPr>
            <w:r>
              <w:rPr>
                <w:rFonts w:hint="eastAsia" w:ascii="Times New Roman" w:hAnsi="Times New Roman" w:eastAsia="楷体"/>
                <w:sz w:val="24"/>
                <w:highlight w:val="none"/>
                <w:lang w:eastAsia="zh-CN"/>
              </w:rPr>
              <w:t>□</w:t>
            </w:r>
            <w:r>
              <w:rPr>
                <w:rFonts w:hint="eastAsia" w:ascii="Times New Roman" w:hAnsi="Times New Roman" w:eastAsia="楷体"/>
                <w:sz w:val="24"/>
                <w:highlight w:val="none"/>
                <w:lang w:val="en-US" w:eastAsia="zh-CN"/>
              </w:rPr>
              <w:t>超大型设备</w:t>
            </w:r>
            <w:r>
              <w:rPr>
                <w:rFonts w:hint="eastAsia" w:ascii="Times New Roman" w:hAnsi="Times New Roman" w:eastAsia="楷体"/>
                <w:sz w:val="24"/>
                <w:highlight w:val="none"/>
                <w:lang w:eastAsia="zh-CN"/>
              </w:rPr>
              <w:t>，</w:t>
            </w:r>
            <w:r>
              <w:rPr>
                <w:rFonts w:hint="eastAsia" w:ascii="Times New Roman" w:hAnsi="Times New Roman" w:eastAsia="楷体"/>
                <w:sz w:val="24"/>
                <w:highlight w:val="none"/>
                <w:lang w:val="en-US" w:eastAsia="zh-CN"/>
              </w:rPr>
              <w:t>累计数量</w:t>
            </w:r>
            <w:r>
              <w:rPr>
                <w:rFonts w:hint="eastAsia" w:ascii="Times New Roman" w:hAnsi="Times New Roman" w:eastAsia="楷体"/>
                <w:sz w:val="24"/>
                <w:highlight w:val="none"/>
                <w:u w:val="single"/>
                <w:lang w:eastAsia="zh-CN"/>
              </w:rPr>
              <w:t xml:space="preserve"> </w:t>
            </w:r>
            <w:r>
              <w:rPr>
                <w:rFonts w:hint="eastAsia" w:ascii="Times New Roman" w:hAnsi="Times New Roman" w:eastAsia="楷体"/>
                <w:sz w:val="24"/>
                <w:highlight w:val="none"/>
                <w:u w:val="single"/>
                <w:lang w:val="en-US" w:eastAsia="zh-CN"/>
              </w:rPr>
              <w:t xml:space="preserve">   </w:t>
            </w:r>
            <w:r>
              <w:rPr>
                <w:rFonts w:hint="eastAsia" w:ascii="Times New Roman" w:hAnsi="Times New Roman" w:eastAsia="楷体"/>
                <w:sz w:val="24"/>
                <w:highlight w:val="none"/>
                <w:lang w:val="en-US" w:eastAsia="zh-CN"/>
              </w:rPr>
              <w:t>。</w:t>
            </w:r>
          </w:p>
          <w:p>
            <w:pPr>
              <w:keepNext w:val="0"/>
              <w:keepLines w:val="0"/>
              <w:pageBreakBefore w:val="0"/>
              <w:kinsoku/>
              <w:wordWrap/>
              <w:overflowPunct/>
              <w:topLinePunct w:val="0"/>
              <w:bidi w:val="0"/>
              <w:adjustRightInd/>
              <w:snapToGrid w:val="0"/>
              <w:spacing w:line="240" w:lineRule="auto"/>
              <w:ind w:firstLineChars="0"/>
              <w:textAlignment w:val="auto"/>
              <w:rPr>
                <w:rFonts w:hint="default" w:ascii="仿宋" w:hAnsi="仿宋" w:eastAsia="仿宋_GB2312" w:cs="Times New Roman"/>
                <w:kern w:val="2"/>
                <w:sz w:val="32"/>
                <w:szCs w:val="24"/>
                <w:lang w:val="en-US" w:eastAsia="zh-CN" w:bidi="ar-SA"/>
              </w:rPr>
            </w:pPr>
            <w:r>
              <w:rPr>
                <w:rFonts w:hint="eastAsia" w:ascii="Times New Roman" w:hAnsi="Times New Roman"/>
                <w:color w:val="000000"/>
                <w:sz w:val="20"/>
                <w:szCs w:val="18"/>
                <w:lang w:val="en-US" w:eastAsia="zh-CN"/>
              </w:rPr>
              <w:t>【</w:t>
            </w:r>
            <w:r>
              <w:rPr>
                <w:rFonts w:hint="eastAsia" w:ascii="Times New Roman" w:hAnsi="Times New Roman" w:eastAsia="仿宋_GB2312"/>
                <w:color w:val="000000"/>
                <w:sz w:val="20"/>
                <w:szCs w:val="18"/>
                <w:lang w:val="en-US" w:eastAsia="zh-CN"/>
              </w:rPr>
              <w:t>注：超大型设备是指监测点位数</w:t>
            </w:r>
            <w:r>
              <w:rPr>
                <w:rFonts w:hint="eastAsia" w:ascii="Times New Roman" w:hAnsi="Times New Roman"/>
                <w:color w:val="000000"/>
                <w:sz w:val="20"/>
                <w:szCs w:val="18"/>
                <w:lang w:val="en-US" w:eastAsia="zh-CN"/>
              </w:rPr>
              <w:t>超过</w:t>
            </w:r>
            <w:r>
              <w:rPr>
                <w:rFonts w:hint="eastAsia" w:ascii="Times New Roman" w:hAnsi="Times New Roman" w:eastAsia="仿宋_GB2312"/>
                <w:color w:val="000000"/>
                <w:sz w:val="20"/>
                <w:szCs w:val="18"/>
                <w:lang w:val="en-US" w:eastAsia="zh-CN"/>
              </w:rPr>
              <w:t>1000（个）</w:t>
            </w:r>
            <w:r>
              <w:rPr>
                <w:rFonts w:hint="eastAsia" w:ascii="Times New Roman" w:hAnsi="Times New Roman"/>
                <w:color w:val="000000"/>
                <w:sz w:val="20"/>
                <w:szCs w:val="18"/>
                <w:lang w:val="en-US" w:eastAsia="zh-CN"/>
              </w:rPr>
              <w:t>，如</w:t>
            </w:r>
            <w:r>
              <w:rPr>
                <w:rFonts w:hint="eastAsia" w:ascii="Times New Roman" w:hAnsi="Times New Roman" w:eastAsia="仿宋_GB2312"/>
                <w:color w:val="000000"/>
                <w:sz w:val="20"/>
                <w:szCs w:val="18"/>
                <w:lang w:val="en-US" w:eastAsia="zh-CN"/>
              </w:rPr>
              <w:t>盾构机、炼化一体化装置等，有大数据中台支撑，具备自优化和跨供应链决策能力。</w:t>
            </w:r>
            <w:r>
              <w:rPr>
                <w:rFonts w:hint="eastAsia" w:ascii="Times New Roman" w:hAnsi="Times New Roman"/>
                <w:color w:val="000000"/>
                <w:sz w:val="20"/>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5" w:type="dxa"/>
            <w:vMerge w:val="continue"/>
            <w:tcBorders>
              <w:left w:val="single" w:color="auto" w:sz="4" w:space="0"/>
              <w:right w:val="single" w:color="auto"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961" w:type="dxa"/>
            <w:gridSpan w:val="3"/>
            <w:tcBorders>
              <w:top w:val="single" w:color="auto" w:sz="4" w:space="0"/>
              <w:left w:val="single" w:color="auto" w:sz="4" w:space="0"/>
              <w:right w:val="single" w:color="auto"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eastAsia="楷体" w:cs="Times New Roman"/>
                <w:kern w:val="2"/>
                <w:sz w:val="24"/>
                <w:szCs w:val="24"/>
                <w:highlight w:val="none"/>
                <w:lang w:val="en-US" w:eastAsia="zh-CN" w:bidi="ar-SA"/>
              </w:rPr>
            </w:pPr>
            <w:r>
              <w:rPr>
                <w:rFonts w:hint="eastAsia" w:ascii="Times New Roman" w:hAnsi="Times New Roman" w:eastAsia="仿宋_GB2312"/>
                <w:sz w:val="24"/>
                <w:szCs w:val="24"/>
                <w:highlight w:val="none"/>
                <w:lang w:val="en-US" w:eastAsia="zh-CN"/>
              </w:rPr>
              <w:t>连企业</w:t>
            </w:r>
          </w:p>
        </w:tc>
        <w:tc>
          <w:tcPr>
            <w:tcW w:w="7710" w:type="dxa"/>
            <w:gridSpan w:val="7"/>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kinsoku/>
              <w:wordWrap/>
              <w:overflowPunct/>
              <w:topLinePunct w:val="0"/>
              <w:bidi w:val="0"/>
              <w:adjustRightInd/>
              <w:snapToGrid/>
              <w:spacing w:line="240" w:lineRule="auto"/>
              <w:ind w:firstLine="0"/>
              <w:textAlignment w:val="auto"/>
              <w:rPr>
                <w:rFonts w:hint="eastAsia"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总量：_____________（家）</w:t>
            </w:r>
          </w:p>
          <w:p>
            <w:pPr>
              <w:pStyle w:val="8"/>
              <w:ind w:firstLine="0"/>
              <w:rPr>
                <w:rFonts w:hint="eastAsia"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val="en-US" w:eastAsia="zh-CN"/>
              </w:rPr>
              <w:t>按行业划分</w:t>
            </w:r>
            <w:r>
              <w:rPr>
                <w:rFonts w:hint="eastAsia" w:ascii="Times New Roman" w:hAnsi="Times New Roman" w:eastAsia="楷体"/>
                <w:sz w:val="24"/>
                <w:szCs w:val="24"/>
                <w:highlight w:val="none"/>
                <w:lang w:val="en-US" w:eastAsia="zh-CN"/>
              </w:rPr>
              <w:t>（勾选），并填写累计数量</w:t>
            </w:r>
            <w:r>
              <w:rPr>
                <w:rFonts w:hint="eastAsia" w:ascii="Times New Roman" w:hAnsi="Times New Roman" w:eastAsia="楷体"/>
                <w:color w:val="000000"/>
                <w:kern w:val="0"/>
                <w:sz w:val="24"/>
                <w:highlight w:val="none"/>
                <w:lang w:val="en-US" w:eastAsia="zh-CN"/>
              </w:rPr>
              <w:t>：</w:t>
            </w:r>
          </w:p>
          <w:p>
            <w:pPr>
              <w:pStyle w:val="8"/>
              <w:ind w:firstLine="0" w:firstLineChars="0"/>
              <w:rPr>
                <w:rFonts w:hint="eastAsia" w:ascii="Times New Roman" w:hAnsi="Times New Roman" w:eastAsia="楷体" w:cs="Times New Roman"/>
                <w:kern w:val="2"/>
                <w:sz w:val="24"/>
                <w:szCs w:val="24"/>
                <w:highlight w:val="none"/>
                <w:lang w:val="en-US" w:eastAsia="zh-CN" w:bidi="ar-SA"/>
              </w:rPr>
            </w:pPr>
            <w:r>
              <w:rPr>
                <w:rFonts w:hint="eastAsia" w:ascii="Times New Roman" w:hAnsi="Times New Roman" w:eastAsia="仿宋_GB2312" w:cs="Times New Roman"/>
                <w:color w:val="000000"/>
                <w:sz w:val="20"/>
                <w:szCs w:val="18"/>
              </w:rPr>
              <w:t>【注：参考国家标准GB/T 4754-2017《国民经济行业分类》】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245" w:type="dxa"/>
            <w:vMerge w:val="restart"/>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default" w:ascii="Times New Roman" w:hAnsi="Times New Roman"/>
                <w:sz w:val="24"/>
                <w:szCs w:val="24"/>
                <w:highlight w:val="none"/>
                <w:lang w:val="en-US" w:eastAsia="zh-CN"/>
              </w:rPr>
            </w:pPr>
            <w:r>
              <w:rPr>
                <w:rFonts w:hint="eastAsia" w:ascii="Times New Roman" w:hAnsi="Times New Roman"/>
                <w:sz w:val="24"/>
                <w:szCs w:val="24"/>
                <w:highlight w:val="none"/>
                <w:lang w:val="en-US" w:eastAsia="zh-CN"/>
              </w:rPr>
              <w:t>汇聚“人才链”</w:t>
            </w:r>
          </w:p>
        </w:tc>
        <w:tc>
          <w:tcPr>
            <w:tcW w:w="961" w:type="dxa"/>
            <w:gridSpan w:val="3"/>
            <w:vMerge w:val="restart"/>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default" w:ascii="Times New Roman" w:hAnsi="Times New Roman"/>
                <w:sz w:val="24"/>
                <w:szCs w:val="24"/>
                <w:highlight w:val="none"/>
                <w:lang w:val="en-US" w:eastAsia="zh-CN"/>
              </w:rPr>
            </w:pPr>
            <w:r>
              <w:rPr>
                <w:rFonts w:hint="eastAsia" w:ascii="Times New Roman" w:hAnsi="Times New Roman"/>
                <w:sz w:val="24"/>
                <w:szCs w:val="24"/>
                <w:highlight w:val="none"/>
                <w:lang w:val="en-US" w:eastAsia="zh-CN"/>
              </w:rPr>
              <w:t>连设计师</w:t>
            </w:r>
          </w:p>
        </w:tc>
        <w:tc>
          <w:tcPr>
            <w:tcW w:w="7710" w:type="dxa"/>
            <w:gridSpan w:val="7"/>
            <w:tcBorders>
              <w:top w:val="single" w:color="000000" w:sz="4" w:space="0"/>
              <w:left w:val="single" w:color="000000" w:sz="4" w:space="0"/>
              <w:bottom w:val="single" w:color="000000" w:sz="4" w:space="0"/>
              <w:right w:val="single" w:color="000000" w:sz="4" w:space="0"/>
            </w:tcBorders>
            <w:vAlign w:val="center"/>
          </w:tcPr>
          <w:p>
            <w:pPr>
              <w:pStyle w:val="2"/>
              <w:rPr>
                <w:rFonts w:hint="eastAsia"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设计师人才总数：_____________（人）</w:t>
            </w:r>
          </w:p>
          <w:p>
            <w:pPr>
              <w:pStyle w:val="2"/>
              <w:rPr>
                <w:rFonts w:hint="default"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val="en-US" w:eastAsia="zh-CN"/>
              </w:rPr>
              <w:t>使用哪些工业设计软件，_____________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961" w:type="dxa"/>
            <w:gridSpan w:val="3"/>
            <w:vMerge w:val="continue"/>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7710" w:type="dxa"/>
            <w:gridSpan w:val="7"/>
            <w:tcBorders>
              <w:top w:val="single" w:color="000000" w:sz="4" w:space="0"/>
              <w:left w:val="single" w:color="000000" w:sz="4" w:space="0"/>
              <w:bottom w:val="single" w:color="000000" w:sz="4" w:space="0"/>
              <w:right w:val="single" w:color="000000" w:sz="4" w:space="0"/>
            </w:tcBorders>
            <w:vAlign w:val="center"/>
          </w:tcPr>
          <w:p>
            <w:pPr>
              <w:rPr>
                <w:rFonts w:hint="default"/>
                <w:lang w:val="en-US" w:eastAsia="zh-CN"/>
              </w:rPr>
            </w:pPr>
            <w:r>
              <w:rPr>
                <w:rFonts w:hint="eastAsia" w:ascii="Times New Roman" w:hAnsi="Times New Roman" w:eastAsia="楷体"/>
                <w:color w:val="000000"/>
                <w:kern w:val="0"/>
                <w:sz w:val="24"/>
                <w:highlight w:val="none"/>
                <w:lang w:val="en-US" w:eastAsia="zh-CN"/>
              </w:rPr>
              <w:t>按行业划分人才</w:t>
            </w:r>
            <w:r>
              <w:rPr>
                <w:rFonts w:hint="eastAsia" w:ascii="Times New Roman" w:hAnsi="Times New Roman" w:eastAsia="楷体"/>
                <w:sz w:val="24"/>
                <w:szCs w:val="24"/>
                <w:highlight w:val="none"/>
                <w:lang w:val="en-US" w:eastAsia="zh-CN"/>
              </w:rPr>
              <w:t>，并填写累计数量</w:t>
            </w:r>
            <w:r>
              <w:rPr>
                <w:rFonts w:hint="eastAsia" w:ascii="Times New Roman" w:hAnsi="Times New Roman" w:eastAsia="楷体"/>
                <w:sz w:val="24"/>
                <w:szCs w:val="24"/>
                <w:highlight w:val="none"/>
                <w:u w:val="none"/>
                <w:lang w:val="en-US" w:eastAsia="zh-CN"/>
              </w:rPr>
              <w:t>：</w:t>
            </w:r>
          </w:p>
          <w:p>
            <w:pPr>
              <w:rPr>
                <w:rFonts w:hint="eastAsia" w:ascii="Times New Roman" w:hAnsi="Times New Roman" w:eastAsia="楷体"/>
                <w:color w:val="000000"/>
                <w:sz w:val="24"/>
                <w:szCs w:val="24"/>
                <w:highlight w:val="none"/>
                <w:lang w:eastAsia="zh-CN"/>
              </w:rPr>
            </w:pPr>
            <w:r>
              <w:rPr>
                <w:rFonts w:hint="eastAsia" w:ascii="Times New Roman" w:hAnsi="Times New Roman" w:eastAsia="仿宋_GB2312" w:cs="Times New Roman"/>
                <w:color w:val="000000"/>
                <w:sz w:val="20"/>
                <w:szCs w:val="18"/>
              </w:rPr>
              <w:t>【注：参考国家标准GB/T 4754-2017《国民经济行业分类》】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default" w:ascii="Times New Roman" w:hAnsi="Times New Roman"/>
                <w:sz w:val="24"/>
                <w:szCs w:val="24"/>
                <w:highlight w:val="none"/>
                <w:lang w:val="en-US" w:eastAsia="zh-CN"/>
              </w:rPr>
            </w:pPr>
          </w:p>
        </w:tc>
        <w:tc>
          <w:tcPr>
            <w:tcW w:w="961" w:type="dxa"/>
            <w:gridSpan w:val="3"/>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lang w:eastAsia="zh-CN"/>
              </w:rPr>
            </w:pPr>
            <w:r>
              <w:rPr>
                <w:rFonts w:hint="eastAsia" w:ascii="Times New Roman" w:hAnsi="Times New Roman"/>
                <w:sz w:val="24"/>
                <w:szCs w:val="24"/>
                <w:highlight w:val="none"/>
                <w:lang w:val="en-US" w:eastAsia="zh-CN"/>
              </w:rPr>
              <w:t>连工程师</w:t>
            </w:r>
          </w:p>
        </w:tc>
        <w:tc>
          <w:tcPr>
            <w:tcW w:w="7710" w:type="dxa"/>
            <w:gridSpan w:val="7"/>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kinsoku/>
              <w:wordWrap/>
              <w:overflowPunct/>
              <w:topLinePunct w:val="0"/>
              <w:bidi w:val="0"/>
              <w:adjustRightInd/>
              <w:snapToGrid w:val="0"/>
              <w:spacing w:line="240" w:lineRule="auto"/>
              <w:textAlignment w:val="auto"/>
              <w:rPr>
                <w:rFonts w:hint="eastAsia"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专业技能人才总数：_____________（人）</w:t>
            </w:r>
          </w:p>
          <w:p>
            <w:pPr>
              <w:pStyle w:val="2"/>
              <w:rPr>
                <w:rFonts w:hint="default"/>
                <w:lang w:val="en-US" w:eastAsia="zh-CN"/>
              </w:rPr>
            </w:pPr>
            <w:r>
              <w:rPr>
                <w:rFonts w:hint="eastAsia" w:ascii="Times New Roman" w:hAnsi="Times New Roman" w:eastAsia="楷体"/>
                <w:color w:val="000000"/>
                <w:kern w:val="0"/>
                <w:sz w:val="24"/>
                <w:highlight w:val="none"/>
                <w:lang w:val="en-US" w:eastAsia="zh-CN"/>
              </w:rPr>
              <w:t>按环节划分人才</w:t>
            </w:r>
            <w:r>
              <w:rPr>
                <w:rFonts w:hint="eastAsia" w:ascii="Times New Roman" w:hAnsi="Times New Roman" w:eastAsia="楷体"/>
                <w:sz w:val="24"/>
                <w:szCs w:val="24"/>
                <w:highlight w:val="none"/>
                <w:lang w:val="en-US" w:eastAsia="zh-CN"/>
              </w:rPr>
              <w:t>，并填写累计数量</w:t>
            </w:r>
            <w:r>
              <w:rPr>
                <w:rFonts w:hint="eastAsia" w:ascii="Times New Roman" w:hAnsi="Times New Roman" w:eastAsia="楷体"/>
                <w:sz w:val="24"/>
                <w:szCs w:val="24"/>
                <w:highlight w:val="none"/>
                <w:u w:val="none"/>
                <w:lang w:val="en-US" w:eastAsia="zh-CN"/>
              </w:rPr>
              <w:t>：</w:t>
            </w:r>
          </w:p>
          <w:p>
            <w:pPr>
              <w:pStyle w:val="2"/>
              <w:rPr>
                <w:rFonts w:hint="eastAsia" w:ascii="Times New Roman" w:hAnsi="Times New Roman" w:eastAsia="楷体" w:cs="Times New Roman"/>
                <w:color w:val="000000"/>
                <w:kern w:val="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研发设计，</w:t>
            </w:r>
            <w:r>
              <w:rPr>
                <w:rFonts w:hint="eastAsia" w:ascii="Times New Roman" w:hAnsi="Times New Roman" w:eastAsia="楷体" w:cs="Times New Roman"/>
                <w:color w:val="000000"/>
                <w:kern w:val="0"/>
                <w:sz w:val="24"/>
                <w:szCs w:val="24"/>
                <w:highlight w:val="none"/>
                <w:lang w:val="en-US" w:eastAsia="zh-CN"/>
              </w:rPr>
              <w:t>_________（人）</w:t>
            </w:r>
            <w:r>
              <w:rPr>
                <w:rFonts w:hint="eastAsia" w:ascii="Times New Roman" w:hAnsi="Times New Roman" w:eastAsia="楷体"/>
                <w:sz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仿真测试，</w:t>
            </w:r>
            <w:r>
              <w:rPr>
                <w:rFonts w:hint="eastAsia" w:ascii="Times New Roman" w:hAnsi="Times New Roman" w:eastAsia="楷体" w:cs="Times New Roman"/>
                <w:color w:val="000000"/>
                <w:kern w:val="0"/>
                <w:sz w:val="24"/>
                <w:szCs w:val="24"/>
                <w:highlight w:val="none"/>
                <w:lang w:val="en-US" w:eastAsia="zh-CN"/>
              </w:rPr>
              <w:t>_________（人）</w:t>
            </w:r>
          </w:p>
          <w:p>
            <w:pPr>
              <w:pStyle w:val="2"/>
              <w:rPr>
                <w:rFonts w:hint="default" w:ascii="Times New Roman" w:hAnsi="Times New Roman" w:eastAsia="楷体"/>
                <w:sz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工艺优化，</w:t>
            </w:r>
            <w:r>
              <w:rPr>
                <w:rFonts w:hint="eastAsia" w:ascii="Times New Roman" w:hAnsi="Times New Roman" w:eastAsia="楷体" w:cs="Times New Roman"/>
                <w:color w:val="000000"/>
                <w:kern w:val="0"/>
                <w:sz w:val="24"/>
                <w:szCs w:val="24"/>
                <w:highlight w:val="none"/>
                <w:lang w:val="en-US" w:eastAsia="zh-CN"/>
              </w:rPr>
              <w:t>_________（人）</w:t>
            </w:r>
            <w:r>
              <w:rPr>
                <w:rFonts w:hint="eastAsia" w:ascii="Times New Roman" w:hAnsi="Times New Roman" w:eastAsia="楷体"/>
                <w:sz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质量管理，</w:t>
            </w:r>
            <w:r>
              <w:rPr>
                <w:rFonts w:hint="eastAsia" w:ascii="Times New Roman" w:hAnsi="Times New Roman" w:eastAsia="楷体" w:cs="Times New Roman"/>
                <w:color w:val="000000"/>
                <w:kern w:val="0"/>
                <w:sz w:val="24"/>
                <w:szCs w:val="24"/>
                <w:highlight w:val="none"/>
                <w:lang w:val="en-US" w:eastAsia="zh-CN"/>
              </w:rPr>
              <w:t>_________（人）</w:t>
            </w:r>
          </w:p>
          <w:p>
            <w:pPr>
              <w:pStyle w:val="2"/>
              <w:rPr>
                <w:rFonts w:hint="default" w:ascii="Times New Roman" w:hAnsi="Times New Roman" w:eastAsia="楷体"/>
                <w:color w:val="000000"/>
                <w:sz w:val="24"/>
                <w:szCs w:val="24"/>
                <w:highlight w:val="none"/>
                <w:lang w:val="en-US"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设备</w:t>
            </w:r>
            <w:r>
              <w:rPr>
                <w:rFonts w:hint="eastAsia" w:ascii="Times New Roman" w:hAnsi="Times New Roman" w:eastAsia="楷体"/>
                <w:color w:val="000000"/>
                <w:sz w:val="24"/>
                <w:szCs w:val="24"/>
                <w:highlight w:val="none"/>
                <w:lang w:val="en-US" w:eastAsia="zh-CN"/>
              </w:rPr>
              <w:t>运维，</w:t>
            </w:r>
            <w:r>
              <w:rPr>
                <w:rFonts w:hint="eastAsia" w:ascii="Times New Roman" w:hAnsi="Times New Roman" w:eastAsia="楷体" w:cs="Times New Roman"/>
                <w:color w:val="000000"/>
                <w:kern w:val="0"/>
                <w:sz w:val="24"/>
                <w:szCs w:val="24"/>
                <w:highlight w:val="none"/>
                <w:lang w:val="en-US" w:eastAsia="zh-CN"/>
              </w:rPr>
              <w:t>_________（人）</w:t>
            </w:r>
            <w:r>
              <w:rPr>
                <w:rFonts w:hint="eastAsia" w:ascii="Times New Roman" w:hAnsi="Times New Roman" w:eastAsia="楷体"/>
                <w:sz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rPr>
              <w:t>运营管理</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_________（人）</w:t>
            </w:r>
          </w:p>
          <w:p>
            <w:pPr>
              <w:pStyle w:val="2"/>
              <w:rPr>
                <w:rFonts w:hint="eastAsia" w:eastAsia="楷体"/>
                <w:lang w:eastAsia="zh-CN"/>
              </w:rPr>
            </w:pP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供应链管理，</w:t>
            </w:r>
            <w:r>
              <w:rPr>
                <w:rFonts w:hint="eastAsia" w:ascii="Times New Roman" w:hAnsi="Times New Roman" w:eastAsia="楷体" w:cs="Times New Roman"/>
                <w:color w:val="000000"/>
                <w:kern w:val="0"/>
                <w:sz w:val="24"/>
                <w:szCs w:val="24"/>
                <w:highlight w:val="none"/>
                <w:lang w:val="en-US" w:eastAsia="zh-CN"/>
              </w:rPr>
              <w:t>_______（人）</w:t>
            </w:r>
            <w:r>
              <w:rPr>
                <w:rFonts w:hint="eastAsia" w:ascii="Times New Roman" w:hAnsi="Times New Roman" w:eastAsia="楷体"/>
                <w:sz w:val="24"/>
                <w:highlight w:val="none"/>
                <w:lang w:val="en-US" w:eastAsia="zh-CN"/>
              </w:rPr>
              <w:t xml:space="preserve">   </w:t>
            </w:r>
            <w:r>
              <w:rPr>
                <w:rFonts w:hint="eastAsia" w:ascii="Times New Roman" w:hAnsi="Times New Roman" w:eastAsia="楷体"/>
                <w:color w:val="000000"/>
                <w:sz w:val="24"/>
                <w:szCs w:val="24"/>
                <w:highlight w:val="none"/>
                <w:lang w:eastAsia="zh-CN"/>
              </w:rPr>
              <w:t>□</w:t>
            </w:r>
            <w:r>
              <w:rPr>
                <w:rFonts w:hint="eastAsia" w:ascii="Times New Roman" w:hAnsi="Times New Roman" w:eastAsia="楷体"/>
                <w:color w:val="000000"/>
                <w:sz w:val="24"/>
                <w:szCs w:val="24"/>
                <w:highlight w:val="none"/>
                <w:lang w:val="en-US" w:eastAsia="zh-CN"/>
              </w:rPr>
              <w:t>其他，</w:t>
            </w:r>
            <w:r>
              <w:rPr>
                <w:rFonts w:hint="eastAsia" w:ascii="Times New Roman" w:hAnsi="Times New Roman" w:eastAsia="楷体" w:cs="Times New Roman"/>
                <w:color w:val="000000"/>
                <w:kern w:val="0"/>
                <w:sz w:val="24"/>
                <w:szCs w:val="24"/>
                <w:highlight w:val="none"/>
                <w:lang w:val="en-US" w:eastAsia="zh-CN"/>
              </w:rPr>
              <w:t>_________（人）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245" w:type="dxa"/>
            <w:vMerge w:val="continue"/>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default" w:ascii="Times New Roman" w:hAnsi="Times New Roman"/>
                <w:sz w:val="24"/>
                <w:szCs w:val="24"/>
                <w:highlight w:val="none"/>
                <w:lang w:val="en-US" w:eastAsia="zh-CN"/>
              </w:rPr>
            </w:pPr>
          </w:p>
        </w:tc>
        <w:tc>
          <w:tcPr>
            <w:tcW w:w="961" w:type="dxa"/>
            <w:gridSpan w:val="3"/>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eastAsia="楷体"/>
                <w:color w:val="000000"/>
                <w:kern w:val="0"/>
                <w:sz w:val="24"/>
                <w:szCs w:val="24"/>
                <w:highlight w:val="none"/>
                <w:lang w:eastAsia="zh-CN"/>
              </w:rPr>
            </w:pPr>
            <w:r>
              <w:rPr>
                <w:rFonts w:hint="eastAsia" w:ascii="Times New Roman" w:hAnsi="Times New Roman"/>
                <w:sz w:val="24"/>
                <w:szCs w:val="24"/>
                <w:highlight w:val="none"/>
                <w:lang w:val="en-US" w:eastAsia="zh-CN"/>
              </w:rPr>
              <w:t>连消费者</w:t>
            </w:r>
          </w:p>
        </w:tc>
        <w:tc>
          <w:tcPr>
            <w:tcW w:w="7710"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bidi w:val="0"/>
              <w:adjustRightInd/>
              <w:snapToGrid w:val="0"/>
              <w:spacing w:line="240" w:lineRule="auto"/>
              <w:ind w:firstLine="0" w:firstLineChars="0"/>
              <w:textAlignment w:val="auto"/>
              <w:rPr>
                <w:rFonts w:hint="eastAsia" w:eastAsia="楷体"/>
                <w:lang w:eastAsia="zh-CN"/>
              </w:rPr>
            </w:pPr>
            <w:r>
              <w:rPr>
                <w:rFonts w:hint="eastAsia" w:ascii="Times New Roman" w:hAnsi="Times New Roman" w:eastAsia="楷体" w:cs="Times New Roman"/>
                <w:color w:val="000000"/>
                <w:kern w:val="0"/>
                <w:sz w:val="24"/>
                <w:szCs w:val="24"/>
                <w:highlight w:val="none"/>
                <w:lang w:val="en-US" w:eastAsia="zh-CN"/>
              </w:rPr>
              <w:t>□个人用户数量_________（人），□企业用户数量_________（家）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1245" w:type="dxa"/>
            <w:vMerge w:val="restart"/>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default" w:ascii="Times New Roman" w:hAnsi="Times New Roman" w:eastAsia="仿宋_GB2312"/>
                <w:sz w:val="24"/>
                <w:szCs w:val="24"/>
                <w:highlight w:val="none"/>
                <w:lang w:val="en-US" w:eastAsia="zh-CN"/>
              </w:rPr>
            </w:pPr>
            <w:r>
              <w:rPr>
                <w:rFonts w:hint="eastAsia" w:ascii="Times New Roman" w:hAnsi="Times New Roman"/>
                <w:sz w:val="24"/>
                <w:szCs w:val="24"/>
                <w:highlight w:val="none"/>
                <w:lang w:val="en-US" w:eastAsia="zh-CN"/>
              </w:rPr>
              <w:t>对接“资金链”</w:t>
            </w:r>
          </w:p>
        </w:tc>
        <w:tc>
          <w:tcPr>
            <w:tcW w:w="961" w:type="dxa"/>
            <w:gridSpan w:val="3"/>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ascii="Times New Roman" w:hAnsi="Times New Roman" w:eastAsia="仿宋_GB2312"/>
                <w:sz w:val="24"/>
                <w:szCs w:val="24"/>
                <w:highlight w:val="none"/>
              </w:rPr>
            </w:pPr>
            <w:r>
              <w:rPr>
                <w:rFonts w:hint="eastAsia" w:ascii="Times New Roman" w:hAnsi="Times New Roman"/>
                <w:sz w:val="24"/>
                <w:szCs w:val="24"/>
                <w:highlight w:val="none"/>
                <w:lang w:val="en-US" w:eastAsia="zh-CN"/>
              </w:rPr>
              <w:t>连订单</w:t>
            </w:r>
          </w:p>
        </w:tc>
        <w:tc>
          <w:tcPr>
            <w:tcW w:w="7710" w:type="dxa"/>
            <w:gridSpan w:val="7"/>
            <w:vAlign w:val="center"/>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eastAsia="zh-CN"/>
              </w:rPr>
              <w:t>□</w:t>
            </w:r>
            <w:r>
              <w:rPr>
                <w:rFonts w:hint="default" w:ascii="Times New Roman" w:hAnsi="Times New Roman" w:eastAsia="楷体"/>
                <w:color w:val="000000"/>
                <w:kern w:val="0"/>
                <w:sz w:val="24"/>
                <w:highlight w:val="none"/>
                <w:lang w:val="en-US" w:eastAsia="zh-CN"/>
              </w:rPr>
              <w:t>连接产业链上下游订单总量_____________（笔）</w:t>
            </w:r>
          </w:p>
          <w:p>
            <w:pPr>
              <w:keepNext w:val="0"/>
              <w:keepLines w:val="0"/>
              <w:pageBreakBefore w:val="0"/>
              <w:kinsoku/>
              <w:wordWrap/>
              <w:overflowPunct/>
              <w:topLinePunct w:val="0"/>
              <w:bidi w:val="0"/>
              <w:adjustRightInd/>
              <w:snapToGrid/>
              <w:spacing w:line="240" w:lineRule="auto"/>
              <w:ind w:firstLine="0" w:firstLineChars="0"/>
              <w:textAlignment w:val="auto"/>
              <w:rPr>
                <w:rFonts w:hint="eastAsia" w:ascii="Times New Roman" w:hAnsi="Times New Roman" w:eastAsia="楷体"/>
                <w:color w:val="000000"/>
                <w:kern w:val="0"/>
                <w:sz w:val="24"/>
                <w:highlight w:val="none"/>
                <w:lang w:eastAsia="zh-CN"/>
              </w:rPr>
            </w:pPr>
            <w:r>
              <w:rPr>
                <w:rFonts w:hint="default" w:ascii="Times New Roman" w:hAnsi="Times New Roman" w:eastAsia="楷体"/>
                <w:color w:val="000000"/>
                <w:kern w:val="0"/>
                <w:sz w:val="24"/>
                <w:highlight w:val="none"/>
                <w:lang w:val="en-US" w:eastAsia="zh-CN"/>
              </w:rPr>
              <w:t>按</w:t>
            </w:r>
            <w:r>
              <w:rPr>
                <w:rFonts w:hint="eastAsia" w:ascii="Times New Roman" w:hAnsi="Times New Roman" w:eastAsia="楷体"/>
                <w:color w:val="000000"/>
                <w:kern w:val="0"/>
                <w:sz w:val="24"/>
                <w:highlight w:val="none"/>
                <w:lang w:val="en-US" w:eastAsia="zh-CN"/>
              </w:rPr>
              <w:t>商业模式</w:t>
            </w:r>
            <w:r>
              <w:rPr>
                <w:rFonts w:hint="default" w:ascii="Times New Roman" w:hAnsi="Times New Roman" w:eastAsia="楷体"/>
                <w:color w:val="000000"/>
                <w:kern w:val="0"/>
                <w:sz w:val="24"/>
                <w:highlight w:val="none"/>
                <w:lang w:val="en-US" w:eastAsia="zh-CN"/>
              </w:rPr>
              <w:t>划分订单（勾选），并填写累计数量</w:t>
            </w:r>
            <w:r>
              <w:rPr>
                <w:rFonts w:hint="default" w:ascii="Times New Roman" w:hAnsi="Times New Roman" w:eastAsia="楷体"/>
                <w:color w:val="000000"/>
                <w:kern w:val="0"/>
                <w:sz w:val="24"/>
                <w:highlight w:val="none"/>
                <w:lang w:eastAsia="zh-CN"/>
              </w:rPr>
              <w:t>：</w:t>
            </w:r>
          </w:p>
          <w:p>
            <w:pPr>
              <w:rPr>
                <w:rFonts w:hint="eastAsia" w:ascii="Times New Roman" w:hAnsi="Times New Roman" w:eastAsia="楷体" w:cs="Times New Roman"/>
                <w:color w:val="000000"/>
                <w:kern w:val="0"/>
                <w:sz w:val="24"/>
                <w:szCs w:val="24"/>
                <w:highlight w:val="none"/>
                <w:lang w:val="en-US" w:eastAsia="zh-CN"/>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以租代售</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_______（笔）</w:t>
            </w:r>
            <w:r>
              <w:rPr>
                <w:rFonts w:hint="eastAsia" w:ascii="Times New Roman" w:hAnsi="Times New Roman" w:eastAsia="楷体"/>
                <w:color w:val="000000"/>
                <w:kern w:val="0"/>
                <w:sz w:val="24"/>
                <w:highlight w:val="none"/>
                <w:lang w:val="en-US" w:eastAsia="zh-CN"/>
              </w:rPr>
              <w:t xml:space="preserve"> </w:t>
            </w: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会员与</w:t>
            </w:r>
            <w:r>
              <w:rPr>
                <w:rFonts w:hint="default" w:ascii="Times New Roman" w:hAnsi="Times New Roman" w:eastAsia="楷体"/>
                <w:color w:val="000000"/>
                <w:kern w:val="0"/>
                <w:sz w:val="24"/>
                <w:highlight w:val="none"/>
                <w:lang w:val="en-US" w:eastAsia="zh-CN"/>
              </w:rPr>
              <w:t>订阅服务</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_______（笔）</w:t>
            </w:r>
          </w:p>
          <w:p>
            <w:pPr>
              <w:rPr>
                <w:rFonts w:hint="default"/>
                <w:lang w:val="en-US" w:eastAsia="zh-CN"/>
              </w:rPr>
            </w:pPr>
            <w:r>
              <w:rPr>
                <w:rFonts w:hint="eastAsia" w:ascii="Times New Roman" w:hAnsi="Times New Roman" w:eastAsia="楷体"/>
                <w:color w:val="000000"/>
                <w:kern w:val="0"/>
                <w:sz w:val="24"/>
                <w:highlight w:val="none"/>
                <w:lang w:eastAsia="zh-CN"/>
              </w:rPr>
              <w:t>□</w:t>
            </w:r>
            <w:r>
              <w:rPr>
                <w:rFonts w:hint="default" w:ascii="Times New Roman" w:hAnsi="Times New Roman" w:eastAsia="楷体"/>
                <w:color w:val="000000"/>
                <w:kern w:val="0"/>
                <w:sz w:val="24"/>
                <w:highlight w:val="none"/>
                <w:lang w:val="en-US" w:eastAsia="zh-CN"/>
              </w:rPr>
              <w:t>共享产能</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_______（笔）</w:t>
            </w:r>
            <w:r>
              <w:rPr>
                <w:rFonts w:hint="eastAsia" w:ascii="Times New Roman" w:hAnsi="Times New Roman" w:eastAsia="楷体"/>
                <w:color w:val="000000"/>
                <w:kern w:val="0"/>
                <w:sz w:val="24"/>
                <w:highlight w:val="none"/>
                <w:lang w:val="en-US" w:eastAsia="zh-CN"/>
              </w:rPr>
              <w:t xml:space="preserve"> </w:t>
            </w: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其他</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_______（笔）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1245" w:type="dxa"/>
            <w:vMerge w:val="continue"/>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961" w:type="dxa"/>
            <w:gridSpan w:val="3"/>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default" w:ascii="Times New Roman" w:hAnsi="Times New Roman"/>
                <w:sz w:val="24"/>
                <w:szCs w:val="24"/>
                <w:highlight w:val="none"/>
                <w:lang w:val="en-US" w:eastAsia="zh-CN"/>
              </w:rPr>
            </w:pPr>
            <w:r>
              <w:rPr>
                <w:rFonts w:hint="eastAsia" w:ascii="Times New Roman" w:hAnsi="Times New Roman"/>
                <w:sz w:val="24"/>
                <w:szCs w:val="24"/>
                <w:highlight w:val="none"/>
                <w:lang w:val="en-US" w:eastAsia="zh-CN"/>
              </w:rPr>
              <w:t>连后市场</w:t>
            </w:r>
          </w:p>
        </w:tc>
        <w:tc>
          <w:tcPr>
            <w:tcW w:w="7710" w:type="dxa"/>
            <w:gridSpan w:val="7"/>
            <w:vAlign w:val="center"/>
          </w:tcPr>
          <w:p>
            <w:pPr>
              <w:rPr>
                <w:highlight w:val="none"/>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后市场业务实现收入</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（万元）。</w:t>
            </w:r>
          </w:p>
          <w:p>
            <w:pPr>
              <w:rPr>
                <w:rFonts w:hint="default"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val="en-US" w:eastAsia="zh-CN"/>
              </w:rPr>
              <w:t>按服务延伸模式划分（勾选）</w:t>
            </w:r>
          </w:p>
          <w:p>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设</w:t>
            </w:r>
            <w:r>
              <w:rPr>
                <w:rFonts w:hint="default" w:ascii="Times New Roman" w:hAnsi="Times New Roman" w:eastAsia="楷体"/>
                <w:color w:val="000000"/>
                <w:kern w:val="0"/>
                <w:sz w:val="24"/>
                <w:highlight w:val="none"/>
              </w:rPr>
              <w:t>备运维</w:t>
            </w:r>
            <w:r>
              <w:rPr>
                <w:rFonts w:hint="eastAsia" w:ascii="Times New Roman" w:hAnsi="Times New Roman" w:eastAsia="楷体"/>
                <w:color w:val="000000"/>
                <w:kern w:val="0"/>
                <w:sz w:val="24"/>
                <w:highlight w:val="none"/>
                <w:lang w:val="en-US" w:eastAsia="zh-CN"/>
              </w:rPr>
              <w:t xml:space="preserve"> </w:t>
            </w:r>
            <w:r>
              <w:rPr>
                <w:rFonts w:hint="eastAsia" w:ascii="Times New Roman" w:hAnsi="Times New Roman" w:eastAsia="楷体"/>
                <w:color w:val="000000"/>
                <w:kern w:val="0"/>
                <w:sz w:val="24"/>
                <w:highlight w:val="none"/>
                <w:lang w:eastAsia="zh-CN"/>
              </w:rPr>
              <w:t>□</w:t>
            </w:r>
            <w:r>
              <w:rPr>
                <w:rFonts w:hint="default" w:ascii="Times New Roman" w:hAnsi="Times New Roman" w:eastAsia="楷体"/>
                <w:color w:val="000000"/>
                <w:kern w:val="0"/>
                <w:sz w:val="24"/>
                <w:highlight w:val="none"/>
              </w:rPr>
              <w:t>备件</w:t>
            </w:r>
            <w:r>
              <w:rPr>
                <w:rFonts w:hint="eastAsia" w:ascii="Times New Roman" w:hAnsi="Times New Roman" w:eastAsia="楷体"/>
                <w:color w:val="000000"/>
                <w:kern w:val="0"/>
                <w:sz w:val="24"/>
                <w:highlight w:val="none"/>
                <w:lang w:val="en-US" w:eastAsia="zh-CN"/>
              </w:rPr>
              <w:t xml:space="preserve">管理 </w:t>
            </w: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 xml:space="preserve">远程诊断与服务 </w:t>
            </w: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 xml:space="preserve">客户反馈与处理 </w:t>
            </w: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1245" w:type="dxa"/>
            <w:vMerge w:val="continue"/>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961" w:type="dxa"/>
            <w:gridSpan w:val="3"/>
            <w:vMerge w:val="restart"/>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lang w:eastAsia="zh-CN"/>
              </w:rPr>
            </w:pPr>
            <w:r>
              <w:rPr>
                <w:rFonts w:hint="eastAsia" w:ascii="Times New Roman" w:hAnsi="Times New Roman"/>
                <w:sz w:val="24"/>
                <w:szCs w:val="24"/>
                <w:highlight w:val="none"/>
                <w:lang w:val="en-US" w:eastAsia="zh-CN"/>
              </w:rPr>
              <w:t>连增值</w:t>
            </w:r>
            <w:r>
              <w:rPr>
                <w:rFonts w:hint="eastAsia" w:ascii="Times New Roman" w:hAnsi="Times New Roman"/>
                <w:sz w:val="24"/>
                <w:szCs w:val="24"/>
                <w:highlight w:val="none"/>
                <w:lang w:val="en-US" w:eastAsia="zh-CN"/>
              </w:rPr>
              <w:br w:type="textWrapping"/>
            </w:r>
            <w:r>
              <w:rPr>
                <w:rFonts w:hint="eastAsia" w:ascii="Times New Roman" w:hAnsi="Times New Roman"/>
                <w:sz w:val="24"/>
                <w:szCs w:val="24"/>
                <w:highlight w:val="none"/>
                <w:lang w:val="en-US" w:eastAsia="zh-CN"/>
              </w:rPr>
              <w:t>服务</w:t>
            </w:r>
          </w:p>
        </w:tc>
        <w:tc>
          <w:tcPr>
            <w:tcW w:w="7710" w:type="dxa"/>
            <w:gridSpan w:val="7"/>
            <w:vAlign w:val="center"/>
          </w:tcPr>
          <w:p>
            <w:pPr>
              <w:rPr>
                <w:highlight w:val="none"/>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数据服务业务</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（笔），实现收入</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（万元）。</w:t>
            </w:r>
          </w:p>
          <w:p>
            <w:pPr>
              <w:keepNext w:val="0"/>
              <w:keepLines w:val="0"/>
              <w:pageBreakBefore w:val="0"/>
              <w:kinsoku/>
              <w:wordWrap/>
              <w:overflowPunct/>
              <w:topLinePunct w:val="0"/>
              <w:bidi w:val="0"/>
              <w:adjustRightInd/>
              <w:snapToGrid/>
              <w:spacing w:line="240" w:lineRule="auto"/>
              <w:ind w:firstLine="0" w:firstLineChars="0"/>
              <w:textAlignment w:val="auto"/>
              <w:rPr>
                <w:rFonts w:hint="eastAsia"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val="en-US" w:eastAsia="zh-CN"/>
              </w:rPr>
              <w:t>按服务模式划分，</w:t>
            </w:r>
            <w:r>
              <w:rPr>
                <w:rFonts w:hint="eastAsia" w:ascii="Times New Roman" w:hAnsi="Times New Roman" w:eastAsia="楷体"/>
                <w:sz w:val="24"/>
                <w:szCs w:val="24"/>
                <w:highlight w:val="none"/>
                <w:lang w:val="en-US" w:eastAsia="zh-CN"/>
              </w:rPr>
              <w:t>并填写累计数量</w:t>
            </w:r>
            <w:r>
              <w:rPr>
                <w:rFonts w:hint="eastAsia" w:ascii="Times New Roman" w:hAnsi="Times New Roman" w:eastAsia="楷体"/>
                <w:sz w:val="24"/>
                <w:szCs w:val="24"/>
                <w:highlight w:val="none"/>
                <w:u w:val="none"/>
                <w:lang w:val="en-US" w:eastAsia="zh-CN"/>
              </w:rPr>
              <w:t>：</w:t>
            </w:r>
          </w:p>
          <w:p>
            <w:pPr>
              <w:rPr>
                <w:rFonts w:hint="default"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数据分析与洞察</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 xml:space="preserve">_______（笔） </w:t>
            </w:r>
            <w:r>
              <w:rPr>
                <w:rFonts w:hint="eastAsia" w:ascii="Times New Roman" w:hAnsi="Times New Roman" w:eastAsia="楷体"/>
                <w:color w:val="000000"/>
                <w:kern w:val="0"/>
                <w:sz w:val="24"/>
                <w:highlight w:val="none"/>
                <w:lang w:val="en-US" w:eastAsia="zh-CN"/>
              </w:rPr>
              <w:t xml:space="preserve"> </w:t>
            </w:r>
            <w:r>
              <w:rPr>
                <w:rFonts w:hint="eastAsia" w:ascii="Times New Roman" w:hAnsi="Times New Roman" w:eastAsia="楷体"/>
                <w:color w:val="000000"/>
                <w:kern w:val="0"/>
                <w:sz w:val="24"/>
                <w:highlight w:val="none"/>
                <w:lang w:eastAsia="zh-CN"/>
              </w:rPr>
              <w:t>□</w:t>
            </w:r>
            <w:r>
              <w:rPr>
                <w:rFonts w:hint="eastAsia" w:ascii="Times New Roman" w:hAnsi="Times New Roman" w:eastAsia="楷体" w:cs="Times New Roman"/>
                <w:color w:val="000000"/>
                <w:kern w:val="0"/>
                <w:sz w:val="24"/>
                <w:szCs w:val="24"/>
                <w:highlight w:val="none"/>
              </w:rPr>
              <w:t>数据</w:t>
            </w:r>
            <w:r>
              <w:rPr>
                <w:rFonts w:hint="eastAsia" w:ascii="Times New Roman" w:hAnsi="Times New Roman" w:eastAsia="楷体" w:cs="Times New Roman"/>
                <w:color w:val="000000"/>
                <w:kern w:val="0"/>
                <w:sz w:val="24"/>
                <w:szCs w:val="24"/>
                <w:highlight w:val="none"/>
                <w:lang w:val="en-US" w:eastAsia="zh-CN"/>
              </w:rPr>
              <w:t>定制化</w:t>
            </w:r>
            <w:r>
              <w:rPr>
                <w:rFonts w:hint="eastAsia" w:ascii="Times New Roman" w:hAnsi="Times New Roman" w:eastAsia="楷体" w:cs="Times New Roman"/>
                <w:color w:val="000000"/>
                <w:kern w:val="0"/>
                <w:sz w:val="24"/>
                <w:szCs w:val="24"/>
                <w:highlight w:val="none"/>
              </w:rPr>
              <w:t>服务</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 xml:space="preserve">_____（笔） </w:t>
            </w: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数据可视化服务</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________（笔）</w:t>
            </w:r>
            <w:r>
              <w:rPr>
                <w:rFonts w:hint="eastAsia" w:ascii="Times New Roman" w:hAnsi="Times New Roman" w:eastAsia="楷体"/>
                <w:color w:val="000000"/>
                <w:kern w:val="0"/>
                <w:sz w:val="24"/>
                <w:highlight w:val="none"/>
                <w:lang w:val="en-US" w:eastAsia="zh-CN"/>
              </w:rPr>
              <w:t xml:space="preserve">  </w:t>
            </w: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数据API与接口服务</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__（笔）</w:t>
            </w:r>
            <w:r>
              <w:rPr>
                <w:rFonts w:hint="eastAsia" w:ascii="Times New Roman" w:hAnsi="Times New Roman" w:eastAsia="楷体"/>
                <w:color w:val="000000"/>
                <w:kern w:val="0"/>
                <w:sz w:val="24"/>
                <w:highlight w:val="none"/>
                <w:lang w:val="en-US" w:eastAsia="zh-CN"/>
              </w:rPr>
              <w:t xml:space="preserve"> </w:t>
            </w: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数据合规增值服务</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_____（笔）</w:t>
            </w:r>
            <w:r>
              <w:rPr>
                <w:rFonts w:hint="eastAsia" w:ascii="Times New Roman" w:hAnsi="Times New Roman" w:eastAsia="楷体"/>
                <w:color w:val="000000"/>
                <w:kern w:val="0"/>
                <w:sz w:val="24"/>
                <w:highlight w:val="none"/>
                <w:lang w:val="en-US" w:eastAsia="zh-CN"/>
              </w:rPr>
              <w:t xml:space="preserve"> </w:t>
            </w: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数据交易服务</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_______（笔）</w:t>
            </w:r>
            <w:r>
              <w:rPr>
                <w:rFonts w:hint="eastAsia" w:ascii="Times New Roman" w:hAnsi="Times New Roman" w:eastAsia="楷体"/>
                <w:color w:val="000000"/>
                <w:kern w:val="0"/>
                <w:sz w:val="24"/>
                <w:highlight w:val="none"/>
                <w:lang w:val="en-US" w:eastAsia="zh-CN"/>
              </w:rPr>
              <w:t xml:space="preserve"> </w:t>
            </w: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其他</w:t>
            </w:r>
            <w:r>
              <w:rPr>
                <w:rFonts w:hint="eastAsia" w:ascii="Times New Roman" w:hAnsi="Times New Roman" w:eastAsia="楷体"/>
                <w:color w:val="000000"/>
                <w:sz w:val="24"/>
                <w:szCs w:val="24"/>
                <w:highlight w:val="none"/>
                <w:lang w:val="en-US" w:eastAsia="zh-CN"/>
              </w:rPr>
              <w:t>，</w:t>
            </w:r>
            <w:r>
              <w:rPr>
                <w:rFonts w:hint="eastAsia" w:ascii="Times New Roman" w:hAnsi="Times New Roman" w:eastAsia="楷体" w:cs="Times New Roman"/>
                <w:color w:val="000000"/>
                <w:kern w:val="0"/>
                <w:sz w:val="24"/>
                <w:szCs w:val="24"/>
                <w:highlight w:val="none"/>
                <w:lang w:val="en-US" w:eastAsia="zh-CN"/>
              </w:rPr>
              <w:t>_______（笔）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5" w:type="dxa"/>
            <w:vMerge w:val="continue"/>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ascii="Times New Roman" w:hAnsi="Times New Roman"/>
                <w:sz w:val="24"/>
                <w:szCs w:val="24"/>
                <w:highlight w:val="none"/>
                <w:lang w:val="en-US" w:eastAsia="zh-CN"/>
              </w:rPr>
            </w:pPr>
          </w:p>
        </w:tc>
        <w:tc>
          <w:tcPr>
            <w:tcW w:w="961" w:type="dxa"/>
            <w:gridSpan w:val="3"/>
            <w:vMerge w:val="continue"/>
            <w:vAlign w:val="center"/>
          </w:tcPr>
          <w:p>
            <w:pPr>
              <w:pStyle w:val="8"/>
              <w:keepNext w:val="0"/>
              <w:keepLines w:val="0"/>
              <w:pageBreakBefore w:val="0"/>
              <w:kinsoku/>
              <w:wordWrap/>
              <w:overflowPunct/>
              <w:topLinePunct w:val="0"/>
              <w:bidi w:val="0"/>
              <w:adjustRightInd/>
              <w:spacing w:after="0" w:line="240" w:lineRule="auto"/>
              <w:ind w:firstLine="0" w:firstLineChars="0"/>
              <w:jc w:val="center"/>
              <w:textAlignment w:val="auto"/>
              <w:rPr>
                <w:rFonts w:hint="eastAsia"/>
                <w:lang w:eastAsia="zh-CN"/>
              </w:rPr>
            </w:pPr>
          </w:p>
        </w:tc>
        <w:tc>
          <w:tcPr>
            <w:tcW w:w="7710" w:type="dxa"/>
            <w:gridSpan w:val="7"/>
            <w:vAlign w:val="center"/>
          </w:tcPr>
          <w:p>
            <w:pPr>
              <w:rPr>
                <w:rFonts w:hint="eastAsia"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连接金融服务机构共</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（家），服务</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（家）企业，其中，</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（家）中小企业。</w:t>
            </w:r>
          </w:p>
          <w:p>
            <w:pPr>
              <w:rPr>
                <w:highlight w:val="none"/>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融资服务业务</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（笔），累计融资服务金额</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（万元）。</w:t>
            </w:r>
          </w:p>
          <w:p>
            <w:pPr>
              <w:keepNext w:val="0"/>
              <w:keepLines w:val="0"/>
              <w:pageBreakBefore w:val="0"/>
              <w:kinsoku/>
              <w:wordWrap/>
              <w:overflowPunct/>
              <w:topLinePunct w:val="0"/>
              <w:bidi w:val="0"/>
              <w:adjustRightInd/>
              <w:snapToGrid/>
              <w:spacing w:line="240" w:lineRule="auto"/>
              <w:ind w:firstLine="0" w:firstLineChars="0"/>
              <w:textAlignment w:val="auto"/>
              <w:rPr>
                <w:rFonts w:hint="eastAsia"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val="en-US" w:eastAsia="zh-CN"/>
              </w:rPr>
              <w:t>按服务类型划分，</w:t>
            </w:r>
            <w:r>
              <w:rPr>
                <w:rFonts w:hint="eastAsia" w:ascii="Times New Roman" w:hAnsi="Times New Roman" w:eastAsia="楷体"/>
                <w:sz w:val="24"/>
                <w:szCs w:val="24"/>
                <w:highlight w:val="none"/>
                <w:lang w:val="en-US" w:eastAsia="zh-CN"/>
              </w:rPr>
              <w:t>并填写累计数量</w:t>
            </w:r>
            <w:r>
              <w:rPr>
                <w:rFonts w:hint="eastAsia" w:ascii="Times New Roman" w:hAnsi="Times New Roman" w:eastAsia="楷体"/>
                <w:sz w:val="24"/>
                <w:szCs w:val="24"/>
                <w:highlight w:val="none"/>
                <w:u w:val="none"/>
                <w:lang w:val="en-US" w:eastAsia="zh-CN"/>
              </w:rPr>
              <w:t>：</w:t>
            </w:r>
          </w:p>
          <w:p>
            <w:pPr>
              <w:keepNext w:val="0"/>
              <w:keepLines w:val="0"/>
              <w:pageBreakBefore w:val="0"/>
              <w:kinsoku/>
              <w:wordWrap/>
              <w:overflowPunct/>
              <w:topLinePunct w:val="0"/>
              <w:bidi w:val="0"/>
              <w:adjustRightInd/>
              <w:snapToGrid/>
              <w:spacing w:line="240" w:lineRule="auto"/>
              <w:ind w:firstLine="0" w:firstLineChars="0"/>
              <w:textAlignment w:val="auto"/>
              <w:rPr>
                <w:rFonts w:hint="eastAsia"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信贷服务___________（笔），累计融资服务金额</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（万元）；</w:t>
            </w:r>
          </w:p>
          <w:p>
            <w:pPr>
              <w:keepNext w:val="0"/>
              <w:keepLines w:val="0"/>
              <w:pageBreakBefore w:val="0"/>
              <w:kinsoku/>
              <w:wordWrap/>
              <w:overflowPunct/>
              <w:topLinePunct w:val="0"/>
              <w:bidi w:val="0"/>
              <w:adjustRightInd/>
              <w:snapToGrid/>
              <w:spacing w:line="240" w:lineRule="auto"/>
              <w:ind w:firstLine="0" w:firstLineChars="0"/>
              <w:textAlignment w:val="auto"/>
              <w:rPr>
                <w:rFonts w:hint="eastAsia"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数据质押___________（笔），累计融资服务金额</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（万元）；</w:t>
            </w:r>
          </w:p>
          <w:p>
            <w:pPr>
              <w:keepNext w:val="0"/>
              <w:keepLines w:val="0"/>
              <w:pageBreakBefore w:val="0"/>
              <w:kinsoku/>
              <w:wordWrap/>
              <w:overflowPunct/>
              <w:topLinePunct w:val="0"/>
              <w:bidi w:val="0"/>
              <w:adjustRightInd/>
              <w:snapToGrid/>
              <w:spacing w:line="240" w:lineRule="auto"/>
              <w:ind w:firstLine="0" w:firstLineChars="0"/>
              <w:textAlignment w:val="auto"/>
              <w:rPr>
                <w:rFonts w:hint="eastAsia" w:ascii="Times New Roman" w:hAnsi="Times New Roman" w:eastAsia="楷体"/>
                <w:color w:val="000000"/>
                <w:kern w:val="0"/>
                <w:sz w:val="24"/>
                <w:highlight w:val="none"/>
                <w:lang w:val="en-US" w:eastAsia="zh-CN"/>
              </w:rPr>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融资租赁</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（笔），累计融资服务金额</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（万元）；</w:t>
            </w:r>
          </w:p>
          <w:p>
            <w:pPr>
              <w:keepNext w:val="0"/>
              <w:keepLines w:val="0"/>
              <w:pageBreakBefore w:val="0"/>
              <w:kinsoku/>
              <w:wordWrap/>
              <w:overflowPunct/>
              <w:topLinePunct w:val="0"/>
              <w:bidi w:val="0"/>
              <w:adjustRightInd/>
              <w:snapToGrid/>
              <w:spacing w:line="240" w:lineRule="auto"/>
              <w:ind w:firstLine="0" w:firstLineChars="0"/>
              <w:textAlignment w:val="auto"/>
            </w:pPr>
            <w:r>
              <w:rPr>
                <w:rFonts w:hint="eastAsia" w:ascii="Times New Roman" w:hAnsi="Times New Roman" w:eastAsia="楷体"/>
                <w:color w:val="000000"/>
                <w:kern w:val="0"/>
                <w:sz w:val="24"/>
                <w:highlight w:val="none"/>
                <w:lang w:eastAsia="zh-CN"/>
              </w:rPr>
              <w:t>□</w:t>
            </w:r>
            <w:r>
              <w:rPr>
                <w:rFonts w:hint="eastAsia" w:ascii="Times New Roman" w:hAnsi="Times New Roman" w:eastAsia="楷体"/>
                <w:color w:val="000000"/>
                <w:kern w:val="0"/>
                <w:sz w:val="24"/>
                <w:highlight w:val="none"/>
                <w:lang w:val="en-US" w:eastAsia="zh-CN"/>
              </w:rPr>
              <w:t>其他___________（笔），累计融资服务金额</w:t>
            </w:r>
            <w:r>
              <w:rPr>
                <w:rFonts w:hint="eastAsia" w:ascii="Times New Roman" w:hAnsi="Times New Roman" w:eastAsia="楷体"/>
                <w:color w:val="000000"/>
                <w:kern w:val="0"/>
                <w:sz w:val="24"/>
                <w:highlight w:val="none"/>
                <w:u w:val="single"/>
                <w:lang w:val="en-US" w:eastAsia="zh-CN"/>
              </w:rPr>
              <w:t xml:space="preserve">       </w:t>
            </w:r>
            <w:r>
              <w:rPr>
                <w:rFonts w:hint="eastAsia" w:ascii="Times New Roman" w:hAnsi="Times New Roman" w:eastAsia="楷体"/>
                <w:color w:val="000000"/>
                <w:kern w:val="0"/>
                <w:sz w:val="24"/>
                <w:highlight w:val="none"/>
                <w:lang w:val="en-US" w:eastAsia="zh-CN"/>
              </w:rPr>
              <w:t>（万元）。</w:t>
            </w:r>
          </w:p>
        </w:tc>
      </w:tr>
    </w:tbl>
    <w:p>
      <w:pPr>
        <w:pStyle w:val="3"/>
        <w:keepNext w:val="0"/>
        <w:keepLines w:val="0"/>
        <w:pageBreakBefore w:val="0"/>
        <w:widowControl w:val="0"/>
        <w:kinsoku/>
        <w:wordWrap/>
        <w:overflowPunct/>
        <w:topLinePunct w:val="0"/>
        <w:autoSpaceDE/>
        <w:autoSpaceDN/>
        <w:bidi w:val="0"/>
        <w:adjustRightInd w:val="0"/>
        <w:snapToGrid/>
        <w:spacing w:line="240" w:lineRule="auto"/>
        <w:ind w:firstLine="640" w:firstLineChars="200"/>
        <w:jc w:val="left"/>
        <w:textAlignment w:val="auto"/>
        <w:rPr>
          <w:rFonts w:hint="default" w:ascii="Times New Roman" w:hAnsi="Times New Roman" w:eastAsia="黑体" w:cs="Times New Roman"/>
          <w:highlight w:val="none"/>
          <w:lang w:val="en-US" w:eastAsia="zh-CN"/>
        </w:rPr>
      </w:pPr>
      <w:r>
        <w:rPr>
          <w:rFonts w:hint="default" w:ascii="Times New Roman" w:hAnsi="Times New Roman" w:eastAsia="黑体" w:cs="Times New Roman"/>
          <w:highlight w:val="none"/>
          <w:lang w:val="en-US" w:eastAsia="zh-CN"/>
        </w:rPr>
        <w:t>二、应用情况</w:t>
      </w:r>
    </w:p>
    <w:tbl>
      <w:tblPr>
        <w:tblStyle w:val="15"/>
        <w:tblW w:w="9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1"/>
        <w:gridCol w:w="8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711" w:type="dxa"/>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sz w:val="24"/>
                <w:szCs w:val="24"/>
                <w:highlight w:val="none"/>
                <w:lang w:val="en-US" w:eastAsia="zh-CN"/>
              </w:rPr>
            </w:pPr>
            <w:r>
              <w:rPr>
                <w:rFonts w:hint="eastAsia" w:ascii="Times New Roman" w:hAnsi="Times New Roman" w:eastAsia="仿宋_GB2312" w:cs="Times New Roman"/>
                <w:b w:val="0"/>
                <w:bCs w:val="0"/>
                <w:sz w:val="24"/>
                <w:szCs w:val="24"/>
                <w:highlight w:val="none"/>
                <w:lang w:eastAsia="zh-CN"/>
              </w:rPr>
              <w:t>（</w:t>
            </w:r>
            <w:r>
              <w:rPr>
                <w:rFonts w:hint="eastAsia" w:ascii="Times New Roman" w:hAnsi="Times New Roman" w:eastAsia="仿宋_GB2312" w:cs="Times New Roman"/>
                <w:b w:val="0"/>
                <w:bCs w:val="0"/>
                <w:sz w:val="24"/>
                <w:szCs w:val="24"/>
                <w:highlight w:val="none"/>
                <w:lang w:val="en-US" w:eastAsia="zh-CN"/>
              </w:rPr>
              <w:t>一）</w:t>
            </w:r>
          </w:p>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sz w:val="24"/>
                <w:szCs w:val="24"/>
                <w:highlight w:val="none"/>
              </w:rPr>
            </w:pPr>
            <w:r>
              <w:rPr>
                <w:rFonts w:hint="eastAsia" w:ascii="Times New Roman" w:hAnsi="Times New Roman" w:eastAsia="仿宋_GB2312" w:cs="Times New Roman"/>
                <w:b w:val="0"/>
                <w:bCs w:val="0"/>
                <w:sz w:val="24"/>
                <w:szCs w:val="24"/>
                <w:highlight w:val="none"/>
                <w:lang w:val="en-US" w:eastAsia="zh-CN"/>
              </w:rPr>
              <w:t>需求与痛点</w:t>
            </w:r>
          </w:p>
          <w:p>
            <w:pPr>
              <w:pageBreakBefore w:val="0"/>
              <w:kinsoku/>
              <w:overflowPunct/>
              <w:topLinePunct w:val="0"/>
              <w:bidi w:val="0"/>
              <w:spacing w:line="240" w:lineRule="auto"/>
              <w:jc w:val="center"/>
              <w:rPr>
                <w:rFonts w:hint="eastAsia" w:ascii="Times New Roman" w:hAnsi="Times New Roman" w:eastAsia="仿宋_GB2312" w:cs="Times New Roman"/>
                <w:b w:val="0"/>
                <w:bCs w:val="0"/>
                <w:sz w:val="24"/>
                <w:szCs w:val="24"/>
                <w:highlight w:val="none"/>
              </w:rPr>
            </w:pPr>
            <w:r>
              <w:rPr>
                <w:rFonts w:hint="eastAsia" w:ascii="Times New Roman" w:hAnsi="Times New Roman" w:eastAsia="仿宋_GB2312" w:cs="Times New Roman"/>
                <w:b w:val="0"/>
                <w:bCs w:val="0"/>
                <w:sz w:val="24"/>
                <w:szCs w:val="24"/>
                <w:highlight w:val="none"/>
                <w:lang w:eastAsia="zh-CN"/>
              </w:rPr>
              <w:t>（</w:t>
            </w:r>
            <w:r>
              <w:rPr>
                <w:rFonts w:hint="eastAsia" w:ascii="Times New Roman" w:hAnsi="Times New Roman" w:eastAsia="仿宋_GB2312" w:cs="Times New Roman"/>
                <w:b w:val="0"/>
                <w:bCs w:val="0"/>
                <w:sz w:val="24"/>
                <w:szCs w:val="24"/>
                <w:highlight w:val="none"/>
                <w:lang w:val="en-US" w:eastAsia="zh-CN"/>
              </w:rPr>
              <w:t>不超过1500字）</w:t>
            </w:r>
          </w:p>
        </w:tc>
        <w:tc>
          <w:tcPr>
            <w:tcW w:w="8205" w:type="dxa"/>
          </w:tcPr>
          <w:p>
            <w:pPr>
              <w:keepNext w:val="0"/>
              <w:keepLines w:val="0"/>
              <w:pageBreakBefore w:val="0"/>
              <w:kinsoku/>
              <w:wordWrap/>
              <w:overflowPunct/>
              <w:topLinePunct w:val="0"/>
              <w:bidi w:val="0"/>
              <w:adjustRightInd/>
              <w:snapToGrid w:val="0"/>
              <w:textAlignment w:val="auto"/>
              <w:rPr>
                <w:rFonts w:hint="default" w:ascii="Times New Roman" w:hAnsi="Times New Roman" w:eastAsia="楷体" w:cs="Times New Roman"/>
                <w:b/>
                <w:bCs/>
                <w:sz w:val="24"/>
                <w:szCs w:val="24"/>
                <w:highlight w:val="none"/>
                <w:lang w:val="en-US" w:eastAsia="zh-CN"/>
              </w:rPr>
            </w:pPr>
            <w:r>
              <w:rPr>
                <w:rFonts w:hint="default" w:ascii="Times New Roman" w:hAnsi="Times New Roman" w:eastAsia="楷体" w:cs="Times New Roman"/>
                <w:b/>
                <w:bCs/>
                <w:sz w:val="24"/>
                <w:szCs w:val="24"/>
                <w:highlight w:val="none"/>
                <w:lang w:val="en-US" w:eastAsia="zh-CN"/>
              </w:rPr>
              <w:t>1.</w:t>
            </w:r>
            <w:r>
              <w:rPr>
                <w:rFonts w:hint="default" w:ascii="Times New Roman" w:hAnsi="Times New Roman" w:eastAsia="楷体" w:cs="Times New Roman"/>
                <w:b/>
                <w:bCs/>
                <w:sz w:val="24"/>
                <w:szCs w:val="24"/>
                <w:highlight w:val="none"/>
              </w:rPr>
              <w:t>应用企业简介</w:t>
            </w:r>
            <w:r>
              <w:rPr>
                <w:rFonts w:hint="eastAsia" w:ascii="Times New Roman" w:hAnsi="Times New Roman" w:eastAsia="楷体" w:cs="Times New Roman"/>
                <w:b/>
                <w:bCs/>
                <w:sz w:val="24"/>
                <w:szCs w:val="24"/>
                <w:highlight w:val="none"/>
                <w:lang w:eastAsia="zh-CN"/>
              </w:rPr>
              <w:t>（</w:t>
            </w:r>
            <w:r>
              <w:rPr>
                <w:rFonts w:hint="eastAsia" w:ascii="Times New Roman" w:hAnsi="Times New Roman" w:eastAsia="楷体" w:cs="Times New Roman"/>
                <w:b/>
                <w:bCs/>
                <w:sz w:val="24"/>
                <w:szCs w:val="24"/>
                <w:highlight w:val="none"/>
                <w:lang w:val="en-US" w:eastAsia="zh-CN"/>
              </w:rPr>
              <w:t>不超过500字）</w:t>
            </w:r>
          </w:p>
          <w:p>
            <w:pPr>
              <w:rPr>
                <w:rFonts w:hint="default" w:ascii="Times New Roman" w:hAnsi="Times New Roman" w:eastAsia="楷体" w:cs="Times New Roman"/>
                <w:i/>
                <w:iCs/>
                <w:sz w:val="24"/>
                <w:szCs w:val="24"/>
                <w:highlight w:val="none"/>
                <w:lang w:eastAsia="zh-CN"/>
              </w:rPr>
            </w:pPr>
            <w:r>
              <w:rPr>
                <w:rFonts w:hint="default" w:ascii="Times New Roman" w:hAnsi="Times New Roman" w:eastAsia="楷体" w:cs="Times New Roman"/>
                <w:i/>
                <w:iCs/>
                <w:sz w:val="24"/>
                <w:szCs w:val="24"/>
                <w:highlight w:val="none"/>
                <w:lang w:eastAsia="zh-CN"/>
              </w:rPr>
              <w:t>（介绍应用企业所属行业特点、企业在行业中的竞争优势，企业数字化基础、转型战略等内容</w:t>
            </w:r>
            <w:r>
              <w:rPr>
                <w:rFonts w:hint="eastAsia" w:ascii="Times New Roman" w:hAnsi="Times New Roman" w:eastAsia="楷体" w:cs="Times New Roman"/>
                <w:i/>
                <w:iCs/>
                <w:sz w:val="24"/>
                <w:szCs w:val="24"/>
                <w:highlight w:val="none"/>
                <w:lang w:eastAsia="zh-CN"/>
              </w:rPr>
              <w:t>。</w:t>
            </w:r>
            <w:r>
              <w:rPr>
                <w:rFonts w:hint="default" w:ascii="Times New Roman" w:hAnsi="Times New Roman" w:eastAsia="楷体" w:cs="Times New Roman"/>
                <w:i/>
                <w:iCs/>
                <w:sz w:val="24"/>
                <w:szCs w:val="24"/>
                <w:highlight w:val="none"/>
                <w:lang w:eastAsia="zh-CN"/>
              </w:rPr>
              <w:t>）</w:t>
            </w:r>
          </w:p>
          <w:p>
            <w:pPr>
              <w:pageBreakBefore w:val="0"/>
              <w:kinsoku/>
              <w:overflowPunct/>
              <w:topLinePunct w:val="0"/>
              <w:bidi w:val="0"/>
              <w:spacing w:line="240" w:lineRule="auto"/>
              <w:rPr>
                <w:rFonts w:hint="default" w:ascii="Times New Roman" w:hAnsi="Times New Roman" w:eastAsia="楷体"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711" w:type="dxa"/>
            <w:vMerge w:val="continue"/>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sz w:val="24"/>
                <w:szCs w:val="24"/>
                <w:highlight w:val="none"/>
              </w:rPr>
            </w:pPr>
          </w:p>
        </w:tc>
        <w:tc>
          <w:tcPr>
            <w:tcW w:w="8205" w:type="dxa"/>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cs="Times New Roman"/>
                <w:b/>
                <w:bCs/>
                <w:sz w:val="24"/>
                <w:szCs w:val="24"/>
                <w:highlight w:val="none"/>
                <w:lang w:val="en-US"/>
              </w:rPr>
            </w:pPr>
            <w:r>
              <w:rPr>
                <w:rFonts w:hint="default" w:ascii="Times New Roman" w:hAnsi="Times New Roman" w:eastAsia="楷体" w:cs="Times New Roman"/>
                <w:b/>
                <w:bCs/>
                <w:sz w:val="24"/>
                <w:szCs w:val="24"/>
                <w:highlight w:val="none"/>
                <w:lang w:val="en-US" w:eastAsia="zh-CN"/>
              </w:rPr>
              <w:t>2.拟解决的问题</w:t>
            </w:r>
            <w:r>
              <w:rPr>
                <w:rFonts w:hint="eastAsia" w:ascii="Times New Roman" w:hAnsi="Times New Roman" w:eastAsia="楷体" w:cs="Times New Roman"/>
                <w:b/>
                <w:bCs/>
                <w:sz w:val="24"/>
                <w:szCs w:val="24"/>
                <w:highlight w:val="none"/>
                <w:lang w:val="en-US" w:eastAsia="zh-CN"/>
              </w:rPr>
              <w:t>（不超过1000字）</w:t>
            </w:r>
          </w:p>
          <w:p>
            <w:pPr>
              <w:rPr>
                <w:rFonts w:hint="default" w:ascii="Times New Roman" w:hAnsi="Times New Roman" w:eastAsia="楷体" w:cs="Times New Roman"/>
                <w:b w:val="0"/>
                <w:bCs w:val="0"/>
                <w:i/>
                <w:iCs/>
                <w:sz w:val="24"/>
                <w:szCs w:val="24"/>
                <w:highlight w:val="none"/>
                <w:lang w:eastAsia="zh-CN"/>
              </w:rPr>
            </w:pPr>
            <w:r>
              <w:rPr>
                <w:rFonts w:hint="default" w:ascii="Times New Roman" w:hAnsi="Times New Roman" w:eastAsia="楷体" w:cs="Times New Roman"/>
                <w:b w:val="0"/>
                <w:bCs w:val="0"/>
                <w:i/>
                <w:iCs/>
                <w:sz w:val="24"/>
                <w:szCs w:val="24"/>
                <w:highlight w:val="none"/>
                <w:lang w:val="en-US" w:eastAsia="zh-CN"/>
              </w:rPr>
              <w:t>（聚焦数据难流通、环节难集成、企业难协同的问题，</w:t>
            </w:r>
            <w:r>
              <w:rPr>
                <w:rFonts w:hint="default" w:ascii="Times New Roman" w:hAnsi="Times New Roman" w:eastAsia="楷体" w:cs="Times New Roman"/>
                <w:b w:val="0"/>
                <w:bCs w:val="0"/>
                <w:i/>
                <w:iCs/>
                <w:sz w:val="24"/>
                <w:szCs w:val="24"/>
                <w:highlight w:val="none"/>
              </w:rPr>
              <w:t>拟解决的</w:t>
            </w:r>
            <w:r>
              <w:rPr>
                <w:rFonts w:hint="default" w:ascii="Times New Roman" w:hAnsi="Times New Roman" w:eastAsia="楷体" w:cs="Times New Roman"/>
                <w:b w:val="0"/>
                <w:bCs w:val="0"/>
                <w:i/>
                <w:iCs/>
                <w:sz w:val="24"/>
                <w:szCs w:val="24"/>
                <w:highlight w:val="none"/>
                <w:lang w:val="en-US" w:eastAsia="zh-CN"/>
              </w:rPr>
              <w:t>跨场景协同</w:t>
            </w:r>
            <w:r>
              <w:rPr>
                <w:rFonts w:hint="eastAsia" w:ascii="Times New Roman" w:hAnsi="Times New Roman" w:eastAsia="楷体" w:cs="Times New Roman"/>
                <w:b w:val="0"/>
                <w:bCs w:val="0"/>
                <w:i/>
                <w:iCs/>
                <w:sz w:val="24"/>
                <w:szCs w:val="24"/>
                <w:highlight w:val="none"/>
                <w:lang w:val="en-US" w:eastAsia="zh-CN"/>
              </w:rPr>
              <w:t>等</w:t>
            </w:r>
            <w:r>
              <w:rPr>
                <w:rFonts w:hint="default" w:ascii="Times New Roman" w:hAnsi="Times New Roman" w:eastAsia="楷体" w:cs="Times New Roman"/>
                <w:b w:val="0"/>
                <w:bCs w:val="0"/>
                <w:i/>
                <w:iCs/>
                <w:sz w:val="24"/>
                <w:szCs w:val="24"/>
                <w:highlight w:val="none"/>
              </w:rPr>
              <w:t>关键问题，简要介绍项目必要性和实施目标</w:t>
            </w:r>
            <w:r>
              <w:rPr>
                <w:rFonts w:hint="eastAsia" w:ascii="Times New Roman" w:hAnsi="Times New Roman" w:eastAsia="楷体" w:cs="Times New Roman"/>
                <w:b w:val="0"/>
                <w:bCs w:val="0"/>
                <w:i/>
                <w:iCs/>
                <w:sz w:val="24"/>
                <w:szCs w:val="24"/>
                <w:highlight w:val="none"/>
                <w:lang w:eastAsia="zh-CN"/>
              </w:rPr>
              <w:t>。</w:t>
            </w:r>
            <w:r>
              <w:rPr>
                <w:rFonts w:hint="default" w:ascii="Times New Roman" w:hAnsi="Times New Roman" w:eastAsia="楷体" w:cs="Times New Roman"/>
                <w:b w:val="0"/>
                <w:bCs w:val="0"/>
                <w:i/>
                <w:iCs/>
                <w:sz w:val="24"/>
                <w:szCs w:val="24"/>
                <w:highlight w:val="none"/>
                <w:lang w:eastAsia="zh-CN"/>
              </w:rPr>
              <w:t>）</w:t>
            </w:r>
          </w:p>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jc w:val="center"/>
        </w:trPr>
        <w:tc>
          <w:tcPr>
            <w:tcW w:w="1711" w:type="dxa"/>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sz w:val="24"/>
                <w:szCs w:val="24"/>
                <w:highlight w:val="none"/>
                <w:lang w:val="en-US" w:eastAsia="zh-CN"/>
              </w:rPr>
            </w:pPr>
            <w:r>
              <w:rPr>
                <w:rFonts w:hint="eastAsia" w:ascii="Times New Roman" w:hAnsi="Times New Roman" w:eastAsia="仿宋_GB2312" w:cs="Times New Roman"/>
                <w:b w:val="0"/>
                <w:bCs w:val="0"/>
                <w:sz w:val="24"/>
                <w:szCs w:val="24"/>
                <w:highlight w:val="none"/>
                <w:lang w:eastAsia="zh-CN"/>
              </w:rPr>
              <w:t>（</w:t>
            </w:r>
            <w:r>
              <w:rPr>
                <w:rFonts w:hint="eastAsia" w:ascii="Times New Roman" w:hAnsi="Times New Roman" w:eastAsia="仿宋_GB2312" w:cs="Times New Roman"/>
                <w:b w:val="0"/>
                <w:bCs w:val="0"/>
                <w:sz w:val="24"/>
                <w:szCs w:val="24"/>
                <w:highlight w:val="none"/>
                <w:lang w:val="en-US" w:eastAsia="zh-CN"/>
              </w:rPr>
              <w:t>二）</w:t>
            </w:r>
          </w:p>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sz w:val="24"/>
                <w:szCs w:val="24"/>
                <w:highlight w:val="none"/>
                <w:lang w:val="en-US" w:eastAsia="zh-CN"/>
              </w:rPr>
            </w:pPr>
            <w:r>
              <w:rPr>
                <w:rFonts w:hint="eastAsia" w:ascii="Times New Roman" w:hAnsi="Times New Roman" w:eastAsia="仿宋_GB2312" w:cs="Times New Roman"/>
                <w:b w:val="0"/>
                <w:bCs w:val="0"/>
                <w:sz w:val="24"/>
                <w:szCs w:val="24"/>
                <w:highlight w:val="none"/>
                <w:lang w:val="en-US" w:eastAsia="zh-CN"/>
              </w:rPr>
              <w:t>解决方案</w:t>
            </w:r>
          </w:p>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sz w:val="24"/>
                <w:szCs w:val="24"/>
                <w:highlight w:val="none"/>
              </w:rPr>
            </w:pPr>
            <w:r>
              <w:rPr>
                <w:rFonts w:hint="eastAsia" w:ascii="Times New Roman" w:hAnsi="Times New Roman" w:eastAsia="仿宋_GB2312" w:cs="Times New Roman"/>
                <w:b w:val="0"/>
                <w:bCs w:val="0"/>
                <w:sz w:val="24"/>
                <w:szCs w:val="24"/>
                <w:highlight w:val="none"/>
                <w:lang w:eastAsia="zh-CN"/>
              </w:rPr>
              <w:t>（</w:t>
            </w:r>
            <w:r>
              <w:rPr>
                <w:rFonts w:hint="eastAsia" w:ascii="Times New Roman" w:hAnsi="Times New Roman" w:eastAsia="仿宋_GB2312" w:cs="Times New Roman"/>
                <w:b w:val="0"/>
                <w:bCs w:val="0"/>
                <w:sz w:val="24"/>
                <w:szCs w:val="24"/>
                <w:highlight w:val="none"/>
                <w:lang w:val="en-US" w:eastAsia="zh-CN"/>
              </w:rPr>
              <w:t>不超过6000字）</w:t>
            </w:r>
          </w:p>
        </w:tc>
        <w:tc>
          <w:tcPr>
            <w:tcW w:w="8205" w:type="dxa"/>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b/>
                <w:bCs/>
                <w:sz w:val="24"/>
                <w:highlight w:val="none"/>
                <w:lang w:val="en-US" w:eastAsia="zh-CN"/>
              </w:rPr>
            </w:pPr>
            <w:r>
              <w:rPr>
                <w:rFonts w:hint="default" w:ascii="Times New Roman" w:hAnsi="Times New Roman" w:eastAsia="楷体"/>
                <w:b/>
                <w:bCs/>
                <w:sz w:val="24"/>
                <w:highlight w:val="none"/>
                <w:lang w:val="en-US" w:eastAsia="zh-CN"/>
              </w:rPr>
              <w:t>1.</w:t>
            </w:r>
            <w:r>
              <w:rPr>
                <w:rFonts w:hint="default" w:ascii="Times New Roman" w:hAnsi="Times New Roman" w:eastAsia="楷体"/>
                <w:b/>
                <w:bCs/>
                <w:sz w:val="24"/>
                <w:highlight w:val="none"/>
              </w:rPr>
              <w:t>解决方案简述</w:t>
            </w:r>
            <w:r>
              <w:rPr>
                <w:rFonts w:hint="default" w:ascii="Times New Roman" w:hAnsi="Times New Roman" w:eastAsia="楷体"/>
                <w:b/>
                <w:bCs/>
                <w:sz w:val="24"/>
                <w:highlight w:val="none"/>
                <w:lang w:eastAsia="zh-CN"/>
              </w:rPr>
              <w:t>（</w:t>
            </w:r>
            <w:r>
              <w:rPr>
                <w:rFonts w:hint="default" w:ascii="Times New Roman" w:hAnsi="Times New Roman" w:eastAsia="楷体"/>
                <w:b/>
                <w:bCs/>
                <w:sz w:val="24"/>
                <w:highlight w:val="none"/>
                <w:lang w:val="en-US" w:eastAsia="zh-CN"/>
              </w:rPr>
              <w:t>不超过3000字</w:t>
            </w:r>
            <w:r>
              <w:rPr>
                <w:rFonts w:hint="eastAsia" w:ascii="Times New Roman" w:hAnsi="Times New Roman" w:eastAsia="楷体" w:cs="Times New Roman"/>
                <w:b/>
                <w:bCs/>
                <w:sz w:val="24"/>
                <w:szCs w:val="24"/>
                <w:highlight w:val="none"/>
                <w:lang w:val="en-US" w:eastAsia="zh-CN"/>
              </w:rPr>
              <w:t>）</w:t>
            </w:r>
          </w:p>
          <w:p>
            <w:pPr>
              <w:snapToGrid/>
              <w:rPr>
                <w:rFonts w:hint="eastAsia" w:ascii="Times New Roman" w:hAnsi="Times New Roman"/>
                <w:highlight w:val="none"/>
                <w:lang w:eastAsia="zh-CN"/>
              </w:rPr>
            </w:pPr>
            <w:r>
              <w:rPr>
                <w:rFonts w:hint="default" w:ascii="Times New Roman" w:hAnsi="Times New Roman" w:eastAsia="楷体"/>
                <w:i/>
                <w:iCs/>
                <w:sz w:val="24"/>
                <w:highlight w:val="none"/>
                <w:lang w:eastAsia="zh-CN"/>
              </w:rPr>
              <w:t>（应用部署的技术方案架构设计、主要功能及技术特点、关键核心优势等情况。）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711" w:type="dxa"/>
            <w:vMerge w:val="continue"/>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val="0"/>
                <w:bCs w:val="0"/>
                <w:sz w:val="24"/>
                <w:szCs w:val="24"/>
                <w:highlight w:val="none"/>
              </w:rPr>
            </w:pPr>
          </w:p>
        </w:tc>
        <w:tc>
          <w:tcPr>
            <w:tcW w:w="8205" w:type="dxa"/>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b/>
                <w:bCs/>
                <w:sz w:val="24"/>
                <w:highlight w:val="none"/>
                <w:lang w:val="en-US" w:eastAsia="zh-CN"/>
              </w:rPr>
            </w:pPr>
            <w:r>
              <w:rPr>
                <w:rFonts w:hint="default" w:ascii="Times New Roman" w:hAnsi="Times New Roman" w:eastAsia="楷体"/>
                <w:b/>
                <w:bCs/>
                <w:sz w:val="24"/>
                <w:highlight w:val="none"/>
                <w:lang w:val="en-US" w:eastAsia="zh-CN"/>
              </w:rPr>
              <w:t>2.</w:t>
            </w:r>
            <w:r>
              <w:rPr>
                <w:rFonts w:hint="default" w:ascii="Times New Roman" w:hAnsi="Times New Roman" w:eastAsia="楷体"/>
                <w:b/>
                <w:bCs/>
                <w:sz w:val="24"/>
                <w:highlight w:val="none"/>
              </w:rPr>
              <w:t>自主创新成果</w:t>
            </w:r>
            <w:r>
              <w:rPr>
                <w:rFonts w:hint="eastAsia" w:ascii="Times New Roman" w:hAnsi="Times New Roman" w:eastAsia="楷体" w:cs="Times New Roman"/>
                <w:b/>
                <w:bCs/>
                <w:sz w:val="24"/>
                <w:szCs w:val="24"/>
                <w:highlight w:val="none"/>
                <w:lang w:val="en-US" w:eastAsia="zh-CN"/>
              </w:rPr>
              <w:t>（</w:t>
            </w:r>
            <w:r>
              <w:rPr>
                <w:rFonts w:hint="default" w:ascii="Times New Roman" w:hAnsi="Times New Roman" w:eastAsia="楷体"/>
                <w:b/>
                <w:bCs/>
                <w:sz w:val="24"/>
                <w:highlight w:val="none"/>
                <w:lang w:val="en-US" w:eastAsia="zh-CN"/>
              </w:rPr>
              <w:t>不超过2000字</w:t>
            </w:r>
            <w:r>
              <w:rPr>
                <w:rFonts w:hint="eastAsia" w:ascii="Times New Roman" w:hAnsi="Times New Roman" w:eastAsia="楷体" w:cs="Times New Roman"/>
                <w:b/>
                <w:bCs/>
                <w:sz w:val="24"/>
                <w:szCs w:val="24"/>
                <w:highlight w:val="none"/>
                <w:lang w:val="en-US" w:eastAsia="zh-CN"/>
              </w:rPr>
              <w:t>）</w:t>
            </w:r>
          </w:p>
          <w:p>
            <w:pPr>
              <w:snapToGrid/>
              <w:rPr>
                <w:rFonts w:hint="default" w:ascii="Times New Roman" w:hAnsi="Times New Roman"/>
                <w:highlight w:val="none"/>
              </w:rPr>
            </w:pPr>
            <w:r>
              <w:rPr>
                <w:rFonts w:hint="default" w:ascii="Times New Roman" w:hAnsi="Times New Roman" w:eastAsia="楷体"/>
                <w:i/>
                <w:iCs/>
                <w:sz w:val="24"/>
                <w:highlight w:val="none"/>
                <w:lang w:eastAsia="zh-CN"/>
              </w:rPr>
              <w:t>（</w:t>
            </w:r>
            <w:r>
              <w:rPr>
                <w:rFonts w:hint="default" w:ascii="Times New Roman" w:hAnsi="Times New Roman" w:eastAsia="楷体"/>
                <w:i/>
                <w:iCs/>
                <w:sz w:val="24"/>
                <w:highlight w:val="none"/>
              </w:rPr>
              <w:t>应用中沉淀的具有自主知识产权的设备、技术、产品、软件、标准等创新成果</w:t>
            </w:r>
            <w:r>
              <w:rPr>
                <w:rFonts w:hint="default" w:ascii="Times New Roman" w:hAnsi="Times New Roman" w:eastAsia="楷体"/>
                <w:i/>
                <w:iCs/>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711" w:type="dxa"/>
            <w:vMerge w:val="continue"/>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val="0"/>
                <w:bCs w:val="0"/>
                <w:sz w:val="24"/>
                <w:szCs w:val="24"/>
                <w:highlight w:val="none"/>
              </w:rPr>
            </w:pPr>
          </w:p>
        </w:tc>
        <w:tc>
          <w:tcPr>
            <w:tcW w:w="8205" w:type="dxa"/>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cs="Times New Roman"/>
                <w:b/>
                <w:bCs/>
                <w:i w:val="0"/>
                <w:iCs w:val="0"/>
                <w:sz w:val="24"/>
                <w:szCs w:val="24"/>
                <w:highlight w:val="none"/>
                <w:lang w:val="en-US" w:eastAsia="zh-CN"/>
              </w:rPr>
            </w:pPr>
            <w:r>
              <w:rPr>
                <w:rFonts w:hint="eastAsia" w:ascii="Times New Roman" w:hAnsi="Times New Roman" w:eastAsia="楷体" w:cs="Times New Roman"/>
                <w:b/>
                <w:bCs/>
                <w:i w:val="0"/>
                <w:iCs w:val="0"/>
                <w:sz w:val="24"/>
                <w:szCs w:val="24"/>
                <w:highlight w:val="none"/>
                <w:lang w:val="en-US" w:eastAsia="zh-CN"/>
              </w:rPr>
              <w:t>3.合作</w:t>
            </w:r>
            <w:r>
              <w:rPr>
                <w:rFonts w:hint="default" w:ascii="Times New Roman" w:hAnsi="Times New Roman" w:eastAsia="楷体" w:cs="Times New Roman"/>
                <w:b/>
                <w:bCs/>
                <w:i w:val="0"/>
                <w:iCs w:val="0"/>
                <w:sz w:val="24"/>
                <w:szCs w:val="24"/>
                <w:highlight w:val="none"/>
                <w:lang w:eastAsia="zh-CN"/>
              </w:rPr>
              <w:t>模式</w:t>
            </w:r>
            <w:r>
              <w:rPr>
                <w:rFonts w:hint="eastAsia" w:ascii="Times New Roman" w:hAnsi="Times New Roman" w:eastAsia="楷体" w:cs="Times New Roman"/>
                <w:b/>
                <w:bCs/>
                <w:sz w:val="24"/>
                <w:szCs w:val="24"/>
                <w:highlight w:val="none"/>
                <w:lang w:val="en-US" w:eastAsia="zh-CN"/>
              </w:rPr>
              <w:t>（不超过</w:t>
            </w:r>
            <w:r>
              <w:rPr>
                <w:rFonts w:hint="eastAsia" w:ascii="Times New Roman" w:hAnsi="Times New Roman" w:eastAsia="楷体" w:cs="Times New Roman"/>
                <w:b/>
                <w:bCs/>
                <w:i w:val="0"/>
                <w:iCs w:val="0"/>
                <w:sz w:val="24"/>
                <w:szCs w:val="24"/>
                <w:highlight w:val="none"/>
                <w:lang w:val="en-US" w:eastAsia="zh-CN"/>
              </w:rPr>
              <w:t>1000字</w:t>
            </w:r>
            <w:r>
              <w:rPr>
                <w:rFonts w:hint="eastAsia" w:ascii="Times New Roman" w:hAnsi="Times New Roman" w:eastAsia="楷体" w:cs="Times New Roman"/>
                <w:b/>
                <w:bCs/>
                <w:sz w:val="24"/>
                <w:szCs w:val="24"/>
                <w:highlight w:val="none"/>
                <w:lang w:val="en-US" w:eastAsia="zh-CN"/>
              </w:rPr>
              <w:t>）</w:t>
            </w:r>
          </w:p>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cs="Times New Roman"/>
                <w:sz w:val="24"/>
                <w:szCs w:val="24"/>
                <w:highlight w:val="none"/>
              </w:rPr>
            </w:pPr>
            <w:r>
              <w:rPr>
                <w:rFonts w:hint="eastAsia" w:ascii="Times New Roman" w:hAnsi="Times New Roman" w:eastAsia="楷体" w:cs="Times New Roman"/>
                <w:i/>
                <w:iCs/>
                <w:sz w:val="24"/>
                <w:szCs w:val="24"/>
                <w:highlight w:val="none"/>
                <w:lang w:eastAsia="zh-CN"/>
              </w:rPr>
              <w:t>（介绍</w:t>
            </w:r>
            <w:r>
              <w:rPr>
                <w:rFonts w:hint="eastAsia" w:ascii="Times New Roman" w:hAnsi="Times New Roman" w:eastAsia="楷体" w:cs="Times New Roman"/>
                <w:i/>
                <w:iCs/>
                <w:sz w:val="24"/>
                <w:szCs w:val="24"/>
                <w:highlight w:val="none"/>
                <w:lang w:val="en-US" w:eastAsia="zh-CN"/>
              </w:rPr>
              <w:t>平台建设方向和应用企业的</w:t>
            </w:r>
            <w:r>
              <w:rPr>
                <w:rFonts w:hint="eastAsia" w:ascii="Times New Roman" w:hAnsi="Times New Roman" w:eastAsia="楷体" w:cs="Times New Roman"/>
                <w:i/>
                <w:iCs/>
                <w:sz w:val="24"/>
                <w:szCs w:val="24"/>
                <w:highlight w:val="none"/>
                <w:lang w:eastAsia="zh-CN"/>
              </w:rPr>
              <w:t>收费模式、运营</w:t>
            </w:r>
            <w:r>
              <w:rPr>
                <w:rFonts w:hint="eastAsia" w:ascii="Times New Roman" w:hAnsi="Times New Roman" w:eastAsia="楷体" w:cs="Times New Roman"/>
                <w:i/>
                <w:iCs/>
                <w:sz w:val="24"/>
                <w:szCs w:val="24"/>
                <w:highlight w:val="none"/>
                <w:lang w:val="en-US" w:eastAsia="zh-CN"/>
              </w:rPr>
              <w:t>方式、合作机制</w:t>
            </w:r>
            <w:r>
              <w:rPr>
                <w:rFonts w:hint="eastAsia" w:ascii="Times New Roman" w:hAnsi="Times New Roman" w:eastAsia="楷体" w:cs="Times New Roman"/>
                <w:i/>
                <w:iCs/>
                <w:sz w:val="24"/>
                <w:szCs w:val="24"/>
                <w:highlight w:val="none"/>
                <w:lang w:eastAsia="zh-CN"/>
              </w:rPr>
              <w:t>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711" w:type="dxa"/>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sz w:val="24"/>
                <w:szCs w:val="24"/>
                <w:highlight w:val="none"/>
                <w:lang w:eastAsia="zh-CN"/>
              </w:rPr>
            </w:pPr>
          </w:p>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sz w:val="24"/>
                <w:szCs w:val="24"/>
                <w:highlight w:val="none"/>
                <w:lang w:eastAsia="zh-CN"/>
              </w:rPr>
            </w:pPr>
            <w:r>
              <w:rPr>
                <w:rFonts w:hint="eastAsia" w:ascii="Times New Roman" w:hAnsi="Times New Roman" w:eastAsia="仿宋_GB2312" w:cs="Times New Roman"/>
                <w:b w:val="0"/>
                <w:bCs w:val="0"/>
                <w:sz w:val="24"/>
                <w:szCs w:val="24"/>
                <w:highlight w:val="none"/>
                <w:lang w:eastAsia="zh-CN"/>
              </w:rPr>
              <w:t>（</w:t>
            </w:r>
            <w:r>
              <w:rPr>
                <w:rFonts w:hint="eastAsia" w:ascii="Times New Roman" w:hAnsi="Times New Roman" w:eastAsia="仿宋_GB2312" w:cs="Times New Roman"/>
                <w:b w:val="0"/>
                <w:bCs w:val="0"/>
                <w:sz w:val="24"/>
                <w:szCs w:val="24"/>
                <w:highlight w:val="none"/>
                <w:lang w:val="en-US" w:eastAsia="zh-CN"/>
              </w:rPr>
              <w:t>三</w:t>
            </w:r>
            <w:r>
              <w:rPr>
                <w:rFonts w:hint="eastAsia" w:ascii="Times New Roman" w:hAnsi="Times New Roman" w:eastAsia="仿宋_GB2312" w:cs="Times New Roman"/>
                <w:b w:val="0"/>
                <w:bCs w:val="0"/>
                <w:sz w:val="24"/>
                <w:szCs w:val="24"/>
                <w:highlight w:val="none"/>
                <w:lang w:eastAsia="zh-CN"/>
              </w:rPr>
              <w:t>）</w:t>
            </w:r>
          </w:p>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sz w:val="24"/>
                <w:szCs w:val="24"/>
                <w:highlight w:val="none"/>
                <w:lang w:eastAsia="zh-CN"/>
              </w:rPr>
            </w:pPr>
            <w:r>
              <w:rPr>
                <w:rFonts w:hint="eastAsia" w:ascii="Times New Roman" w:hAnsi="Times New Roman" w:eastAsia="仿宋_GB2312" w:cs="Times New Roman"/>
                <w:b w:val="0"/>
                <w:bCs w:val="0"/>
                <w:sz w:val="24"/>
                <w:szCs w:val="24"/>
                <w:highlight w:val="none"/>
                <w:lang w:val="en-US" w:eastAsia="zh-CN"/>
              </w:rPr>
              <w:t>平台支撑</w:t>
            </w:r>
          </w:p>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highlight w:val="none"/>
              </w:rPr>
            </w:pPr>
            <w:r>
              <w:rPr>
                <w:rFonts w:hint="eastAsia" w:ascii="Times New Roman" w:hAnsi="Times New Roman" w:eastAsia="仿宋_GB2312" w:cs="Times New Roman"/>
                <w:b w:val="0"/>
                <w:bCs w:val="0"/>
                <w:sz w:val="24"/>
                <w:szCs w:val="24"/>
                <w:highlight w:val="none"/>
                <w:lang w:eastAsia="zh-CN"/>
              </w:rPr>
              <w:t>（</w:t>
            </w:r>
            <w:r>
              <w:rPr>
                <w:rFonts w:hint="eastAsia" w:ascii="Times New Roman" w:hAnsi="Times New Roman" w:eastAsia="仿宋_GB2312" w:cs="Times New Roman"/>
                <w:b w:val="0"/>
                <w:bCs w:val="0"/>
                <w:sz w:val="24"/>
                <w:szCs w:val="24"/>
                <w:highlight w:val="none"/>
                <w:lang w:val="en-US" w:eastAsia="zh-CN"/>
              </w:rPr>
              <w:t>不超过6000字）</w:t>
            </w:r>
          </w:p>
        </w:tc>
        <w:tc>
          <w:tcPr>
            <w:tcW w:w="8205" w:type="dxa"/>
            <w:vAlign w:val="center"/>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b/>
                <w:bCs/>
                <w:sz w:val="24"/>
                <w:highlight w:val="none"/>
                <w:lang w:val="en-US" w:eastAsia="zh-CN"/>
              </w:rPr>
            </w:pPr>
            <w:r>
              <w:rPr>
                <w:rFonts w:hint="default" w:ascii="Times New Roman" w:hAnsi="Times New Roman" w:eastAsia="楷体"/>
                <w:b/>
                <w:bCs/>
                <w:sz w:val="24"/>
                <w:highlight w:val="none"/>
                <w:lang w:val="en-US" w:eastAsia="zh-CN"/>
              </w:rPr>
              <w:t>1.平台</w:t>
            </w:r>
            <w:r>
              <w:rPr>
                <w:rFonts w:hint="default" w:ascii="Times New Roman" w:hAnsi="Times New Roman" w:eastAsia="楷体"/>
                <w:b/>
                <w:bCs/>
                <w:sz w:val="24"/>
                <w:highlight w:val="none"/>
              </w:rPr>
              <w:t>简介</w:t>
            </w:r>
            <w:r>
              <w:rPr>
                <w:rFonts w:hint="eastAsia" w:ascii="Times New Roman" w:hAnsi="Times New Roman" w:eastAsia="楷体" w:cs="Times New Roman"/>
                <w:b/>
                <w:bCs/>
                <w:sz w:val="24"/>
                <w:szCs w:val="24"/>
                <w:highlight w:val="none"/>
                <w:lang w:val="en-US" w:eastAsia="zh-CN"/>
              </w:rPr>
              <w:t>（</w:t>
            </w:r>
            <w:r>
              <w:rPr>
                <w:rFonts w:hint="default" w:ascii="Times New Roman" w:hAnsi="Times New Roman" w:eastAsia="楷体"/>
                <w:b/>
                <w:bCs/>
                <w:sz w:val="24"/>
                <w:highlight w:val="none"/>
                <w:lang w:val="en-US" w:eastAsia="zh-CN"/>
              </w:rPr>
              <w:t>不超过2000字</w:t>
            </w:r>
            <w:r>
              <w:rPr>
                <w:rFonts w:hint="eastAsia" w:ascii="Times New Roman" w:hAnsi="Times New Roman" w:eastAsia="楷体" w:cs="Times New Roman"/>
                <w:b/>
                <w:bCs/>
                <w:sz w:val="24"/>
                <w:szCs w:val="24"/>
                <w:highlight w:val="none"/>
                <w:lang w:val="en-US" w:eastAsia="zh-CN"/>
              </w:rPr>
              <w:t>）</w:t>
            </w:r>
          </w:p>
          <w:p>
            <w:pPr>
              <w:snapToGrid/>
              <w:rPr>
                <w:rFonts w:hint="default" w:ascii="Times New Roman" w:hAnsi="Times New Roman"/>
                <w:highlight w:val="none"/>
                <w:lang w:eastAsia="zh-CN"/>
              </w:rPr>
            </w:pPr>
            <w:r>
              <w:rPr>
                <w:rFonts w:hint="default" w:ascii="Times New Roman" w:hAnsi="Times New Roman" w:eastAsia="楷体"/>
                <w:i/>
                <w:iCs/>
                <w:sz w:val="24"/>
                <w:highlight w:val="none"/>
                <w:lang w:eastAsia="zh-CN"/>
              </w:rPr>
              <w:t>（</w:t>
            </w:r>
            <w:r>
              <w:rPr>
                <w:rFonts w:hint="default" w:ascii="Times New Roman" w:hAnsi="Times New Roman" w:eastAsia="楷体"/>
                <w:i/>
                <w:iCs/>
                <w:sz w:val="24"/>
                <w:highlight w:val="none"/>
                <w:lang w:val="en-US" w:eastAsia="zh-CN"/>
              </w:rPr>
              <w:t>为什么选择此平台，平台</w:t>
            </w:r>
            <w:r>
              <w:rPr>
                <w:rFonts w:hint="default" w:ascii="Times New Roman" w:hAnsi="Times New Roman" w:eastAsia="楷体"/>
                <w:i/>
                <w:iCs/>
                <w:sz w:val="24"/>
                <w:highlight w:val="none"/>
              </w:rPr>
              <w:t>在行业、领域中资源整合、技术引领和复制推广的基础和经验</w:t>
            </w:r>
            <w:r>
              <w:rPr>
                <w:rFonts w:hint="default" w:ascii="Times New Roman" w:hAnsi="Times New Roman" w:eastAsia="楷体"/>
                <w:i/>
                <w:iCs/>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711" w:type="dxa"/>
            <w:vMerge w:val="continue"/>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val="0"/>
                <w:bCs w:val="0"/>
                <w:sz w:val="24"/>
                <w:szCs w:val="24"/>
                <w:highlight w:val="none"/>
              </w:rPr>
            </w:pPr>
          </w:p>
        </w:tc>
        <w:tc>
          <w:tcPr>
            <w:tcW w:w="8205" w:type="dxa"/>
            <w:vAlign w:val="center"/>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b/>
                <w:bCs/>
                <w:sz w:val="24"/>
                <w:highlight w:val="none"/>
                <w:lang w:val="en-US"/>
              </w:rPr>
            </w:pPr>
            <w:r>
              <w:rPr>
                <w:rFonts w:hint="default" w:ascii="Times New Roman" w:hAnsi="Times New Roman" w:eastAsia="楷体"/>
                <w:b/>
                <w:bCs/>
                <w:sz w:val="24"/>
                <w:highlight w:val="none"/>
                <w:lang w:val="en-US" w:eastAsia="zh-CN"/>
              </w:rPr>
              <w:t>2.平台特色情况</w:t>
            </w:r>
            <w:r>
              <w:rPr>
                <w:rFonts w:hint="eastAsia" w:ascii="Times New Roman" w:hAnsi="Times New Roman" w:eastAsia="楷体" w:cs="Times New Roman"/>
                <w:b/>
                <w:bCs/>
                <w:sz w:val="24"/>
                <w:szCs w:val="24"/>
                <w:highlight w:val="none"/>
                <w:lang w:val="en-US" w:eastAsia="zh-CN"/>
              </w:rPr>
              <w:t>（</w:t>
            </w:r>
            <w:r>
              <w:rPr>
                <w:rFonts w:hint="default" w:ascii="Times New Roman" w:hAnsi="Times New Roman" w:eastAsia="楷体"/>
                <w:b/>
                <w:bCs/>
                <w:sz w:val="24"/>
                <w:highlight w:val="none"/>
                <w:lang w:val="en-US" w:eastAsia="zh-CN"/>
              </w:rPr>
              <w:t>不超过2000字</w:t>
            </w:r>
            <w:r>
              <w:rPr>
                <w:rFonts w:hint="eastAsia" w:ascii="Times New Roman" w:hAnsi="Times New Roman" w:eastAsia="楷体" w:cs="Times New Roman"/>
                <w:b/>
                <w:bCs/>
                <w:sz w:val="24"/>
                <w:szCs w:val="24"/>
                <w:highlight w:val="none"/>
                <w:lang w:val="en-US" w:eastAsia="zh-CN"/>
              </w:rPr>
              <w:t>）</w:t>
            </w:r>
          </w:p>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highlight w:val="none"/>
                <w:lang w:eastAsia="zh-CN"/>
              </w:rPr>
            </w:pPr>
            <w:r>
              <w:rPr>
                <w:rFonts w:hint="default" w:ascii="Times New Roman" w:hAnsi="Times New Roman" w:eastAsia="楷体"/>
                <w:i/>
                <w:iCs/>
                <w:sz w:val="24"/>
                <w:highlight w:val="none"/>
                <w:lang w:eastAsia="zh-CN"/>
              </w:rPr>
              <w:t>（</w:t>
            </w:r>
            <w:r>
              <w:rPr>
                <w:rFonts w:hint="eastAsia" w:ascii="Times New Roman" w:hAnsi="Times New Roman" w:eastAsia="楷体"/>
                <w:i/>
                <w:iCs/>
                <w:sz w:val="24"/>
                <w:highlight w:val="none"/>
                <w:lang w:val="en-US" w:eastAsia="zh-CN"/>
              </w:rPr>
              <w:t>聚焦案例所选方向，简述</w:t>
            </w:r>
            <w:r>
              <w:rPr>
                <w:rFonts w:hint="default" w:ascii="Times New Roman" w:hAnsi="Times New Roman" w:eastAsia="楷体"/>
                <w:i/>
                <w:iCs/>
                <w:sz w:val="24"/>
                <w:highlight w:val="none"/>
                <w:lang w:val="en-US" w:eastAsia="zh-CN"/>
              </w:rPr>
              <w:t>该平台</w:t>
            </w:r>
            <w:r>
              <w:rPr>
                <w:rFonts w:hint="default" w:ascii="Times New Roman" w:hAnsi="Times New Roman" w:eastAsia="楷体"/>
                <w:i/>
                <w:iCs/>
                <w:sz w:val="24"/>
                <w:highlight w:val="none"/>
                <w:lang w:eastAsia="zh-CN"/>
              </w:rPr>
              <w:t>较于同类平台</w:t>
            </w:r>
            <w:r>
              <w:rPr>
                <w:rFonts w:hint="eastAsia" w:ascii="Times New Roman" w:hAnsi="Times New Roman" w:eastAsia="楷体"/>
                <w:i/>
                <w:iCs/>
                <w:sz w:val="24"/>
                <w:highlight w:val="none"/>
                <w:lang w:val="en-US" w:eastAsia="zh-CN"/>
              </w:rPr>
              <w:t>在融合创新链、产业链、人才链或资金链等方面</w:t>
            </w:r>
            <w:r>
              <w:rPr>
                <w:rFonts w:hint="default" w:ascii="Times New Roman" w:hAnsi="Times New Roman" w:eastAsia="楷体"/>
                <w:i/>
                <w:iCs/>
                <w:sz w:val="24"/>
                <w:highlight w:val="none"/>
                <w:lang w:eastAsia="zh-CN"/>
              </w:rPr>
              <w:t>的独特价值与核心竞争力。）</w:t>
            </w:r>
          </w:p>
          <w:p>
            <w:pPr>
              <w:pStyle w:val="2"/>
              <w:rPr>
                <w:rFonts w:hint="default" w:ascii="Times New Roman" w:hAnsi="Times New Roman"/>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711" w:type="dxa"/>
            <w:vMerge w:val="continue"/>
            <w:vAlign w:val="center"/>
          </w:tcPr>
          <w:p>
            <w:pPr>
              <w:keepNext w:val="0"/>
              <w:keepLines w:val="0"/>
              <w:pageBreakBefore w:val="0"/>
              <w:kinsoku/>
              <w:wordWrap/>
              <w:overflowPunct/>
              <w:topLinePunct w:val="0"/>
              <w:bidi w:val="0"/>
              <w:adjustRightInd/>
              <w:snapToGrid w:val="0"/>
              <w:spacing w:line="240" w:lineRule="auto"/>
              <w:ind w:firstLine="0"/>
              <w:textAlignment w:val="auto"/>
              <w:rPr>
                <w:rFonts w:hint="default" w:ascii="Times New Roman" w:hAnsi="Times New Roman" w:eastAsia="楷体" w:cs="Times New Roman"/>
                <w:b w:val="0"/>
                <w:bCs w:val="0"/>
                <w:sz w:val="24"/>
                <w:szCs w:val="24"/>
                <w:highlight w:val="none"/>
              </w:rPr>
            </w:pPr>
          </w:p>
        </w:tc>
        <w:tc>
          <w:tcPr>
            <w:tcW w:w="8205" w:type="dxa"/>
            <w:vAlign w:val="center"/>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cs="Times New Roman"/>
                <w:b/>
                <w:bCs/>
                <w:sz w:val="24"/>
                <w:szCs w:val="24"/>
                <w:highlight w:val="none"/>
                <w:lang w:val="en-US" w:eastAsia="zh-CN"/>
              </w:rPr>
            </w:pPr>
            <w:bookmarkStart w:id="2" w:name="OLE_LINK5"/>
            <w:r>
              <w:rPr>
                <w:rFonts w:hint="eastAsia" w:ascii="Times New Roman" w:hAnsi="Times New Roman" w:eastAsia="楷体" w:cs="Times New Roman"/>
                <w:b/>
                <w:bCs/>
                <w:sz w:val="24"/>
                <w:szCs w:val="24"/>
                <w:highlight w:val="none"/>
                <w:lang w:val="en-US" w:eastAsia="zh-CN"/>
              </w:rPr>
              <w:t>3.平台服务能力（不超过2000字）</w:t>
            </w:r>
          </w:p>
          <w:p>
            <w:pPr>
              <w:rPr>
                <w:rFonts w:hint="default" w:ascii="Times New Roman" w:hAnsi="Times New Roman" w:eastAsia="楷体" w:cs="Times New Roman"/>
                <w:b w:val="0"/>
                <w:bCs w:val="0"/>
                <w:i/>
                <w:iCs/>
                <w:sz w:val="24"/>
                <w:szCs w:val="24"/>
                <w:highlight w:val="none"/>
                <w:lang w:val="en-US" w:eastAsia="zh-CN"/>
              </w:rPr>
            </w:pPr>
            <w:r>
              <w:rPr>
                <w:rFonts w:hint="default" w:ascii="Times New Roman" w:hAnsi="Times New Roman" w:eastAsia="楷体" w:cs="Times New Roman"/>
                <w:b w:val="0"/>
                <w:bCs w:val="0"/>
                <w:i/>
                <w:iCs/>
                <w:sz w:val="24"/>
                <w:szCs w:val="24"/>
                <w:highlight w:val="none"/>
                <w:lang w:val="en-US" w:eastAsia="zh-CN"/>
              </w:rPr>
              <w:t>（</w:t>
            </w:r>
            <w:r>
              <w:rPr>
                <w:rFonts w:hint="eastAsia" w:ascii="Times New Roman" w:hAnsi="Times New Roman" w:eastAsia="楷体" w:cs="Times New Roman"/>
                <w:b w:val="0"/>
                <w:bCs w:val="0"/>
                <w:i/>
                <w:iCs/>
                <w:sz w:val="24"/>
                <w:szCs w:val="24"/>
                <w:highlight w:val="none"/>
                <w:lang w:val="en-US" w:eastAsia="zh-CN"/>
              </w:rPr>
              <w:t>该</w:t>
            </w:r>
            <w:r>
              <w:rPr>
                <w:rFonts w:hint="default" w:ascii="Times New Roman" w:hAnsi="Times New Roman" w:eastAsia="楷体" w:cs="Times New Roman"/>
                <w:b w:val="0"/>
                <w:bCs w:val="0"/>
                <w:i/>
                <w:iCs/>
                <w:sz w:val="24"/>
                <w:szCs w:val="24"/>
                <w:highlight w:val="none"/>
                <w:lang w:val="en-US" w:eastAsia="zh-CN"/>
              </w:rPr>
              <w:t>平台</w:t>
            </w:r>
            <w:r>
              <w:rPr>
                <w:rFonts w:hint="eastAsia" w:ascii="Times New Roman" w:hAnsi="Times New Roman" w:eastAsia="楷体" w:cs="Times New Roman"/>
                <w:b w:val="0"/>
                <w:bCs w:val="0"/>
                <w:i/>
                <w:iCs/>
                <w:sz w:val="24"/>
                <w:szCs w:val="24"/>
                <w:highlight w:val="none"/>
                <w:lang w:val="en-US" w:eastAsia="zh-CN"/>
              </w:rPr>
              <w:t>在</w:t>
            </w:r>
            <w:r>
              <w:rPr>
                <w:rFonts w:hint="default" w:ascii="Times New Roman" w:hAnsi="Times New Roman" w:eastAsia="楷体"/>
                <w:i/>
                <w:iCs/>
                <w:sz w:val="24"/>
                <w:highlight w:val="none"/>
              </w:rPr>
              <w:t>基础技术支撑、核心数据处理、</w:t>
            </w:r>
            <w:r>
              <w:rPr>
                <w:rFonts w:hint="eastAsia" w:ascii="Times New Roman" w:hAnsi="Times New Roman" w:eastAsia="楷体"/>
                <w:i/>
                <w:iCs/>
                <w:sz w:val="24"/>
                <w:highlight w:val="none"/>
                <w:lang w:val="en-US" w:eastAsia="zh-CN"/>
              </w:rPr>
              <w:t>工业知识沉淀、</w:t>
            </w:r>
            <w:r>
              <w:rPr>
                <w:rFonts w:hint="default" w:ascii="Times New Roman" w:hAnsi="Times New Roman" w:eastAsia="楷体"/>
                <w:i/>
                <w:iCs/>
                <w:sz w:val="24"/>
                <w:highlight w:val="none"/>
              </w:rPr>
              <w:t>场景应用服务、生态协同与</w:t>
            </w:r>
            <w:r>
              <w:rPr>
                <w:rFonts w:hint="eastAsia" w:ascii="Times New Roman" w:hAnsi="Times New Roman" w:eastAsia="楷体"/>
                <w:i/>
                <w:iCs/>
                <w:sz w:val="24"/>
                <w:highlight w:val="none"/>
                <w:lang w:val="en-US" w:eastAsia="zh-CN"/>
              </w:rPr>
              <w:t>市场拓展等方面的服务</w:t>
            </w:r>
            <w:r>
              <w:rPr>
                <w:rFonts w:hint="default" w:ascii="Times New Roman" w:hAnsi="Times New Roman" w:eastAsia="楷体"/>
                <w:i/>
                <w:iCs/>
                <w:sz w:val="24"/>
                <w:highlight w:val="none"/>
              </w:rPr>
              <w:t>能力</w:t>
            </w:r>
            <w:r>
              <w:rPr>
                <w:rFonts w:hint="default" w:ascii="Times New Roman" w:hAnsi="Times New Roman" w:eastAsia="楷体" w:cs="Times New Roman"/>
                <w:b w:val="0"/>
                <w:bCs w:val="0"/>
                <w:i/>
                <w:iCs/>
                <w:sz w:val="24"/>
                <w:szCs w:val="24"/>
                <w:highlight w:val="none"/>
                <w:lang w:val="en-US" w:eastAsia="zh-CN"/>
              </w:rPr>
              <w:t>。）</w:t>
            </w:r>
          </w:p>
          <w:bookmarkEnd w:id="2"/>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cs="Times New Roman"/>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711" w:type="dxa"/>
            <w:vMerge w:val="restart"/>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sz w:val="24"/>
                <w:szCs w:val="24"/>
                <w:highlight w:val="none"/>
                <w:lang w:eastAsia="zh-CN"/>
              </w:rPr>
            </w:pPr>
            <w:r>
              <w:rPr>
                <w:rFonts w:hint="eastAsia" w:ascii="Times New Roman" w:hAnsi="Times New Roman" w:eastAsia="仿宋_GB2312" w:cs="Times New Roman"/>
                <w:b w:val="0"/>
                <w:bCs w:val="0"/>
                <w:sz w:val="24"/>
                <w:szCs w:val="24"/>
                <w:highlight w:val="none"/>
                <w:lang w:eastAsia="zh-CN"/>
              </w:rPr>
              <w:t>（</w:t>
            </w:r>
            <w:r>
              <w:rPr>
                <w:rFonts w:hint="eastAsia" w:ascii="Times New Roman" w:hAnsi="Times New Roman" w:eastAsia="仿宋_GB2312" w:cs="Times New Roman"/>
                <w:b w:val="0"/>
                <w:bCs w:val="0"/>
                <w:sz w:val="24"/>
                <w:szCs w:val="24"/>
                <w:highlight w:val="none"/>
                <w:lang w:val="en-US" w:eastAsia="zh-CN"/>
              </w:rPr>
              <w:t>四</w:t>
            </w:r>
            <w:r>
              <w:rPr>
                <w:rFonts w:hint="eastAsia" w:ascii="Times New Roman" w:hAnsi="Times New Roman" w:eastAsia="仿宋_GB2312" w:cs="Times New Roman"/>
                <w:b w:val="0"/>
                <w:bCs w:val="0"/>
                <w:sz w:val="24"/>
                <w:szCs w:val="24"/>
                <w:highlight w:val="none"/>
                <w:lang w:eastAsia="zh-CN"/>
              </w:rPr>
              <w:t>）</w:t>
            </w:r>
          </w:p>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sz w:val="24"/>
                <w:szCs w:val="24"/>
                <w:highlight w:val="none"/>
                <w:lang w:eastAsia="zh-CN"/>
              </w:rPr>
            </w:pPr>
            <w:r>
              <w:rPr>
                <w:rFonts w:hint="eastAsia" w:ascii="Times New Roman" w:hAnsi="Times New Roman" w:eastAsia="仿宋_GB2312" w:cs="Times New Roman"/>
                <w:b w:val="0"/>
                <w:bCs w:val="0"/>
                <w:sz w:val="24"/>
                <w:szCs w:val="24"/>
                <w:highlight w:val="none"/>
                <w:lang w:val="en-US" w:eastAsia="zh-CN"/>
              </w:rPr>
              <w:t>推广价值</w:t>
            </w:r>
          </w:p>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highlight w:val="none"/>
                <w:lang w:eastAsia="zh-CN"/>
              </w:rPr>
            </w:pPr>
            <w:r>
              <w:rPr>
                <w:rFonts w:hint="eastAsia" w:ascii="Times New Roman" w:hAnsi="Times New Roman" w:eastAsia="仿宋_GB2312" w:cs="Times New Roman"/>
                <w:b w:val="0"/>
                <w:bCs w:val="0"/>
                <w:sz w:val="24"/>
                <w:szCs w:val="24"/>
                <w:highlight w:val="none"/>
                <w:lang w:eastAsia="zh-CN"/>
              </w:rPr>
              <w:t>（不超过</w:t>
            </w:r>
            <w:r>
              <w:rPr>
                <w:rFonts w:hint="eastAsia" w:ascii="Times New Roman" w:hAnsi="Times New Roman" w:eastAsia="仿宋_GB2312" w:cs="Times New Roman"/>
                <w:b w:val="0"/>
                <w:bCs w:val="0"/>
                <w:sz w:val="24"/>
                <w:szCs w:val="24"/>
                <w:highlight w:val="none"/>
                <w:lang w:val="en-US" w:eastAsia="zh-CN"/>
              </w:rPr>
              <w:t>10</w:t>
            </w:r>
            <w:r>
              <w:rPr>
                <w:rFonts w:hint="eastAsia" w:ascii="Times New Roman" w:hAnsi="Times New Roman" w:eastAsia="仿宋_GB2312" w:cs="Times New Roman"/>
                <w:b w:val="0"/>
                <w:bCs w:val="0"/>
                <w:sz w:val="24"/>
                <w:szCs w:val="24"/>
                <w:highlight w:val="none"/>
                <w:lang w:eastAsia="zh-CN"/>
              </w:rPr>
              <w:t>00字）</w:t>
            </w:r>
          </w:p>
        </w:tc>
        <w:tc>
          <w:tcPr>
            <w:tcW w:w="8205" w:type="dxa"/>
            <w:vAlign w:val="center"/>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i/>
                <w:iCs/>
                <w:sz w:val="24"/>
                <w:highlight w:val="none"/>
                <w:lang w:eastAsia="zh-CN"/>
              </w:rPr>
            </w:pPr>
            <w:r>
              <w:rPr>
                <w:rFonts w:hint="default" w:ascii="Times New Roman" w:hAnsi="Times New Roman" w:eastAsia="楷体"/>
                <w:b/>
                <w:bCs/>
                <w:sz w:val="24"/>
                <w:highlight w:val="none"/>
                <w:lang w:val="en-US" w:eastAsia="zh-CN"/>
              </w:rPr>
              <w:t>1.</w:t>
            </w:r>
            <w:r>
              <w:rPr>
                <w:rFonts w:hint="default" w:ascii="Times New Roman" w:hAnsi="Times New Roman" w:eastAsia="楷体"/>
                <w:b/>
                <w:bCs/>
                <w:sz w:val="24"/>
                <w:highlight w:val="none"/>
              </w:rPr>
              <w:t>应用成效</w:t>
            </w:r>
            <w:r>
              <w:rPr>
                <w:rFonts w:hint="eastAsia" w:ascii="Times New Roman" w:hAnsi="Times New Roman" w:eastAsia="楷体" w:cs="Times New Roman"/>
                <w:b/>
                <w:bCs/>
                <w:sz w:val="24"/>
                <w:szCs w:val="24"/>
                <w:highlight w:val="none"/>
                <w:lang w:val="en-US" w:eastAsia="zh-CN"/>
              </w:rPr>
              <w:t>（</w:t>
            </w:r>
            <w:r>
              <w:rPr>
                <w:rFonts w:hint="default" w:ascii="Times New Roman" w:hAnsi="Times New Roman" w:eastAsia="楷体"/>
                <w:b/>
                <w:bCs/>
                <w:sz w:val="24"/>
                <w:highlight w:val="none"/>
                <w:lang w:val="en-US" w:eastAsia="zh-CN"/>
              </w:rPr>
              <w:t>不超过500字</w:t>
            </w:r>
            <w:r>
              <w:rPr>
                <w:rFonts w:hint="eastAsia" w:ascii="Times New Roman" w:hAnsi="Times New Roman" w:eastAsia="楷体" w:cs="Times New Roman"/>
                <w:b/>
                <w:bCs/>
                <w:sz w:val="24"/>
                <w:szCs w:val="24"/>
                <w:highlight w:val="none"/>
                <w:lang w:val="en-US" w:eastAsia="zh-CN"/>
              </w:rPr>
              <w:t>）</w:t>
            </w:r>
          </w:p>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i/>
                <w:iCs/>
                <w:sz w:val="24"/>
                <w:highlight w:val="none"/>
                <w:lang w:eastAsia="zh-CN"/>
              </w:rPr>
            </w:pPr>
            <w:r>
              <w:rPr>
                <w:rFonts w:hint="default" w:ascii="Times New Roman" w:hAnsi="Times New Roman" w:eastAsia="楷体"/>
                <w:i/>
                <w:iCs/>
                <w:sz w:val="24"/>
                <w:highlight w:val="none"/>
                <w:lang w:eastAsia="zh-CN"/>
              </w:rPr>
              <w:t>（</w:t>
            </w:r>
            <w:r>
              <w:rPr>
                <w:rFonts w:hint="default" w:ascii="Times New Roman" w:hAnsi="Times New Roman" w:eastAsia="楷体"/>
                <w:i/>
                <w:iCs/>
                <w:sz w:val="24"/>
                <w:highlight w:val="none"/>
              </w:rPr>
              <w:t>与国内外领先做法相比，应用带来的经济效益或社会效益</w:t>
            </w:r>
            <w:r>
              <w:rPr>
                <w:rFonts w:hint="default" w:ascii="Times New Roman" w:hAnsi="Times New Roman" w:eastAsia="楷体"/>
                <w:i/>
                <w:iCs/>
                <w:sz w:val="24"/>
                <w:highlight w:val="none"/>
                <w:lang w:eastAsia="zh-CN"/>
              </w:rPr>
              <w:t>。）</w:t>
            </w:r>
          </w:p>
          <w:p>
            <w:pPr>
              <w:pStyle w:val="2"/>
              <w:rPr>
                <w:rFonts w:hint="default" w:ascii="Times New Roman" w:hAnsi="Times New Roman"/>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1711" w:type="dxa"/>
            <w:vMerge w:val="continue"/>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default" w:ascii="Times New Roman" w:hAnsi="Times New Roman" w:eastAsia="楷体" w:cs="Times New Roman"/>
                <w:b w:val="0"/>
                <w:bCs w:val="0"/>
                <w:sz w:val="24"/>
                <w:szCs w:val="24"/>
                <w:highlight w:val="none"/>
                <w:lang w:eastAsia="zh-CN"/>
              </w:rPr>
            </w:pPr>
          </w:p>
        </w:tc>
        <w:tc>
          <w:tcPr>
            <w:tcW w:w="8205" w:type="dxa"/>
            <w:vAlign w:val="center"/>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b/>
                <w:bCs/>
                <w:sz w:val="24"/>
                <w:highlight w:val="none"/>
                <w:lang w:val="en-US" w:eastAsia="zh-CN"/>
              </w:rPr>
            </w:pPr>
            <w:r>
              <w:rPr>
                <w:rFonts w:hint="default" w:ascii="Times New Roman" w:hAnsi="Times New Roman" w:eastAsia="楷体"/>
                <w:b/>
                <w:bCs/>
                <w:sz w:val="24"/>
                <w:highlight w:val="none"/>
                <w:lang w:val="en-US" w:eastAsia="zh-CN"/>
              </w:rPr>
              <w:t>2.推广空间</w:t>
            </w:r>
            <w:r>
              <w:rPr>
                <w:rFonts w:hint="eastAsia" w:ascii="Times New Roman" w:hAnsi="Times New Roman" w:eastAsia="楷体" w:cs="Times New Roman"/>
                <w:b/>
                <w:bCs/>
                <w:sz w:val="24"/>
                <w:szCs w:val="24"/>
                <w:highlight w:val="none"/>
                <w:lang w:val="en-US" w:eastAsia="zh-CN"/>
              </w:rPr>
              <w:t>（</w:t>
            </w:r>
            <w:r>
              <w:rPr>
                <w:rFonts w:hint="default" w:ascii="Times New Roman" w:hAnsi="Times New Roman" w:eastAsia="楷体"/>
                <w:b/>
                <w:bCs/>
                <w:sz w:val="24"/>
                <w:highlight w:val="none"/>
                <w:lang w:val="en-US" w:eastAsia="zh-CN"/>
              </w:rPr>
              <w:t>不超过500字</w:t>
            </w:r>
            <w:r>
              <w:rPr>
                <w:rFonts w:hint="eastAsia" w:ascii="Times New Roman" w:hAnsi="Times New Roman" w:eastAsia="楷体" w:cs="Times New Roman"/>
                <w:b/>
                <w:bCs/>
                <w:sz w:val="24"/>
                <w:szCs w:val="24"/>
                <w:highlight w:val="none"/>
                <w:lang w:val="en-US" w:eastAsia="zh-CN"/>
              </w:rPr>
              <w:t>）</w:t>
            </w:r>
          </w:p>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i/>
                <w:iCs/>
                <w:sz w:val="24"/>
                <w:highlight w:val="none"/>
                <w:lang w:eastAsia="zh-CN"/>
              </w:rPr>
            </w:pPr>
            <w:r>
              <w:rPr>
                <w:rFonts w:hint="default" w:ascii="Times New Roman" w:hAnsi="Times New Roman" w:eastAsia="楷体"/>
                <w:i/>
                <w:iCs/>
                <w:sz w:val="24"/>
                <w:highlight w:val="none"/>
                <w:lang w:eastAsia="zh-CN"/>
              </w:rPr>
              <w:t>（</w:t>
            </w:r>
            <w:r>
              <w:rPr>
                <w:rFonts w:hint="default" w:ascii="Times New Roman" w:hAnsi="Times New Roman" w:eastAsia="楷体"/>
                <w:i/>
                <w:iCs/>
                <w:sz w:val="24"/>
                <w:highlight w:val="none"/>
              </w:rPr>
              <w:t>结合行业、场景特点，描述应用复制推广的应用现状、行业前景和价值空间</w:t>
            </w:r>
            <w:r>
              <w:rPr>
                <w:rFonts w:hint="default" w:ascii="Times New Roman" w:hAnsi="Times New Roman" w:eastAsia="楷体"/>
                <w:i/>
                <w:iCs/>
                <w:sz w:val="24"/>
                <w:highlight w:val="none"/>
                <w:lang w:eastAsia="zh-CN"/>
              </w:rPr>
              <w:t>。）</w:t>
            </w:r>
          </w:p>
          <w:p>
            <w:pPr>
              <w:pStyle w:val="2"/>
              <w:rPr>
                <w:rFonts w:hint="default" w:ascii="Times New Roman" w:hAnsi="Times New Roman"/>
                <w:highlight w:val="none"/>
                <w:lang w:eastAsia="zh-CN"/>
              </w:rPr>
            </w:pPr>
          </w:p>
        </w:tc>
      </w:tr>
    </w:tbl>
    <w:p>
      <w:pPr>
        <w:pStyle w:val="3"/>
        <w:bidi w:val="0"/>
        <w:jc w:val="left"/>
        <w:rPr>
          <w:rFonts w:hint="default" w:ascii="Times New Roman" w:hAnsi="Times New Roman" w:cs="Times New Roman"/>
          <w:highlight w:val="none"/>
        </w:rPr>
      </w:pPr>
      <w:r>
        <w:rPr>
          <w:rFonts w:hint="default" w:ascii="Times New Roman" w:hAnsi="Times New Roman" w:cs="Times New Roman"/>
          <w:highlight w:val="none"/>
          <w:lang w:val="en-US" w:eastAsia="zh-CN"/>
        </w:rPr>
        <w:t>三、</w:t>
      </w:r>
      <w:r>
        <w:rPr>
          <w:rFonts w:hint="default" w:ascii="Times New Roman" w:hAnsi="Times New Roman" w:cs="Times New Roman"/>
          <w:highlight w:val="none"/>
        </w:rPr>
        <w:t>证明材料</w:t>
      </w:r>
    </w:p>
    <w:p>
      <w:pPr>
        <w:pStyle w:val="4"/>
        <w:pageBreakBefore w:val="0"/>
        <w:kinsoku/>
        <w:overflowPunct/>
        <w:topLinePunct w:val="0"/>
        <w:bidi w:val="0"/>
        <w:spacing w:line="240" w:lineRule="auto"/>
        <w:ind w:firstLineChars="200"/>
        <w:rPr>
          <w:rFonts w:hint="default" w:ascii="Times New Roman" w:hAnsi="Times New Roman" w:cs="Times New Roman"/>
          <w:highlight w:val="none"/>
        </w:rPr>
      </w:pPr>
      <w:r>
        <w:rPr>
          <w:rFonts w:hint="default" w:ascii="Times New Roman" w:hAnsi="Times New Roman" w:cs="Times New Roman"/>
          <w:highlight w:val="none"/>
        </w:rPr>
        <w:t>（一）申报单位相关证明材料</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1.法人营业执照</w:t>
      </w:r>
      <w:r>
        <w:rPr>
          <w:rFonts w:hint="default" w:ascii="Times New Roman" w:hAnsi="Times New Roman" w:cs="Times New Roman"/>
          <w:sz w:val="32"/>
          <w:szCs w:val="32"/>
          <w:highlight w:val="none"/>
          <w:lang w:eastAsia="zh-CN"/>
        </w:rPr>
        <w:t>。</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2.信用信息及近三年财务状况证明材料（信用中国截图、财务审计报告、纳税证明等）</w:t>
      </w:r>
      <w:r>
        <w:rPr>
          <w:rFonts w:hint="default" w:ascii="Times New Roman" w:hAnsi="Times New Roman" w:cs="Times New Roman"/>
          <w:sz w:val="32"/>
          <w:szCs w:val="32"/>
          <w:highlight w:val="none"/>
          <w:lang w:eastAsia="zh-CN"/>
        </w:rPr>
        <w:t>。</w:t>
      </w:r>
    </w:p>
    <w:p>
      <w:pPr>
        <w:pageBreakBefore w:val="0"/>
        <w:kinsoku/>
        <w:overflowPunct/>
        <w:topLinePunct w:val="0"/>
        <w:bidi w:val="0"/>
        <w:spacing w:line="240" w:lineRule="auto"/>
        <w:ind w:firstLine="640" w:firstLineChars="200"/>
        <w:rPr>
          <w:rFonts w:hint="default" w:ascii="Times New Roman" w:hAnsi="Times New Roman" w:cs="Times New Roman"/>
          <w:sz w:val="32"/>
          <w:szCs w:val="32"/>
          <w:highlight w:val="none"/>
          <w:lang w:eastAsia="zh-CN"/>
        </w:rPr>
      </w:pPr>
      <w:r>
        <w:rPr>
          <w:rFonts w:hint="default" w:ascii="Times New Roman" w:hAnsi="Times New Roman" w:eastAsia="仿宋_GB2312" w:cs="Times New Roman"/>
          <w:sz w:val="32"/>
          <w:szCs w:val="32"/>
          <w:highlight w:val="none"/>
        </w:rPr>
        <w:t>3.资质、荣誉等证明材料</w:t>
      </w:r>
      <w:r>
        <w:rPr>
          <w:rFonts w:hint="default" w:ascii="Times New Roman" w:hAnsi="Times New Roman" w:cs="Times New Roman"/>
          <w:sz w:val="32"/>
          <w:szCs w:val="32"/>
          <w:highlight w:val="none"/>
          <w:lang w:eastAsia="zh-CN"/>
        </w:rPr>
        <w:t>。</w:t>
      </w:r>
    </w:p>
    <w:p>
      <w:pPr>
        <w:pStyle w:val="4"/>
        <w:pageBreakBefore w:val="0"/>
        <w:kinsoku/>
        <w:overflowPunct/>
        <w:topLinePunct w:val="0"/>
        <w:bidi w:val="0"/>
        <w:spacing w:line="240" w:lineRule="auto"/>
        <w:ind w:firstLineChars="200"/>
        <w:rPr>
          <w:rFonts w:hint="default" w:ascii="Times New Roman" w:hAnsi="Times New Roman" w:cs="Times New Roman"/>
          <w:highlight w:val="none"/>
        </w:rPr>
      </w:pPr>
      <w:r>
        <w:rPr>
          <w:rFonts w:hint="default" w:ascii="Times New Roman" w:hAnsi="Times New Roman" w:cs="Times New Roman"/>
          <w:highlight w:val="none"/>
        </w:rPr>
        <w:t>（二）案例相关证明材料</w:t>
      </w:r>
    </w:p>
    <w:p>
      <w:pPr>
        <w:ind w:firstLine="640" w:firstLineChars="20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1.专利、软件著作权等知识产权证明。</w:t>
      </w:r>
    </w:p>
    <w:p>
      <w:pPr>
        <w:ind w:firstLine="640" w:firstLineChars="200"/>
        <w:rPr>
          <w:rFonts w:ascii="Times New Roman" w:hAnsi="Times New Roman"/>
          <w:highlight w:val="none"/>
        </w:rPr>
      </w:pPr>
      <w:r>
        <w:rPr>
          <w:rFonts w:hint="eastAsia" w:ascii="Times New Roman" w:hAnsi="Times New Roman" w:cs="Times New Roman"/>
          <w:sz w:val="32"/>
          <w:szCs w:val="32"/>
          <w:highlight w:val="none"/>
          <w:lang w:val="en-US" w:eastAsia="zh-CN"/>
        </w:rPr>
        <w:t>2.</w:t>
      </w:r>
      <w:r>
        <w:rPr>
          <w:rFonts w:hint="default" w:ascii="Times New Roman" w:hAnsi="Times New Roman" w:eastAsia="仿宋_GB2312" w:cs="Times New Roman"/>
          <w:sz w:val="32"/>
          <w:szCs w:val="32"/>
          <w:highlight w:val="none"/>
        </w:rPr>
        <w:t>测试报告、生态合作协议、标准成果等相关证明材料。（若有）</w:t>
      </w:r>
    </w:p>
    <w:p>
      <w:pPr>
        <w:pStyle w:val="2"/>
        <w:rPr>
          <w:rFonts w:hint="eastAsia"/>
          <w:lang w:val="en-US" w:eastAsia="zh-CN"/>
        </w:rPr>
        <w:sectPr>
          <w:pgSz w:w="11906" w:h="16838"/>
          <w:pgMar w:top="1440" w:right="1800" w:bottom="1440" w:left="1800" w:header="851" w:footer="1588" w:gutter="0"/>
          <w:pgBorders>
            <w:top w:val="none" w:sz="0" w:space="0"/>
            <w:left w:val="none" w:sz="0" w:space="0"/>
            <w:bottom w:val="none" w:sz="0" w:space="0"/>
            <w:right w:val="none" w:sz="0" w:space="0"/>
          </w:pgBorders>
          <w:pgNumType w:fmt="decimal"/>
          <w:cols w:space="720" w:num="1"/>
          <w:docGrid w:type="lines" w:linePitch="312" w:charSpace="0"/>
        </w:sectPr>
      </w:pPr>
    </w:p>
    <w:p>
      <w:pPr>
        <w:pageBreakBefore w:val="0"/>
        <w:widowControl w:val="0"/>
        <w:kinsoku/>
        <w:overflowPunct/>
        <w:topLinePunct w:val="0"/>
        <w:bidi w:val="0"/>
        <w:adjustRightInd w:val="0"/>
        <w:spacing w:line="240" w:lineRule="auto"/>
        <w:ind w:left="0" w:leftChars="0" w:firstLine="0" w:firstLineChars="0"/>
        <w:jc w:val="left"/>
        <w:outlineLvl w:val="0"/>
        <w:rPr>
          <w:rFonts w:hint="default" w:ascii="Times New Roman" w:hAnsi="Times New Roman" w:eastAsia="黑体" w:cs="Times New Roman"/>
          <w:kern w:val="44"/>
          <w:sz w:val="32"/>
          <w:szCs w:val="48"/>
          <w:highlight w:val="none"/>
          <w:lang w:val="en-US" w:eastAsia="zh-CN" w:bidi="ar-SA"/>
        </w:rPr>
      </w:pPr>
      <w:r>
        <w:rPr>
          <w:rFonts w:hint="default" w:ascii="Times New Roman" w:hAnsi="Times New Roman" w:eastAsia="黑体" w:cs="Times New Roman"/>
          <w:kern w:val="44"/>
          <w:sz w:val="32"/>
          <w:szCs w:val="48"/>
          <w:highlight w:val="none"/>
          <w:lang w:val="en-US" w:eastAsia="zh-CN" w:bidi="ar-SA"/>
        </w:rPr>
        <w:t>附件</w:t>
      </w:r>
      <w:r>
        <w:rPr>
          <w:rFonts w:hint="eastAsia" w:ascii="Times New Roman" w:hAnsi="Times New Roman" w:eastAsia="黑体" w:cs="Times New Roman"/>
          <w:kern w:val="44"/>
          <w:sz w:val="32"/>
          <w:szCs w:val="48"/>
          <w:highlight w:val="none"/>
          <w:lang w:val="en-US" w:eastAsia="zh-CN" w:bidi="ar-SA"/>
        </w:rPr>
        <w:t>3-4</w:t>
      </w:r>
    </w:p>
    <w:p>
      <w:pPr>
        <w:pageBreakBefore w:val="0"/>
        <w:widowControl/>
        <w:kinsoku/>
        <w:overflowPunct/>
        <w:topLinePunct w:val="0"/>
        <w:bidi w:val="0"/>
        <w:spacing w:line="240" w:lineRule="auto"/>
        <w:jc w:val="left"/>
        <w:rPr>
          <w:rFonts w:hint="default" w:ascii="Times New Roman" w:hAnsi="Times New Roman" w:eastAsia="黑体" w:cs="Times New Roman"/>
          <w:szCs w:val="32"/>
          <w:highlight w:val="none"/>
        </w:rPr>
      </w:pPr>
    </w:p>
    <w:p>
      <w:pPr>
        <w:pageBreakBefore w:val="0"/>
        <w:widowControl/>
        <w:kinsoku/>
        <w:overflowPunct/>
        <w:topLinePunct w:val="0"/>
        <w:bidi w:val="0"/>
        <w:spacing w:line="240" w:lineRule="auto"/>
        <w:jc w:val="left"/>
        <w:rPr>
          <w:rFonts w:hint="default" w:ascii="Times New Roman" w:hAnsi="Times New Roman" w:eastAsia="黑体" w:cs="Times New Roman"/>
          <w:szCs w:val="32"/>
          <w:highlight w:val="none"/>
        </w:rPr>
      </w:pPr>
    </w:p>
    <w:p>
      <w:pPr>
        <w:pageBreakBefore w:val="0"/>
        <w:kinsoku/>
        <w:overflowPunct/>
        <w:topLinePunct w:val="0"/>
        <w:bidi w:val="0"/>
        <w:spacing w:line="240" w:lineRule="auto"/>
        <w:ind w:firstLine="800"/>
        <w:rPr>
          <w:rFonts w:hint="default" w:ascii="Times New Roman" w:hAnsi="Times New Roman" w:eastAsia="黑体" w:cs="Times New Roman"/>
          <w:sz w:val="40"/>
          <w:szCs w:val="40"/>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highlight w:val="none"/>
          <w:lang w:val="en-US" w:eastAsia="zh-CN"/>
        </w:rPr>
      </w:pPr>
      <w:r>
        <w:rPr>
          <w:rFonts w:hint="default" w:ascii="Times New Roman" w:hAnsi="Times New Roman" w:eastAsia="黑体" w:cs="Times New Roman"/>
          <w:sz w:val="44"/>
          <w:szCs w:val="32"/>
          <w:highlight w:val="none"/>
          <w:lang w:eastAsia="zh-CN"/>
        </w:rPr>
        <w:t>202</w:t>
      </w:r>
      <w:r>
        <w:rPr>
          <w:rFonts w:hint="eastAsia" w:ascii="Times New Roman" w:hAnsi="Times New Roman" w:eastAsia="黑体" w:cs="Times New Roman"/>
          <w:sz w:val="44"/>
          <w:szCs w:val="32"/>
          <w:highlight w:val="none"/>
          <w:lang w:val="en-US" w:eastAsia="zh-CN"/>
        </w:rPr>
        <w:t>5</w:t>
      </w:r>
      <w:r>
        <w:rPr>
          <w:rFonts w:hint="default" w:ascii="Times New Roman" w:hAnsi="Times New Roman" w:eastAsia="黑体" w:cs="Times New Roman"/>
          <w:sz w:val="44"/>
          <w:szCs w:val="32"/>
          <w:highlight w:val="none"/>
          <w:lang w:eastAsia="zh-CN"/>
        </w:rPr>
        <w:t>年信息化和工业化深度融合典型案例</w:t>
      </w:r>
      <w:r>
        <w:rPr>
          <w:rFonts w:hint="default" w:ascii="Times New Roman" w:hAnsi="Times New Roman" w:eastAsia="黑体" w:cs="Times New Roman"/>
          <w:sz w:val="44"/>
          <w:szCs w:val="32"/>
          <w:highlight w:val="none"/>
          <w:lang w:val="en-US" w:eastAsia="zh-CN"/>
        </w:rPr>
        <w:t>申报书</w:t>
      </w:r>
    </w:p>
    <w:p>
      <w:pPr>
        <w:keepNext w:val="0"/>
        <w:keepLines w:val="0"/>
        <w:pageBreakBefore w:val="0"/>
        <w:widowControl/>
        <w:kinsoku/>
        <w:wordWrap/>
        <w:overflowPunct/>
        <w:topLinePunct w:val="0"/>
        <w:autoSpaceDE/>
        <w:autoSpaceDN w:val="0"/>
        <w:bidi w:val="0"/>
        <w:adjustRightInd/>
        <w:snapToGrid/>
        <w:spacing w:line="240" w:lineRule="auto"/>
        <w:ind w:firstLine="0"/>
        <w:jc w:val="center"/>
        <w:textAlignment w:val="auto"/>
        <w:rPr>
          <w:rFonts w:hint="default" w:ascii="Times New Roman" w:hAnsi="Times New Roman" w:eastAsia="黑体" w:cs="Times New Roman"/>
          <w:sz w:val="44"/>
          <w:szCs w:val="32"/>
          <w:highlight w:val="none"/>
          <w:lang w:eastAsia="zh-CN"/>
        </w:rPr>
      </w:pPr>
      <w:r>
        <w:rPr>
          <w:rFonts w:hint="default" w:ascii="Times New Roman" w:hAnsi="Times New Roman" w:eastAsia="黑体" w:cs="Times New Roman"/>
          <w:sz w:val="44"/>
          <w:szCs w:val="32"/>
          <w:highlight w:val="none"/>
          <w:lang w:eastAsia="zh-CN"/>
        </w:rPr>
        <w:t>（通用数字化工具产品方向）</w:t>
      </w: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highlight w:val="none"/>
        </w:rPr>
      </w:pPr>
    </w:p>
    <w:p>
      <w:pPr>
        <w:pageBreakBefore w:val="0"/>
        <w:widowControl w:val="0"/>
        <w:kinsoku/>
        <w:overflowPunct/>
        <w:topLinePunct w:val="0"/>
        <w:bidi w:val="0"/>
        <w:spacing w:line="240" w:lineRule="auto"/>
        <w:ind w:firstLine="420"/>
        <w:jc w:val="both"/>
        <w:rPr>
          <w:rFonts w:hint="default" w:ascii="Times New Roman" w:hAnsi="Times New Roman" w:eastAsia="仿宋_GB2312" w:cs="Times New Roman"/>
          <w:kern w:val="2"/>
          <w:sz w:val="32"/>
          <w:szCs w:val="24"/>
          <w:highlight w:val="none"/>
          <w:lang w:val="en-US" w:eastAsia="zh-CN" w:bidi="ar-SA"/>
        </w:rPr>
      </w:pP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highlight w:val="none"/>
        </w:rPr>
      </w:pPr>
    </w:p>
    <w:p>
      <w:pPr>
        <w:pageBreakBefore w:val="0"/>
        <w:kinsoku/>
        <w:overflowPunct/>
        <w:topLinePunct w:val="0"/>
        <w:bidi w:val="0"/>
        <w:spacing w:line="240" w:lineRule="auto"/>
        <w:rPr>
          <w:rFonts w:hint="default" w:ascii="Times New Roman" w:hAnsi="Times New Roman" w:eastAsia="黑体" w:cs="Times New Roman"/>
          <w:highlight w:val="none"/>
        </w:rPr>
      </w:pPr>
      <w:r>
        <w:rPr>
          <w:rFonts w:hint="default" w:ascii="Times New Roman" w:hAnsi="Times New Roman" w:eastAsia="黑体" w:cs="Times New Roman"/>
          <w:highlight w:val="none"/>
          <w:lang w:val="en-US" w:eastAsia="zh-CN"/>
        </w:rPr>
        <w:t>案例</w:t>
      </w:r>
      <w:r>
        <w:rPr>
          <w:rFonts w:hint="default" w:ascii="Times New Roman" w:hAnsi="Times New Roman" w:eastAsia="黑体" w:cs="Times New Roman"/>
          <w:highlight w:val="none"/>
        </w:rPr>
        <w:t>名称：</w:t>
      </w:r>
      <w:r>
        <w:rPr>
          <w:rFonts w:hint="default" w:ascii="Times New Roman" w:hAnsi="Times New Roman" w:eastAsia="黑体" w:cs="Times New Roman"/>
          <w:highlight w:val="none"/>
          <w:u w:val="single"/>
        </w:rPr>
        <w:t xml:space="preserve">                                      </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highlight w:val="none"/>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highlight w:val="none"/>
          <w:u w:val="single"/>
        </w:rPr>
      </w:pPr>
      <w:r>
        <w:rPr>
          <w:rFonts w:hint="default" w:ascii="Times New Roman" w:hAnsi="Times New Roman" w:cs="Times New Roman"/>
          <w:kern w:val="0"/>
          <w:sz w:val="36"/>
          <w:highlight w:val="none"/>
        </w:rPr>
        <w:t>申报单位：</w:t>
      </w:r>
      <w:r>
        <w:rPr>
          <w:rFonts w:hint="default" w:ascii="Times New Roman" w:hAnsi="Times New Roman" w:cs="Times New Roman"/>
          <w:kern w:val="0"/>
          <w:sz w:val="36"/>
          <w:highlight w:val="none"/>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highlight w:val="none"/>
        </w:rPr>
      </w:pPr>
      <w:r>
        <w:rPr>
          <w:rFonts w:hint="default" w:ascii="Times New Roman" w:hAnsi="Times New Roman" w:cs="Times New Roman"/>
          <w:kern w:val="0"/>
          <w:sz w:val="36"/>
          <w:highlight w:val="none"/>
        </w:rPr>
        <w:t>联 系 人：</w:t>
      </w:r>
      <w:r>
        <w:rPr>
          <w:rFonts w:hint="default" w:ascii="Times New Roman" w:hAnsi="Times New Roman" w:cs="Times New Roman"/>
          <w:kern w:val="0"/>
          <w:sz w:val="36"/>
          <w:highlight w:val="none"/>
          <w:u w:val="single"/>
        </w:rPr>
        <w:t xml:space="preserve">                         </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highlight w:val="none"/>
          <w:u w:val="single"/>
        </w:rPr>
      </w:pPr>
      <w:r>
        <w:rPr>
          <w:rFonts w:hint="default" w:ascii="Times New Roman" w:hAnsi="Times New Roman" w:cs="Times New Roman"/>
          <w:kern w:val="0"/>
          <w:sz w:val="36"/>
          <w:highlight w:val="none"/>
        </w:rPr>
        <w:t>联系电话：</w:t>
      </w:r>
      <w:r>
        <w:rPr>
          <w:rFonts w:hint="default" w:ascii="Times New Roman" w:hAnsi="Times New Roman" w:cs="Times New Roman"/>
          <w:kern w:val="0"/>
          <w:sz w:val="36"/>
          <w:highlight w:val="none"/>
          <w:u w:val="single"/>
        </w:rPr>
        <w:t xml:space="preserve">                         </w:t>
      </w:r>
    </w:p>
    <w:p>
      <w:pPr>
        <w:pageBreakBefore w:val="0"/>
        <w:tabs>
          <w:tab w:val="left" w:pos="5220"/>
        </w:tabs>
        <w:kinsoku/>
        <w:overflowPunct/>
        <w:topLinePunct w:val="0"/>
        <w:bidi w:val="0"/>
        <w:spacing w:line="240" w:lineRule="auto"/>
        <w:ind w:firstLine="800"/>
        <w:jc w:val="center"/>
        <w:rPr>
          <w:rFonts w:hint="default" w:ascii="Times New Roman" w:hAnsi="Times New Roman" w:eastAsia="黑体" w:cs="Times New Roman"/>
          <w:sz w:val="40"/>
          <w:szCs w:val="40"/>
          <w:highlight w:val="none"/>
        </w:rPr>
      </w:pP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cs="Times New Roman"/>
          <w:highlight w:val="none"/>
        </w:rPr>
      </w:pPr>
      <w:r>
        <w:rPr>
          <w:rFonts w:hint="default" w:ascii="Times New Roman" w:hAnsi="Times New Roman" w:eastAsia="黑体" w:cs="Times New Roman"/>
          <w:sz w:val="40"/>
          <w:szCs w:val="40"/>
          <w:highlight w:val="none"/>
        </w:rPr>
        <w:t>工业和信息化部编制</w:t>
      </w: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0"/>
          <w:szCs w:val="40"/>
          <w:highlight w:val="none"/>
        </w:rPr>
      </w:pPr>
      <w:r>
        <w:rPr>
          <w:rFonts w:hint="default" w:ascii="Times New Roman" w:hAnsi="Times New Roman" w:eastAsia="黑体" w:cs="Times New Roman"/>
          <w:sz w:val="40"/>
          <w:szCs w:val="40"/>
          <w:highlight w:val="none"/>
        </w:rPr>
        <w:t>202</w:t>
      </w:r>
      <w:r>
        <w:rPr>
          <w:rFonts w:hint="eastAsia" w:ascii="Times New Roman" w:hAnsi="Times New Roman" w:eastAsia="黑体" w:cs="Times New Roman"/>
          <w:sz w:val="40"/>
          <w:szCs w:val="40"/>
          <w:highlight w:val="none"/>
          <w:lang w:val="en-US" w:eastAsia="zh-CN"/>
        </w:rPr>
        <w:t>5</w:t>
      </w:r>
      <w:r>
        <w:rPr>
          <w:rFonts w:hint="default" w:ascii="Times New Roman" w:hAnsi="Times New Roman" w:eastAsia="黑体" w:cs="Times New Roman"/>
          <w:sz w:val="40"/>
          <w:szCs w:val="40"/>
          <w:highlight w:val="none"/>
        </w:rPr>
        <w:t>年  月</w:t>
      </w:r>
    </w:p>
    <w:p>
      <w:pPr>
        <w:pageBreakBefore w:val="0"/>
        <w:kinsoku/>
        <w:overflowPunct/>
        <w:topLinePunct w:val="0"/>
        <w:bidi w:val="0"/>
        <w:spacing w:line="240" w:lineRule="auto"/>
        <w:rPr>
          <w:rFonts w:hint="default" w:ascii="Times New Roman" w:hAnsi="Times New Roman" w:cs="Times New Roman"/>
          <w:highlight w:val="none"/>
        </w:rPr>
        <w:sectPr>
          <w:pgSz w:w="11906" w:h="16838"/>
          <w:pgMar w:top="1440" w:right="1800" w:bottom="1440" w:left="1800" w:header="851" w:footer="1588" w:gutter="0"/>
          <w:pgBorders>
            <w:top w:val="none" w:sz="0" w:space="0"/>
            <w:left w:val="none" w:sz="0" w:space="0"/>
            <w:bottom w:val="none" w:sz="0" w:space="0"/>
            <w:right w:val="none" w:sz="0" w:space="0"/>
          </w:pgBorders>
          <w:pgNumType w:fmt="decimal"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highlight w:val="none"/>
        </w:rPr>
      </w:pPr>
      <w:r>
        <w:rPr>
          <w:rFonts w:hint="default" w:ascii="Times New Roman" w:hAnsi="Times New Roman" w:eastAsia="黑体" w:cs="Times New Roman"/>
          <w:sz w:val="44"/>
          <w:szCs w:val="36"/>
          <w:highlight w:val="none"/>
        </w:rPr>
        <w:t>填 写 说 明</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highlight w:val="none"/>
        </w:rPr>
      </w:pP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1.请用A4幅面编辑</w:t>
      </w:r>
      <w:r>
        <w:rPr>
          <w:rFonts w:hint="eastAsia" w:ascii="Times New Roman" w:hAnsi="Times New Roman" w:cs="Times New Roman"/>
          <w:bCs/>
          <w:sz w:val="32"/>
          <w:szCs w:val="32"/>
          <w:highlight w:val="none"/>
          <w:lang w:eastAsia="zh-CN"/>
        </w:rPr>
        <w:t>，</w:t>
      </w:r>
      <w:r>
        <w:rPr>
          <w:rFonts w:hint="default" w:ascii="Times New Roman" w:hAnsi="Times New Roman" w:eastAsia="仿宋_GB2312" w:cs="Times New Roman"/>
          <w:bCs/>
          <w:sz w:val="32"/>
          <w:szCs w:val="32"/>
          <w:highlight w:val="none"/>
        </w:rPr>
        <w:t>正文字体为3号仿宋体，单倍行距；一级标题3号黑体；二级标题3号楷体。</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rPr>
      </w:pPr>
      <w:r>
        <w:rPr>
          <w:rFonts w:hint="eastAsia" w:ascii="Times New Roman" w:hAnsi="Times New Roman" w:cs="Times New Roman"/>
          <w:bCs/>
          <w:sz w:val="32"/>
          <w:szCs w:val="32"/>
          <w:highlight w:val="none"/>
          <w:lang w:val="en-US" w:eastAsia="zh-CN"/>
        </w:rPr>
        <w:t>2</w:t>
      </w:r>
      <w:r>
        <w:rPr>
          <w:rFonts w:hint="default" w:ascii="Times New Roman" w:hAnsi="Times New Roman" w:eastAsia="仿宋_GB2312" w:cs="Times New Roman"/>
          <w:bCs/>
          <w:sz w:val="32"/>
          <w:szCs w:val="32"/>
          <w:highlight w:val="none"/>
        </w:rPr>
        <w:t>.表格中相关</w:t>
      </w:r>
      <w:r>
        <w:rPr>
          <w:rFonts w:hint="default" w:ascii="Times New Roman" w:hAnsi="Times New Roman" w:eastAsia="仿宋_GB2312" w:cs="Times New Roman"/>
          <w:bCs/>
          <w:sz w:val="32"/>
          <w:szCs w:val="32"/>
          <w:highlight w:val="none"/>
          <w:lang w:val="en-US" w:eastAsia="zh-CN"/>
        </w:rPr>
        <w:t>内容</w:t>
      </w:r>
      <w:r>
        <w:rPr>
          <w:rFonts w:hint="default" w:ascii="Times New Roman" w:hAnsi="Times New Roman" w:eastAsia="仿宋_GB2312" w:cs="Times New Roman"/>
          <w:bCs/>
          <w:sz w:val="32"/>
          <w:szCs w:val="32"/>
          <w:highlight w:val="none"/>
        </w:rPr>
        <w:t>请根据实际情况填写</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val="en-US" w:eastAsia="zh-CN"/>
        </w:rPr>
        <w:t>并按要求在</w:t>
      </w:r>
      <w:r>
        <w:rPr>
          <w:rFonts w:hint="default" w:ascii="Times New Roman" w:hAnsi="Times New Roman" w:eastAsia="仿宋_GB2312" w:cs="Times New Roman"/>
          <w:bCs/>
          <w:sz w:val="32"/>
          <w:szCs w:val="32"/>
          <w:highlight w:val="none"/>
        </w:rPr>
        <w:t>附件中提供截图、复印件等相关证明材料。</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rPr>
      </w:pPr>
      <w:r>
        <w:rPr>
          <w:rFonts w:hint="eastAsia" w:ascii="Times New Roman" w:hAnsi="Times New Roman" w:cs="Times New Roman"/>
          <w:bCs/>
          <w:sz w:val="32"/>
          <w:szCs w:val="32"/>
          <w:highlight w:val="none"/>
          <w:lang w:val="en-US" w:eastAsia="zh-CN"/>
        </w:rPr>
        <w:t>3</w:t>
      </w:r>
      <w:r>
        <w:rPr>
          <w:rFonts w:hint="default" w:ascii="Times New Roman" w:hAnsi="Times New Roman" w:eastAsia="仿宋_GB2312" w:cs="Times New Roman"/>
          <w:bCs/>
          <w:sz w:val="32"/>
          <w:szCs w:val="32"/>
          <w:highlight w:val="none"/>
        </w:rPr>
        <w:t>.申报书中需根据实际情况</w:t>
      </w:r>
      <w:r>
        <w:rPr>
          <w:rFonts w:hint="default" w:ascii="Times New Roman" w:hAnsi="Times New Roman" w:eastAsia="仿宋_GB2312" w:cs="Times New Roman"/>
          <w:bCs/>
          <w:sz w:val="32"/>
          <w:szCs w:val="32"/>
          <w:highlight w:val="none"/>
          <w:lang w:val="en-US" w:eastAsia="zh-CN"/>
        </w:rPr>
        <w:t>自行拓展页面</w:t>
      </w:r>
      <w:r>
        <w:rPr>
          <w:rFonts w:hint="eastAsia" w:ascii="Times New Roman" w:hAnsi="Times New Roman" w:cs="Times New Roman"/>
          <w:bCs/>
          <w:sz w:val="32"/>
          <w:szCs w:val="32"/>
          <w:highlight w:val="none"/>
          <w:lang w:val="en-US" w:eastAsia="zh-CN"/>
        </w:rPr>
        <w:t>，填报案例不得超过3个</w:t>
      </w:r>
      <w:r>
        <w:rPr>
          <w:rFonts w:hint="default" w:ascii="Times New Roman" w:hAnsi="Times New Roman" w:eastAsia="仿宋_GB2312" w:cs="Times New Roman"/>
          <w:bCs/>
          <w:sz w:val="32"/>
          <w:szCs w:val="32"/>
          <w:highlight w:val="none"/>
        </w:rPr>
        <w:t>。</w:t>
      </w:r>
    </w:p>
    <w:p>
      <w:pPr>
        <w:ind w:firstLine="640" w:firstLineChars="200"/>
        <w:rPr>
          <w:rFonts w:hint="eastAsia" w:ascii="Times New Roman" w:hAnsi="Times New Roman" w:cs="Times New Roman"/>
          <w:szCs w:val="32"/>
          <w:highlight w:val="none"/>
          <w:lang w:val="en-US" w:eastAsia="zh-CN"/>
        </w:rPr>
      </w:pPr>
      <w:r>
        <w:rPr>
          <w:rFonts w:hint="eastAsia" w:ascii="Times New Roman" w:hAnsi="Times New Roman" w:cs="Times New Roman"/>
          <w:bCs/>
          <w:sz w:val="32"/>
          <w:szCs w:val="32"/>
          <w:highlight w:val="none"/>
          <w:lang w:val="en-US" w:eastAsia="zh-CN"/>
        </w:rPr>
        <w:t>4</w:t>
      </w:r>
      <w:r>
        <w:rPr>
          <w:rFonts w:hint="default" w:ascii="Times New Roman" w:hAnsi="Times New Roman" w:eastAsia="仿宋_GB2312" w:cs="Times New Roman"/>
          <w:bCs/>
          <w:sz w:val="32"/>
          <w:szCs w:val="32"/>
          <w:highlight w:val="none"/>
          <w:lang w:val="en-US" w:eastAsia="zh-CN"/>
        </w:rPr>
        <w:t>.</w:t>
      </w:r>
      <w:r>
        <w:rPr>
          <w:rFonts w:hint="eastAsia" w:ascii="Times New Roman" w:hAnsi="Times New Roman" w:cs="Times New Roman"/>
          <w:bCs/>
          <w:sz w:val="32"/>
          <w:szCs w:val="32"/>
          <w:highlight w:val="none"/>
          <w:lang w:val="en-US" w:eastAsia="zh-CN"/>
        </w:rPr>
        <w:t>鼓励</w:t>
      </w:r>
      <w:r>
        <w:rPr>
          <w:rFonts w:hint="default" w:ascii="Times New Roman" w:hAnsi="Times New Roman" w:cs="Times New Roman"/>
          <w:szCs w:val="32"/>
          <w:highlight w:val="none"/>
          <w:lang w:val="en-US" w:eastAsia="zh-CN"/>
        </w:rPr>
        <w:t>数字化转型服务商</w:t>
      </w:r>
      <w:r>
        <w:rPr>
          <w:rFonts w:hint="eastAsia" w:ascii="Times New Roman" w:hAnsi="Times New Roman" w:cs="Times New Roman"/>
          <w:szCs w:val="32"/>
          <w:highlight w:val="none"/>
          <w:lang w:val="en-US" w:eastAsia="zh-CN"/>
        </w:rPr>
        <w:t>与应用企业组成</w:t>
      </w:r>
      <w:r>
        <w:rPr>
          <w:rFonts w:hint="default" w:ascii="Times New Roman" w:hAnsi="Times New Roman" w:cs="Times New Roman"/>
          <w:szCs w:val="32"/>
          <w:highlight w:val="none"/>
          <w:lang w:val="en-US" w:eastAsia="zh-CN"/>
        </w:rPr>
        <w:t>联合体申报</w:t>
      </w:r>
      <w:r>
        <w:rPr>
          <w:rFonts w:hint="eastAsia" w:ascii="Times New Roman" w:hAnsi="Times New Roman" w:cs="Times New Roman"/>
          <w:szCs w:val="32"/>
          <w:highlight w:val="none"/>
          <w:lang w:val="en-US" w:eastAsia="zh-CN"/>
        </w:rPr>
        <w:t>。</w:t>
      </w:r>
    </w:p>
    <w:p>
      <w:pPr>
        <w:ind w:firstLine="640" w:firstLineChars="200"/>
        <w:rPr>
          <w:rFonts w:hint="default" w:cs="Times New Roman"/>
          <w:highlight w:val="none"/>
          <w:lang w:val="en-US" w:eastAsia="zh-CN"/>
        </w:rPr>
      </w:pPr>
      <w:r>
        <w:rPr>
          <w:rFonts w:hint="eastAsia" w:ascii="Times New Roman" w:hAnsi="Times New Roman" w:cs="Times New Roman"/>
          <w:szCs w:val="32"/>
          <w:highlight w:val="none"/>
          <w:lang w:val="en-US" w:eastAsia="zh-CN"/>
        </w:rPr>
        <w:t>5.申报牵头单位应是</w:t>
      </w:r>
      <w:r>
        <w:rPr>
          <w:rFonts w:hint="default" w:ascii="Times New Roman" w:hAnsi="Times New Roman" w:cs="Times New Roman"/>
          <w:szCs w:val="32"/>
          <w:highlight w:val="none"/>
          <w:lang w:val="en-US" w:eastAsia="zh-CN"/>
        </w:rPr>
        <w:t>数字化转型服务商</w:t>
      </w:r>
      <w:r>
        <w:rPr>
          <w:rFonts w:hint="eastAsia" w:ascii="Times New Roman" w:hAnsi="Times New Roman" w:cs="Times New Roman"/>
          <w:szCs w:val="32"/>
          <w:highlight w:val="none"/>
          <w:lang w:val="en-US" w:eastAsia="zh-CN"/>
        </w:rPr>
        <w:t>，需</w:t>
      </w:r>
      <w:r>
        <w:rPr>
          <w:rFonts w:hint="default" w:cs="Times New Roman"/>
          <w:highlight w:val="none"/>
          <w:lang w:val="en-US" w:eastAsia="zh-CN"/>
        </w:rPr>
        <w:t>在中华人民共和国境内注册，具备独立法人资格，具有较好的技术创新研发和融合发展能力。</w:t>
      </w:r>
    </w:p>
    <w:p>
      <w:pPr>
        <w:ind w:firstLine="640" w:firstLineChars="200"/>
        <w:rPr>
          <w:rFonts w:hint="default" w:ascii="Times New Roman" w:hAnsi="Times New Roman" w:cs="Times New Roman"/>
          <w:szCs w:val="32"/>
          <w:highlight w:val="none"/>
          <w:lang w:val="en-US" w:eastAsia="zh-CN"/>
        </w:rPr>
      </w:pPr>
      <w:r>
        <w:rPr>
          <w:rFonts w:hint="eastAsia" w:ascii="Times New Roman" w:hAnsi="Times New Roman" w:cs="Times New Roman"/>
          <w:szCs w:val="32"/>
          <w:highlight w:val="none"/>
          <w:lang w:val="en-US" w:eastAsia="zh-CN"/>
        </w:rPr>
        <w:t>6.已入选2024年实数融合典型案例数字化转型通用工具产品名单的案例不得重复申报本方向。</w:t>
      </w:r>
    </w:p>
    <w:p>
      <w:pPr>
        <w:pageBreakBefore w:val="0"/>
        <w:kinsoku/>
        <w:overflowPunct/>
        <w:topLinePunct w:val="0"/>
        <w:bidi w:val="0"/>
        <w:spacing w:line="240" w:lineRule="auto"/>
        <w:ind w:firstLine="640" w:firstLineChars="200"/>
        <w:rPr>
          <w:rFonts w:hint="default" w:ascii="Times New Roman" w:hAnsi="Times New Roman" w:eastAsia="仿宋_GB2312" w:cs="Times New Roman"/>
          <w:bCs/>
          <w:sz w:val="32"/>
          <w:szCs w:val="32"/>
          <w:highlight w:val="none"/>
          <w:lang w:val="en-US" w:eastAsia="zh-CN"/>
        </w:rPr>
      </w:pPr>
      <w:r>
        <w:rPr>
          <w:rFonts w:hint="eastAsia" w:ascii="Times New Roman" w:hAnsi="Times New Roman" w:cs="Times New Roman"/>
          <w:bCs/>
          <w:sz w:val="32"/>
          <w:szCs w:val="32"/>
          <w:highlight w:val="none"/>
          <w:lang w:val="en-US" w:eastAsia="zh-CN"/>
        </w:rPr>
        <w:t>7</w:t>
      </w:r>
      <w:r>
        <w:rPr>
          <w:rFonts w:hint="default" w:ascii="Times New Roman" w:hAnsi="Times New Roman" w:eastAsia="仿宋_GB2312" w:cs="Times New Roman"/>
          <w:bCs/>
          <w:sz w:val="32"/>
          <w:szCs w:val="32"/>
          <w:highlight w:val="none"/>
          <w:lang w:val="en-US" w:eastAsia="zh-CN"/>
        </w:rPr>
        <w:t>.</w:t>
      </w:r>
      <w:r>
        <w:rPr>
          <w:rFonts w:hint="default" w:ascii="Times New Roman" w:hAnsi="Times New Roman" w:cs="Times New Roman"/>
          <w:bCs/>
          <w:sz w:val="32"/>
          <w:szCs w:val="32"/>
          <w:highlight w:val="none"/>
          <w:lang w:val="en-US" w:eastAsia="zh-CN"/>
        </w:rPr>
        <w:t>联系人及</w:t>
      </w:r>
      <w:r>
        <w:rPr>
          <w:rFonts w:hint="default" w:ascii="Times New Roman" w:hAnsi="Times New Roman" w:eastAsia="仿宋_GB2312" w:cs="Times New Roman"/>
          <w:bCs/>
          <w:sz w:val="32"/>
          <w:szCs w:val="32"/>
          <w:highlight w:val="none"/>
          <w:lang w:val="en-US" w:eastAsia="zh-CN"/>
        </w:rPr>
        <w:t>联系方式：</w:t>
      </w:r>
    </w:p>
    <w:p>
      <w:pPr>
        <w:pageBreakBefore w:val="0"/>
        <w:kinsoku/>
        <w:overflowPunct/>
        <w:topLinePunct w:val="0"/>
        <w:bidi w:val="0"/>
        <w:spacing w:line="240" w:lineRule="auto"/>
        <w:ind w:firstLine="640" w:firstLineChars="200"/>
        <w:rPr>
          <w:rFonts w:hint="default" w:ascii="Times New Roman" w:hAnsi="Times New Roman" w:cs="Times New Roman"/>
          <w:szCs w:val="32"/>
          <w:highlight w:val="none"/>
          <w:lang w:val="en-US" w:eastAsia="zh-CN"/>
        </w:rPr>
      </w:pPr>
      <w:r>
        <w:rPr>
          <w:rFonts w:hint="default" w:ascii="Times New Roman" w:hAnsi="Times New Roman" w:eastAsia="仿宋_GB2312" w:cs="Times New Roman"/>
          <w:bCs/>
          <w:sz w:val="32"/>
          <w:szCs w:val="32"/>
          <w:highlight w:val="none"/>
          <w:lang w:val="en-US" w:eastAsia="zh-CN"/>
        </w:rPr>
        <w:t>中国电子信息产业发展研究院  王刚 17611139197</w:t>
      </w:r>
    </w:p>
    <w:p>
      <w:pPr>
        <w:widowControl w:val="0"/>
        <w:snapToGrid w:val="0"/>
        <w:jc w:val="left"/>
        <w:rPr>
          <w:rFonts w:hint="default" w:ascii="Times New Roman" w:hAnsi="Times New Roman" w:eastAsia="仿宋_GB2312" w:cs="Times New Roman"/>
          <w:kern w:val="2"/>
          <w:sz w:val="18"/>
          <w:szCs w:val="18"/>
          <w:highlight w:val="none"/>
          <w:lang w:val="en-US" w:eastAsia="zh-CN" w:bidi="ar-SA"/>
        </w:rPr>
      </w:pPr>
    </w:p>
    <w:p>
      <w:pPr>
        <w:widowControl w:val="0"/>
        <w:snapToGrid w:val="0"/>
        <w:jc w:val="left"/>
        <w:rPr>
          <w:rFonts w:hint="default" w:ascii="Times New Roman" w:hAnsi="Times New Roman" w:eastAsia="仿宋_GB2312" w:cs="Times New Roman"/>
          <w:kern w:val="2"/>
          <w:sz w:val="18"/>
          <w:szCs w:val="18"/>
          <w:highlight w:val="none"/>
          <w:lang w:val="en-US" w:eastAsia="zh-CN" w:bidi="ar-SA"/>
        </w:rPr>
      </w:pPr>
    </w:p>
    <w:p>
      <w:pPr>
        <w:pageBreakBefore w:val="0"/>
        <w:kinsoku/>
        <w:overflowPunct/>
        <w:topLinePunct w:val="0"/>
        <w:bidi w:val="0"/>
        <w:spacing w:line="240" w:lineRule="auto"/>
        <w:rPr>
          <w:del w:id="18" w:author="朱晋莹" w:date="2025-12-01T09:21:22Z"/>
          <w:rFonts w:hint="default" w:ascii="Times New Roman" w:hAnsi="Times New Roman" w:eastAsia="仿宋" w:cs="Times New Roman"/>
          <w:sz w:val="32"/>
          <w:szCs w:val="32"/>
          <w:highlight w:val="none"/>
        </w:rPr>
      </w:pPr>
      <w:del w:id="19" w:author="朱晋莹" w:date="2025-12-01T09:21:22Z">
        <w:bookmarkStart w:id="3" w:name="_GoBack"/>
        <w:bookmarkEnd w:id="3"/>
        <w:r>
          <w:rPr>
            <w:rFonts w:hint="default" w:ascii="Times New Roman" w:hAnsi="Times New Roman" w:eastAsia="仿宋" w:cs="Times New Roman"/>
            <w:sz w:val="32"/>
            <w:szCs w:val="32"/>
            <w:highlight w:val="none"/>
          </w:rPr>
          <w:br w:type="page"/>
        </w:r>
      </w:del>
    </w:p>
    <w:p>
      <w:pPr>
        <w:rPr>
          <w:rFonts w:hint="default" w:ascii="Times New Roman" w:hAnsi="Times New Roman" w:cs="Times New Roman"/>
          <w:highlight w:val="none"/>
        </w:rPr>
        <w:sectPr>
          <w:pgSz w:w="11906" w:h="16838"/>
          <w:pgMar w:top="1440" w:right="1800" w:bottom="1440" w:left="1800" w:header="851" w:footer="1588" w:gutter="0"/>
          <w:pgBorders>
            <w:top w:val="none" w:sz="0" w:space="0"/>
            <w:left w:val="none" w:sz="0" w:space="0"/>
            <w:bottom w:val="none" w:sz="0" w:space="0"/>
            <w:right w:val="none" w:sz="0" w:space="0"/>
          </w:pgBorders>
          <w:pgNumType w:fmt="decimal"/>
          <w:cols w:space="720" w:num="1"/>
          <w:docGrid w:type="lines" w:linePitch="312" w:charSpace="0"/>
        </w:sectPr>
      </w:pPr>
    </w:p>
    <w:p>
      <w:pPr>
        <w:widowControl w:val="0"/>
        <w:bidi w:val="0"/>
        <w:adjustRightInd w:val="0"/>
        <w:spacing w:line="600" w:lineRule="exact"/>
        <w:ind w:firstLine="640" w:firstLineChars="200"/>
        <w:jc w:val="left"/>
        <w:outlineLvl w:val="0"/>
        <w:rPr>
          <w:rFonts w:hint="default" w:ascii="Times New Roman" w:hAnsi="Times New Roman" w:eastAsia="黑体" w:cs="Times New Roman"/>
          <w:kern w:val="44"/>
          <w:sz w:val="32"/>
          <w:szCs w:val="48"/>
          <w:highlight w:val="none"/>
          <w:lang w:val="en-US" w:eastAsia="zh-CN" w:bidi="ar-SA"/>
        </w:rPr>
      </w:pPr>
      <w:r>
        <w:rPr>
          <w:rFonts w:hint="default" w:ascii="Times New Roman" w:hAnsi="Times New Roman" w:eastAsia="黑体" w:cs="Times New Roman"/>
          <w:kern w:val="44"/>
          <w:sz w:val="32"/>
          <w:szCs w:val="48"/>
          <w:highlight w:val="none"/>
          <w:lang w:val="en-US" w:eastAsia="zh-CN" w:bidi="ar-SA"/>
        </w:rPr>
        <w:t>一、基本信息</w:t>
      </w:r>
    </w:p>
    <w:tbl>
      <w:tblPr>
        <w:tblStyle w:val="15"/>
        <w:tblW w:w="5000" w:type="pct"/>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Layout w:type="fixed"/>
        <w:tblCellMar>
          <w:top w:w="0" w:type="dxa"/>
          <w:left w:w="108" w:type="dxa"/>
          <w:bottom w:w="0" w:type="dxa"/>
          <w:right w:w="108" w:type="dxa"/>
        </w:tblCellMar>
      </w:tblPr>
      <w:tblGrid>
        <w:gridCol w:w="1214"/>
        <w:gridCol w:w="916"/>
        <w:gridCol w:w="1065"/>
        <w:gridCol w:w="1065"/>
        <w:gridCol w:w="1065"/>
        <w:gridCol w:w="1116"/>
        <w:gridCol w:w="1015"/>
        <w:gridCol w:w="1066"/>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3"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snapToGrid w:val="0"/>
              <w:spacing w:line="240" w:lineRule="auto"/>
              <w:jc w:val="center"/>
              <w:textAlignment w:val="auto"/>
              <w:rPr>
                <w:rFonts w:hint="default" w:ascii="Times New Roman" w:hAnsi="Times New Roman" w:eastAsia="楷体" w:cs="Times New Roman"/>
                <w:i w:val="0"/>
                <w:iCs w:val="0"/>
                <w:sz w:val="24"/>
                <w:szCs w:val="24"/>
                <w:highlight w:val="none"/>
                <w:lang w:eastAsia="zh-CN"/>
              </w:rPr>
            </w:pPr>
            <w:r>
              <w:rPr>
                <w:rFonts w:hint="eastAsia" w:ascii="Times New Roman" w:hAnsi="Times New Roman" w:eastAsia="仿宋_GB2312" w:cs="Times New Roman"/>
                <w:i w:val="0"/>
                <w:iCs w:val="0"/>
                <w:sz w:val="24"/>
                <w:szCs w:val="24"/>
                <w:highlight w:val="none"/>
                <w:lang w:bidi="ar"/>
              </w:rPr>
              <w:t>单位名称</w:t>
            </w:r>
          </w:p>
        </w:tc>
        <w:tc>
          <w:tcPr>
            <w:tcW w:w="7308"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highlight w:val="none"/>
                <w:lang w:eastAsia="zh-CN"/>
              </w:rPr>
            </w:pPr>
            <w:r>
              <w:rPr>
                <w:rFonts w:hint="default" w:ascii="Times New Roman" w:hAnsi="Times New Roman" w:eastAsia="楷体" w:cs="Times New Roman"/>
                <w:i/>
                <w:iCs/>
                <w:color w:val="000000"/>
                <w:kern w:val="0"/>
                <w:sz w:val="24"/>
                <w:szCs w:val="24"/>
                <w:highlight w:val="none"/>
                <w:lang w:val="en-US" w:eastAsia="zh-CN"/>
              </w:rPr>
              <w:t>（请</w:t>
            </w:r>
            <w:r>
              <w:rPr>
                <w:rFonts w:hint="default" w:ascii="Times New Roman" w:hAnsi="Times New Roman" w:eastAsia="楷体" w:cs="Times New Roman"/>
                <w:i/>
                <w:iCs/>
                <w:color w:val="000000"/>
                <w:kern w:val="0"/>
                <w:sz w:val="24"/>
                <w:szCs w:val="24"/>
                <w:highlight w:val="none"/>
              </w:rPr>
              <w:t>填写企业工商注册信息中企业全称</w:t>
            </w:r>
            <w:r>
              <w:rPr>
                <w:rFonts w:hint="default" w:ascii="Times New Roman" w:hAnsi="Times New Roman" w:eastAsia="楷体" w:cs="Times New Roman"/>
                <w:i/>
                <w:iCs/>
                <w:color w:val="000000"/>
                <w:kern w:val="0"/>
                <w:sz w:val="24"/>
                <w:szCs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13"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snapToGrid w:val="0"/>
              <w:spacing w:line="240" w:lineRule="auto"/>
              <w:jc w:val="center"/>
              <w:textAlignment w:val="auto"/>
              <w:rPr>
                <w:rFonts w:hint="default" w:ascii="Times New Roman" w:hAnsi="Times New Roman" w:eastAsia="楷体" w:cs="Times New Roman"/>
                <w:i w:val="0"/>
                <w:iCs w:val="0"/>
                <w:sz w:val="24"/>
                <w:szCs w:val="24"/>
                <w:highlight w:val="none"/>
                <w:lang w:bidi="ar"/>
              </w:rPr>
            </w:pPr>
            <w:r>
              <w:rPr>
                <w:rFonts w:hint="eastAsia" w:ascii="Times New Roman" w:hAnsi="Times New Roman" w:eastAsia="仿宋_GB2312" w:cs="Times New Roman"/>
                <w:i w:val="0"/>
                <w:iCs w:val="0"/>
                <w:color w:val="auto"/>
                <w:kern w:val="2"/>
                <w:sz w:val="24"/>
                <w:szCs w:val="24"/>
                <w:highlight w:val="none"/>
                <w:lang w:bidi="ar"/>
              </w:rPr>
              <w:t>单位地址</w:t>
            </w:r>
          </w:p>
        </w:tc>
        <w:tc>
          <w:tcPr>
            <w:tcW w:w="7308"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98"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bidi w:val="0"/>
              <w:adjustRightInd w:val="0"/>
              <w:snapToGrid w:val="0"/>
              <w:spacing w:line="240" w:lineRule="auto"/>
              <w:jc w:val="center"/>
              <w:textAlignment w:val="auto"/>
              <w:rPr>
                <w:rFonts w:hint="default" w:ascii="Times New Roman" w:hAnsi="Times New Roman" w:eastAsia="楷体" w:cs="Times New Roman"/>
                <w:i w:val="0"/>
                <w:iCs w:val="0"/>
                <w:sz w:val="24"/>
                <w:szCs w:val="24"/>
                <w:highlight w:val="none"/>
                <w:lang w:val="en-US" w:eastAsia="zh-CN"/>
              </w:rPr>
            </w:pPr>
            <w:r>
              <w:rPr>
                <w:rFonts w:hint="eastAsia" w:ascii="Times New Roman" w:hAnsi="Times New Roman" w:eastAsia="仿宋_GB2312" w:cs="Times New Roman"/>
                <w:i w:val="0"/>
                <w:iCs w:val="0"/>
                <w:sz w:val="24"/>
                <w:szCs w:val="24"/>
                <w:highlight w:val="none"/>
                <w:lang w:bidi="ar"/>
              </w:rPr>
              <w:t>单位</w:t>
            </w:r>
            <w:r>
              <w:rPr>
                <w:rFonts w:hint="eastAsia" w:ascii="Times New Roman" w:hAnsi="Times New Roman" w:eastAsia="仿宋_GB2312" w:cs="Times New Roman"/>
                <w:i w:val="0"/>
                <w:iCs w:val="0"/>
                <w:sz w:val="24"/>
                <w:szCs w:val="24"/>
                <w:highlight w:val="none"/>
                <w:lang w:val="en-US" w:eastAsia="zh-CN" w:bidi="ar"/>
              </w:rPr>
              <w:t>性质</w:t>
            </w:r>
          </w:p>
        </w:tc>
        <w:tc>
          <w:tcPr>
            <w:tcW w:w="7308"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事业单位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社会团体</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lang w:val="en-US" w:eastAsia="zh-CN"/>
              </w:rPr>
              <w:sym w:font="Wingdings 2" w:char="00A3"/>
            </w:r>
            <w:r>
              <w:rPr>
                <w:rFonts w:hint="default" w:ascii="Times New Roman" w:hAnsi="Times New Roman" w:eastAsia="楷体" w:cs="Times New Roman"/>
                <w:i w:val="0"/>
                <w:iCs w:val="0"/>
                <w:sz w:val="24"/>
                <w:szCs w:val="24"/>
                <w:highlight w:val="none"/>
              </w:rPr>
              <w:t>民营企业</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lang w:val="en-US" w:eastAsia="zh-CN"/>
              </w:rPr>
              <w:sym w:font="Wingdings 2" w:char="00A3"/>
            </w:r>
            <w:r>
              <w:rPr>
                <w:rFonts w:hint="default" w:ascii="Times New Roman" w:hAnsi="Times New Roman" w:eastAsia="楷体" w:cs="Times New Roman"/>
                <w:i w:val="0"/>
                <w:iCs w:val="0"/>
                <w:sz w:val="24"/>
                <w:szCs w:val="24"/>
                <w:highlight w:val="none"/>
              </w:rPr>
              <w:t>外资企业</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合资企业 </w:t>
            </w:r>
          </w:p>
          <w:p>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highlight w:val="none"/>
                <w:lang w:val="en-US" w:eastAsia="zh-CN"/>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国有企业</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国有控股企业</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国有参股企业</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napToGrid/>
                <w:kern w:val="2"/>
                <w:sz w:val="24"/>
                <w:szCs w:val="24"/>
                <w:highlight w:val="none"/>
                <w:lang w:eastAsia="zh-Hans"/>
              </w:rPr>
              <w:t>其他：</w:t>
            </w:r>
            <w:r>
              <w:rPr>
                <w:rFonts w:hint="default" w:ascii="Times New Roman" w:hAnsi="Times New Roman" w:eastAsia="楷体" w:cs="Times New Roman"/>
                <w:i w:val="0"/>
                <w:iCs w:val="0"/>
                <w:snapToGrid w:val="0"/>
                <w:kern w:val="0"/>
                <w:sz w:val="24"/>
                <w:szCs w:val="24"/>
                <w:highlight w:val="none"/>
                <w:u w:val="single"/>
                <w:lang w:eastAsia="zh-Hans"/>
              </w:rPr>
              <w:t xml:space="preserve">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454"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bidi w:val="0"/>
              <w:adjustRightInd w:val="0"/>
              <w:snapToGrid w:val="0"/>
              <w:spacing w:line="240" w:lineRule="auto"/>
              <w:jc w:val="center"/>
              <w:textAlignment w:val="auto"/>
              <w:rPr>
                <w:rFonts w:hint="default" w:ascii="Times New Roman" w:hAnsi="Times New Roman" w:eastAsia="楷体" w:cs="Times New Roman"/>
                <w:i w:val="0"/>
                <w:iCs w:val="0"/>
                <w:sz w:val="24"/>
                <w:szCs w:val="24"/>
                <w:highlight w:val="none"/>
                <w:lang w:val="en-US" w:eastAsia="zh-CN" w:bidi="ar"/>
              </w:rPr>
            </w:pPr>
            <w:r>
              <w:rPr>
                <w:rFonts w:hint="eastAsia" w:ascii="Times New Roman" w:hAnsi="Times New Roman" w:eastAsia="仿宋_GB2312" w:cs="Times New Roman"/>
                <w:i w:val="0"/>
                <w:iCs w:val="0"/>
                <w:sz w:val="24"/>
                <w:szCs w:val="24"/>
                <w:highlight w:val="none"/>
                <w:lang w:val="en-US" w:eastAsia="zh-CN" w:bidi="ar"/>
              </w:rPr>
              <w:t>单位类型</w:t>
            </w:r>
          </w:p>
        </w:tc>
        <w:tc>
          <w:tcPr>
            <w:tcW w:w="7308"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工业企业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软件与信息服务业企业   </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基础电信运营商</w:t>
            </w:r>
          </w:p>
          <w:p>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sz w:val="24"/>
                <w:szCs w:val="24"/>
                <w:highlight w:val="none"/>
              </w:rPr>
            </w:pP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 xml:space="preserve">高校科研院所    </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其他：</w:t>
            </w:r>
            <w:r>
              <w:rPr>
                <w:rFonts w:hint="default" w:ascii="Times New Roman" w:hAnsi="Times New Roman" w:eastAsia="楷体" w:cs="Times New Roman"/>
                <w:i w:val="0"/>
                <w:iCs w:val="0"/>
                <w:sz w:val="24"/>
                <w:szCs w:val="24"/>
                <w:highlight w:val="none"/>
                <w:u w:val="single"/>
              </w:rPr>
              <w:t xml:space="preserve">          </w:t>
            </w:r>
            <w:r>
              <w:rPr>
                <w:rFonts w:hint="default" w:ascii="Times New Roman" w:hAnsi="Times New Roman" w:eastAsia="楷体" w:cs="Times New Roman"/>
                <w:i w:val="0"/>
                <w:iCs w:val="0"/>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884"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highlight w:val="none"/>
              </w:rPr>
            </w:pPr>
            <w:r>
              <w:rPr>
                <w:rFonts w:hint="eastAsia" w:ascii="Times New Roman" w:hAnsi="Times New Roman" w:eastAsia="仿宋_GB2312" w:cs="Times New Roman"/>
                <w:i w:val="0"/>
                <w:iCs w:val="0"/>
                <w:color w:val="auto"/>
                <w:kern w:val="2"/>
                <w:sz w:val="24"/>
                <w:szCs w:val="24"/>
                <w:highlight w:val="none"/>
                <w:lang w:bidi="ar"/>
              </w:rPr>
              <w:t>成立时间</w:t>
            </w:r>
          </w:p>
        </w:tc>
        <w:tc>
          <w:tcPr>
            <w:tcW w:w="3046"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r>
              <w:rPr>
                <w:rFonts w:hint="default" w:ascii="Times New Roman" w:hAnsi="Times New Roman" w:eastAsia="楷体" w:cs="Times New Roman"/>
                <w:i w:val="0"/>
                <w:iCs w:val="0"/>
                <w:color w:val="000000"/>
                <w:kern w:val="0"/>
                <w:sz w:val="24"/>
                <w:szCs w:val="24"/>
                <w:highlight w:val="none"/>
              </w:rPr>
              <w:t>XX年XX月XX日</w:t>
            </w:r>
          </w:p>
        </w:tc>
        <w:tc>
          <w:tcPr>
            <w:tcW w:w="218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r>
              <w:rPr>
                <w:rFonts w:hint="eastAsia" w:ascii="Times New Roman" w:hAnsi="Times New Roman" w:eastAsia="仿宋_GB2312" w:cs="Times New Roman"/>
                <w:i w:val="0"/>
                <w:iCs w:val="0"/>
                <w:color w:val="auto"/>
                <w:kern w:val="2"/>
                <w:sz w:val="24"/>
                <w:szCs w:val="24"/>
                <w:highlight w:val="none"/>
              </w:rPr>
              <w:t>统一社会信用代码</w:t>
            </w:r>
          </w:p>
        </w:tc>
        <w:tc>
          <w:tcPr>
            <w:tcW w:w="208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highlight w:val="none"/>
                <w:lang w:bidi="ar"/>
              </w:rPr>
            </w:pPr>
            <w:r>
              <w:rPr>
                <w:rFonts w:hint="eastAsia" w:ascii="Times New Roman" w:hAnsi="Times New Roman" w:eastAsia="仿宋_GB2312" w:cs="Times New Roman"/>
                <w:i w:val="0"/>
                <w:iCs w:val="0"/>
                <w:color w:val="auto"/>
                <w:kern w:val="2"/>
                <w:sz w:val="24"/>
                <w:szCs w:val="24"/>
                <w:highlight w:val="none"/>
                <w:lang w:bidi="ar"/>
              </w:rPr>
              <w:t>联系人</w:t>
            </w:r>
          </w:p>
        </w:tc>
        <w:tc>
          <w:tcPr>
            <w:tcW w:w="916" w:type="dxa"/>
            <w:tcBorders>
              <w:top w:val="single" w:color="auto"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c>
          <w:tcPr>
            <w:tcW w:w="1065" w:type="dxa"/>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r>
              <w:rPr>
                <w:rFonts w:hint="eastAsia" w:ascii="Times New Roman" w:hAnsi="Times New Roman" w:eastAsia="仿宋_GB2312" w:cs="Times New Roman"/>
                <w:i w:val="0"/>
                <w:iCs w:val="0"/>
                <w:color w:val="auto"/>
                <w:kern w:val="2"/>
                <w:sz w:val="24"/>
                <w:szCs w:val="24"/>
                <w:highlight w:val="none"/>
                <w:lang w:bidi="ar"/>
              </w:rPr>
              <w:t>职务</w:t>
            </w:r>
          </w:p>
        </w:tc>
        <w:tc>
          <w:tcPr>
            <w:tcW w:w="106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c>
          <w:tcPr>
            <w:tcW w:w="106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lang w:bidi="ar"/>
              </w:rPr>
            </w:pPr>
            <w:r>
              <w:rPr>
                <w:rFonts w:hint="eastAsia" w:ascii="Times New Roman" w:hAnsi="Times New Roman" w:eastAsia="仿宋_GB2312" w:cs="Times New Roman"/>
                <w:i w:val="0"/>
                <w:iCs w:val="0"/>
                <w:color w:val="auto"/>
                <w:kern w:val="2"/>
                <w:sz w:val="24"/>
                <w:szCs w:val="24"/>
                <w:highlight w:val="none"/>
                <w:lang w:bidi="ar"/>
              </w:rPr>
              <w:t>手机</w:t>
            </w:r>
          </w:p>
        </w:tc>
        <w:tc>
          <w:tcPr>
            <w:tcW w:w="11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c>
          <w:tcPr>
            <w:tcW w:w="10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lang w:val="en-US" w:eastAsia="zh-CN"/>
              </w:rPr>
            </w:pPr>
            <w:r>
              <w:rPr>
                <w:rFonts w:hint="eastAsia" w:ascii="Times New Roman" w:hAnsi="Times New Roman" w:eastAsia="仿宋_GB2312" w:cs="Times New Roman"/>
                <w:i w:val="0"/>
                <w:iCs w:val="0"/>
                <w:color w:val="auto"/>
                <w:kern w:val="2"/>
                <w:sz w:val="24"/>
                <w:szCs w:val="24"/>
                <w:highlight w:val="none"/>
                <w:lang w:val="en-US" w:eastAsia="zh-CN"/>
              </w:rPr>
              <w:t>邮箱</w:t>
            </w:r>
          </w:p>
        </w:tc>
        <w:tc>
          <w:tcPr>
            <w:tcW w:w="106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12" w:hRule="atLeast"/>
          <w:jc w:val="center"/>
        </w:trPr>
        <w:tc>
          <w:tcPr>
            <w:tcW w:w="1214"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color w:val="000000"/>
                <w:kern w:val="0"/>
                <w:sz w:val="24"/>
                <w:szCs w:val="24"/>
                <w:highlight w:val="none"/>
                <w:lang w:val="en-US" w:eastAsia="zh-CN" w:bidi="ar"/>
              </w:rPr>
            </w:pPr>
            <w:r>
              <w:rPr>
                <w:rFonts w:hint="eastAsia" w:ascii="Times New Roman" w:hAnsi="Times New Roman" w:eastAsia="仿宋_GB2312" w:cs="Times New Roman"/>
                <w:i w:val="0"/>
                <w:iCs w:val="0"/>
                <w:color w:val="auto"/>
                <w:kern w:val="2"/>
                <w:sz w:val="24"/>
                <w:szCs w:val="24"/>
                <w:highlight w:val="none"/>
                <w:lang w:val="en-US" w:eastAsia="zh-CN" w:bidi="ar"/>
              </w:rPr>
              <w:t>单位简介</w:t>
            </w:r>
          </w:p>
        </w:tc>
        <w:tc>
          <w:tcPr>
            <w:tcW w:w="7308" w:type="dxa"/>
            <w:gridSpan w:val="7"/>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Times New Roman" w:hAnsi="Times New Roman" w:eastAsia="楷体" w:cs="Times New Roman"/>
                <w:i w:val="0"/>
                <w:iCs w:val="0"/>
                <w:color w:val="000000"/>
                <w:kern w:val="0"/>
                <w:sz w:val="24"/>
                <w:szCs w:val="24"/>
                <w:highlight w:val="none"/>
                <w:lang w:val="en-US" w:eastAsia="zh-CN"/>
              </w:rPr>
            </w:pPr>
            <w:r>
              <w:rPr>
                <w:rFonts w:hint="default" w:ascii="Times New Roman" w:hAnsi="Times New Roman" w:eastAsia="楷体" w:cs="Times New Roman"/>
                <w:i w:val="0"/>
                <w:iCs w:val="0"/>
                <w:color w:val="000000"/>
                <w:kern w:val="0"/>
                <w:sz w:val="24"/>
                <w:szCs w:val="24"/>
                <w:highlight w:val="none"/>
                <w:lang w:val="en-US" w:eastAsia="zh-CN"/>
              </w:rPr>
              <w:t>1.基本情况（不超过500字）</w:t>
            </w:r>
          </w:p>
          <w:p>
            <w:pPr>
              <w:pageBreakBefore w:val="0"/>
              <w:widowControl w:val="0"/>
              <w:kinsoku/>
              <w:overflowPunct/>
              <w:topLinePunct w:val="0"/>
              <w:bidi w:val="0"/>
              <w:spacing w:line="240" w:lineRule="auto"/>
              <w:ind w:firstLine="0" w:firstLineChars="0"/>
              <w:jc w:val="both"/>
              <w:rPr>
                <w:rFonts w:hint="default" w:ascii="Times New Roman" w:hAnsi="Times New Roman" w:eastAsia="楷体" w:cs="Times New Roman"/>
                <w:b w:val="0"/>
                <w:i/>
                <w:iCs/>
                <w:color w:val="000000"/>
                <w:kern w:val="0"/>
                <w:sz w:val="24"/>
                <w:szCs w:val="24"/>
                <w:highlight w:val="none"/>
                <w:lang w:val="en-US" w:eastAsia="zh-CN" w:bidi="ar-SA"/>
              </w:rPr>
            </w:pPr>
            <w:r>
              <w:rPr>
                <w:rFonts w:hint="default" w:ascii="Times New Roman" w:hAnsi="Times New Roman" w:eastAsia="楷体" w:cs="Times New Roman"/>
                <w:b w:val="0"/>
                <w:i/>
                <w:iCs/>
                <w:color w:val="000000"/>
                <w:kern w:val="0"/>
                <w:sz w:val="24"/>
                <w:szCs w:val="24"/>
                <w:highlight w:val="none"/>
                <w:lang w:val="en-US" w:eastAsia="zh-CN" w:bidi="ar-SA"/>
              </w:rPr>
              <w:t>（包括发展历程、主营业务、市场销售、分支机构等方面基本情况）</w:t>
            </w:r>
          </w:p>
          <w:p>
            <w:pPr>
              <w:pageBreakBefore w:val="0"/>
              <w:widowControl w:val="0"/>
              <w:kinsoku/>
              <w:overflowPunct/>
              <w:topLinePunct w:val="0"/>
              <w:bidi w:val="0"/>
              <w:spacing w:line="240" w:lineRule="auto"/>
              <w:jc w:val="both"/>
              <w:outlineLvl w:val="9"/>
              <w:rPr>
                <w:rFonts w:hint="default" w:ascii="Times New Roman" w:hAnsi="Times New Roman" w:eastAsia="楷体" w:cs="Times New Roman"/>
                <w:bCs/>
                <w:i w:val="0"/>
                <w:iCs w:val="0"/>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12" w:hRule="atLeast"/>
          <w:jc w:val="center"/>
        </w:trPr>
        <w:tc>
          <w:tcPr>
            <w:tcW w:w="1214" w:type="dxa"/>
            <w:vMerge w:val="continue"/>
            <w:tcBorders>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sz w:val="24"/>
                <w:szCs w:val="24"/>
                <w:highlight w:val="none"/>
              </w:rPr>
            </w:pPr>
          </w:p>
        </w:tc>
        <w:tc>
          <w:tcPr>
            <w:tcW w:w="7308" w:type="dxa"/>
            <w:gridSpan w:val="7"/>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lang w:val="en-US" w:eastAsia="zh-CN"/>
              </w:rPr>
            </w:pPr>
            <w:r>
              <w:rPr>
                <w:rFonts w:hint="default" w:ascii="Times New Roman" w:hAnsi="Times New Roman" w:eastAsia="楷体" w:cs="Times New Roman"/>
                <w:i w:val="0"/>
                <w:iCs w:val="0"/>
                <w:color w:val="000000"/>
                <w:kern w:val="0"/>
                <w:sz w:val="24"/>
                <w:szCs w:val="24"/>
                <w:highlight w:val="none"/>
                <w:lang w:val="en-US" w:eastAsia="zh-CN"/>
              </w:rPr>
              <w:t>2.核心能力（不超过500字）</w:t>
            </w:r>
          </w:p>
          <w:p>
            <w:pPr>
              <w:keepNext w:val="0"/>
              <w:keepLines w:val="0"/>
              <w:pageBreakBefore w:val="0"/>
              <w:widowControl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b w:val="0"/>
                <w:i/>
                <w:iCs/>
                <w:color w:val="000000"/>
                <w:kern w:val="0"/>
                <w:sz w:val="24"/>
                <w:szCs w:val="24"/>
                <w:highlight w:val="none"/>
                <w:lang w:val="en-US" w:eastAsia="zh-CN" w:bidi="ar-SA"/>
              </w:rPr>
            </w:pPr>
            <w:r>
              <w:rPr>
                <w:rFonts w:hint="default" w:ascii="Times New Roman" w:hAnsi="Times New Roman" w:eastAsia="楷体" w:cs="Times New Roman"/>
                <w:b w:val="0"/>
                <w:i/>
                <w:iCs/>
                <w:color w:val="000000"/>
                <w:kern w:val="0"/>
                <w:sz w:val="24"/>
                <w:szCs w:val="24"/>
                <w:highlight w:val="none"/>
                <w:lang w:val="en-US" w:eastAsia="zh-CN" w:bidi="ar-SA"/>
              </w:rPr>
              <w:t>（包括技术创新、行业深耕、应用实施等方面的核心竞争力）</w:t>
            </w:r>
          </w:p>
          <w:p>
            <w:pPr>
              <w:pageBreakBefore w:val="0"/>
              <w:widowControl w:val="0"/>
              <w:kinsoku/>
              <w:overflowPunct/>
              <w:topLinePunct w:val="0"/>
              <w:autoSpaceDN w:val="0"/>
              <w:bidi w:val="0"/>
              <w:adjustRightInd w:val="0"/>
              <w:snapToGrid w:val="0"/>
              <w:spacing w:line="240" w:lineRule="auto"/>
              <w:ind w:firstLine="0" w:firstLineChars="0"/>
              <w:jc w:val="left"/>
              <w:rPr>
                <w:rFonts w:hint="default" w:ascii="Times New Roman" w:hAnsi="Times New Roman" w:eastAsia="楷体" w:cs="Times New Roman"/>
                <w:b/>
                <w:i w:val="0"/>
                <w:iCs w:val="0"/>
                <w:kern w:val="0"/>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764" w:hRule="atLeast"/>
          <w:jc w:val="center"/>
        </w:trPr>
        <w:tc>
          <w:tcPr>
            <w:tcW w:w="1214"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snapToGrid/>
                <w:color w:val="auto"/>
                <w:kern w:val="2"/>
                <w:sz w:val="24"/>
                <w:szCs w:val="24"/>
                <w:highlight w:val="none"/>
                <w:lang w:bidi="ar"/>
              </w:rPr>
            </w:pPr>
            <w:r>
              <w:rPr>
                <w:rFonts w:hint="eastAsia" w:ascii="Times New Roman" w:hAnsi="Times New Roman" w:eastAsia="仿宋_GB2312" w:cs="Times New Roman"/>
                <w:i w:val="0"/>
                <w:iCs w:val="0"/>
                <w:snapToGrid/>
                <w:color w:val="auto"/>
                <w:kern w:val="2"/>
                <w:sz w:val="24"/>
                <w:szCs w:val="24"/>
                <w:highlight w:val="none"/>
                <w:lang w:val="en-US" w:eastAsia="zh-CN" w:bidi="ar"/>
              </w:rPr>
              <w:t>其他</w:t>
            </w:r>
            <w:r>
              <w:rPr>
                <w:rFonts w:hint="eastAsia" w:ascii="Times New Roman" w:hAnsi="Times New Roman" w:eastAsia="仿宋_GB2312" w:cs="Times New Roman"/>
                <w:i w:val="0"/>
                <w:iCs w:val="0"/>
                <w:snapToGrid/>
                <w:color w:val="auto"/>
                <w:kern w:val="2"/>
                <w:sz w:val="24"/>
                <w:szCs w:val="24"/>
                <w:highlight w:val="none"/>
                <w:lang w:bidi="ar"/>
              </w:rPr>
              <w:t>基础</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Times New Roman" w:hAnsi="Times New Roman" w:eastAsia="楷体" w:cs="Times New Roman"/>
                <w:i w:val="0"/>
                <w:iCs w:val="0"/>
                <w:color w:val="000000"/>
                <w:kern w:val="0"/>
                <w:sz w:val="24"/>
                <w:szCs w:val="24"/>
                <w:highlight w:val="none"/>
                <w:lang w:bidi="ar"/>
              </w:rPr>
            </w:pPr>
            <w:r>
              <w:rPr>
                <w:rFonts w:hint="eastAsia" w:ascii="Times New Roman" w:hAnsi="Times New Roman" w:eastAsia="仿宋_GB2312" w:cs="Times New Roman"/>
                <w:i w:val="0"/>
                <w:iCs w:val="0"/>
                <w:snapToGrid/>
                <w:color w:val="auto"/>
                <w:kern w:val="2"/>
                <w:sz w:val="24"/>
                <w:szCs w:val="24"/>
                <w:highlight w:val="none"/>
                <w:lang w:eastAsia="zh-CN" w:bidi="ar"/>
              </w:rPr>
              <w:t>信息</w:t>
            </w:r>
          </w:p>
        </w:tc>
        <w:tc>
          <w:tcPr>
            <w:tcW w:w="7308" w:type="dxa"/>
            <w:gridSpan w:val="7"/>
            <w:tcBorders>
              <w:top w:val="single" w:color="auto" w:sz="4" w:space="0"/>
              <w:left w:val="single" w:color="000000" w:sz="4" w:space="0"/>
              <w:bottom w:val="single" w:color="000000" w:sz="4" w:space="0"/>
              <w:right w:val="single" w:color="000000" w:sz="4" w:space="0"/>
            </w:tcBorders>
            <w:vAlign w:val="center"/>
          </w:tcPr>
          <w:p>
            <w:pPr>
              <w:pageBreakBefore w:val="0"/>
              <w:widowControl/>
              <w:numPr>
                <w:ilvl w:val="0"/>
                <w:numId w:val="0"/>
              </w:numPr>
              <w:kinsoku/>
              <w:overflowPunct/>
              <w:topLinePunct w:val="0"/>
              <w:autoSpaceDN/>
              <w:bidi w:val="0"/>
              <w:adjustRightInd/>
              <w:snapToGrid/>
              <w:spacing w:line="240" w:lineRule="auto"/>
              <w:jc w:val="left"/>
              <w:rPr>
                <w:rFonts w:hint="default" w:ascii="Times New Roman" w:hAnsi="Times New Roman" w:eastAsia="楷体" w:cs="Times New Roman"/>
                <w:i w:val="0"/>
                <w:iCs w:val="0"/>
                <w:snapToGrid/>
                <w:kern w:val="2"/>
                <w:sz w:val="24"/>
                <w:szCs w:val="24"/>
                <w:highlight w:val="none"/>
                <w:lang w:eastAsia="zh-Hans" w:bidi="ar"/>
              </w:rPr>
            </w:pPr>
            <w:r>
              <w:rPr>
                <w:rFonts w:hint="default" w:ascii="Times New Roman" w:hAnsi="Times New Roman" w:eastAsia="楷体" w:cs="Times New Roman"/>
                <w:i w:val="0"/>
                <w:iCs w:val="0"/>
                <w:snapToGrid/>
                <w:kern w:val="2"/>
                <w:sz w:val="24"/>
                <w:szCs w:val="24"/>
                <w:highlight w:val="none"/>
                <w:lang w:bidi="ar"/>
              </w:rPr>
              <w:t>全职员工</w:t>
            </w:r>
            <w:r>
              <w:rPr>
                <w:rFonts w:hint="default" w:ascii="Times New Roman" w:hAnsi="Times New Roman" w:eastAsia="楷体" w:cs="Times New Roman"/>
                <w:i w:val="0"/>
                <w:iCs w:val="0"/>
                <w:snapToGrid/>
                <w:kern w:val="2"/>
                <w:sz w:val="24"/>
                <w:szCs w:val="24"/>
                <w:highlight w:val="none"/>
                <w:lang w:eastAsia="zh-Hans" w:bidi="ar"/>
              </w:rPr>
              <w:t>数量</w:t>
            </w:r>
            <w:r>
              <w:rPr>
                <w:rFonts w:hint="default" w:ascii="Times New Roman" w:hAnsi="Times New Roman" w:eastAsia="楷体" w:cs="Times New Roman"/>
                <w:i w:val="0"/>
                <w:iCs w:val="0"/>
                <w:snapToGrid/>
                <w:kern w:val="2"/>
                <w:sz w:val="24"/>
                <w:szCs w:val="24"/>
                <w:highlight w:val="none"/>
                <w:u w:val="single"/>
                <w:lang w:eastAsia="zh-Hans" w:bidi="ar"/>
              </w:rPr>
              <w:t xml:space="preserve">         </w:t>
            </w:r>
            <w:r>
              <w:rPr>
                <w:rFonts w:hint="default" w:ascii="Times New Roman" w:hAnsi="Times New Roman" w:eastAsia="楷体" w:cs="Times New Roman"/>
                <w:i w:val="0"/>
                <w:iCs w:val="0"/>
                <w:snapToGrid/>
                <w:kern w:val="2"/>
                <w:sz w:val="24"/>
                <w:szCs w:val="24"/>
                <w:highlight w:val="none"/>
                <w:lang w:eastAsia="zh-Hans" w:bidi="ar"/>
              </w:rPr>
              <w:t>人</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楷体" w:cs="Times New Roman"/>
                <w:i w:val="0"/>
                <w:iCs w:val="0"/>
                <w:color w:val="auto"/>
                <w:kern w:val="2"/>
                <w:sz w:val="24"/>
                <w:szCs w:val="24"/>
                <w:highlight w:val="none"/>
                <w:lang w:bidi="ar"/>
              </w:rPr>
            </w:pPr>
            <w:r>
              <w:rPr>
                <w:rFonts w:hint="default" w:ascii="Times New Roman" w:hAnsi="Times New Roman" w:eastAsia="楷体" w:cs="Times New Roman"/>
                <w:i w:val="0"/>
                <w:iCs w:val="0"/>
                <w:snapToGrid/>
                <w:kern w:val="2"/>
                <w:sz w:val="24"/>
                <w:szCs w:val="24"/>
                <w:highlight w:val="none"/>
                <w:lang w:bidi="ar"/>
              </w:rPr>
              <w:t>其中：</w:t>
            </w:r>
            <w:r>
              <w:rPr>
                <w:rFonts w:hint="default" w:ascii="Times New Roman" w:hAnsi="Times New Roman" w:eastAsia="楷体" w:cs="Times New Roman"/>
                <w:i w:val="0"/>
                <w:iCs w:val="0"/>
                <w:snapToGrid/>
                <w:kern w:val="2"/>
                <w:sz w:val="24"/>
                <w:szCs w:val="24"/>
                <w:highlight w:val="none"/>
                <w:lang w:eastAsia="zh-Hans" w:bidi="ar"/>
              </w:rPr>
              <w:t>研发人员数量</w:t>
            </w:r>
            <w:r>
              <w:rPr>
                <w:rFonts w:hint="default" w:ascii="Times New Roman" w:hAnsi="Times New Roman" w:eastAsia="楷体" w:cs="Times New Roman"/>
                <w:i w:val="0"/>
                <w:iCs w:val="0"/>
                <w:snapToGrid/>
                <w:kern w:val="2"/>
                <w:sz w:val="24"/>
                <w:szCs w:val="24"/>
                <w:highlight w:val="none"/>
                <w:u w:val="single"/>
                <w:lang w:eastAsia="zh-Hans" w:bidi="ar"/>
              </w:rPr>
              <w:t xml:space="preserve">         </w:t>
            </w:r>
            <w:r>
              <w:rPr>
                <w:rFonts w:hint="default" w:ascii="Times New Roman" w:hAnsi="Times New Roman" w:eastAsia="楷体" w:cs="Times New Roman"/>
                <w:i w:val="0"/>
                <w:iCs w:val="0"/>
                <w:snapToGrid/>
                <w:kern w:val="2"/>
                <w:sz w:val="24"/>
                <w:szCs w:val="24"/>
                <w:highlight w:val="none"/>
                <w:lang w:eastAsia="zh-Hans" w:bidi="ar"/>
              </w:rPr>
              <w:t>人</w:t>
            </w:r>
            <w:r>
              <w:rPr>
                <w:rFonts w:hint="default" w:ascii="Times New Roman" w:hAnsi="Times New Roman" w:eastAsia="楷体" w:cs="Times New Roman"/>
                <w:i w:val="0"/>
                <w:iCs w:val="0"/>
                <w:snapToGrid/>
                <w:kern w:val="2"/>
                <w:sz w:val="24"/>
                <w:szCs w:val="24"/>
                <w:highlight w:val="none"/>
                <w:lang w:bidi="ar"/>
              </w:rPr>
              <w:t>，</w:t>
            </w:r>
            <w:r>
              <w:rPr>
                <w:rFonts w:hint="default" w:ascii="Times New Roman" w:hAnsi="Times New Roman" w:eastAsia="楷体" w:cs="Times New Roman"/>
                <w:i w:val="0"/>
                <w:iCs w:val="0"/>
                <w:snapToGrid/>
                <w:kern w:val="2"/>
                <w:sz w:val="24"/>
                <w:szCs w:val="24"/>
                <w:highlight w:val="none"/>
                <w:lang w:eastAsia="zh-Hans" w:bidi="ar"/>
              </w:rPr>
              <w:t>数字化技术人员数量</w:t>
            </w:r>
            <w:r>
              <w:rPr>
                <w:rFonts w:hint="default" w:ascii="Times New Roman" w:hAnsi="Times New Roman" w:eastAsia="楷体" w:cs="Times New Roman"/>
                <w:i w:val="0"/>
                <w:iCs w:val="0"/>
                <w:snapToGrid/>
                <w:sz w:val="24"/>
                <w:szCs w:val="24"/>
                <w:highlight w:val="none"/>
                <w:u w:val="single"/>
                <w:lang w:bidi="ar"/>
              </w:rPr>
              <w:t xml:space="preserve">        </w:t>
            </w:r>
            <w:r>
              <w:rPr>
                <w:rFonts w:hint="default" w:ascii="Times New Roman" w:hAnsi="Times New Roman" w:eastAsia="楷体" w:cs="Times New Roman"/>
                <w:i w:val="0"/>
                <w:iCs w:val="0"/>
                <w:snapToGrid/>
                <w:kern w:val="2"/>
                <w:sz w:val="24"/>
                <w:szCs w:val="24"/>
                <w:highlight w:val="none"/>
                <w:lang w:eastAsia="zh-Hans" w:bidi="ar"/>
              </w:rPr>
              <w:t>人</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27" w:hRule="atLeast"/>
          <w:jc w:val="center"/>
        </w:trPr>
        <w:tc>
          <w:tcPr>
            <w:tcW w:w="1214" w:type="dxa"/>
            <w:vMerge w:val="continue"/>
            <w:tcBorders>
              <w:left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lang w:bidi="ar"/>
              </w:rPr>
            </w:pPr>
          </w:p>
        </w:tc>
        <w:tc>
          <w:tcPr>
            <w:tcW w:w="7308" w:type="dxa"/>
            <w:gridSpan w:val="7"/>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楷体" w:cs="Times New Roman"/>
                <w:i w:val="0"/>
                <w:iCs w:val="0"/>
                <w:color w:val="auto"/>
                <w:kern w:val="2"/>
                <w:sz w:val="24"/>
                <w:szCs w:val="24"/>
                <w:highlight w:val="none"/>
                <w:lang w:bidi="ar"/>
              </w:rPr>
            </w:pPr>
            <w:r>
              <w:rPr>
                <w:rFonts w:hint="default" w:ascii="Times New Roman" w:hAnsi="Times New Roman" w:eastAsia="楷体" w:cs="Times New Roman"/>
                <w:i w:val="0"/>
                <w:iCs w:val="0"/>
                <w:snapToGrid/>
                <w:kern w:val="2"/>
                <w:sz w:val="24"/>
                <w:szCs w:val="24"/>
                <w:highlight w:val="none"/>
                <w:lang w:eastAsia="zh-Hans" w:bidi="ar"/>
              </w:rPr>
              <w:t>近五年服务企业数字化转型数量</w:t>
            </w:r>
            <w:r>
              <w:rPr>
                <w:rFonts w:hint="default" w:ascii="Times New Roman" w:hAnsi="Times New Roman" w:eastAsia="楷体" w:cs="Times New Roman"/>
                <w:i w:val="0"/>
                <w:iCs w:val="0"/>
                <w:snapToGrid/>
                <w:sz w:val="24"/>
                <w:szCs w:val="24"/>
                <w:highlight w:val="none"/>
                <w:u w:val="single"/>
                <w:lang w:bidi="ar"/>
              </w:rPr>
              <w:t xml:space="preserve">         </w:t>
            </w:r>
            <w:r>
              <w:rPr>
                <w:rFonts w:hint="default" w:ascii="Times New Roman" w:hAnsi="Times New Roman" w:eastAsia="楷体" w:cs="Times New Roman"/>
                <w:i w:val="0"/>
                <w:iCs w:val="0"/>
                <w:snapToGrid/>
                <w:kern w:val="2"/>
                <w:sz w:val="24"/>
                <w:szCs w:val="24"/>
                <w:highlight w:val="none"/>
                <w:lang w:eastAsia="zh-Hans" w:bidi="ar"/>
              </w:rPr>
              <w:t>家</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24" w:hRule="atLeast"/>
          <w:jc w:val="center"/>
        </w:trPr>
        <w:tc>
          <w:tcPr>
            <w:tcW w:w="1214" w:type="dxa"/>
            <w:vMerge w:val="continue"/>
            <w:tcBorders>
              <w:left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val="0"/>
                <w:iCs w:val="0"/>
                <w:color w:val="000000"/>
                <w:kern w:val="0"/>
                <w:sz w:val="24"/>
                <w:szCs w:val="24"/>
                <w:highlight w:val="none"/>
                <w:lang w:bidi="ar"/>
              </w:rPr>
            </w:pPr>
          </w:p>
        </w:tc>
        <w:tc>
          <w:tcPr>
            <w:tcW w:w="7308" w:type="dxa"/>
            <w:gridSpan w:val="7"/>
            <w:tcBorders>
              <w:top w:val="single" w:color="auto" w:sz="4" w:space="0"/>
              <w:left w:val="single" w:color="000000" w:sz="4" w:space="0"/>
              <w:bottom w:val="single" w:color="auto" w:sz="4" w:space="0"/>
              <w:right w:val="single" w:color="000000" w:sz="4" w:space="0"/>
            </w:tcBorders>
            <w:vAlign w:val="center"/>
          </w:tcPr>
          <w:p>
            <w:pPr>
              <w:pageBreakBefore w:val="0"/>
              <w:widowControl/>
              <w:numPr>
                <w:ilvl w:val="0"/>
                <w:numId w:val="0"/>
              </w:numPr>
              <w:kinsoku/>
              <w:overflowPunct/>
              <w:topLinePunct w:val="0"/>
              <w:autoSpaceDN/>
              <w:bidi w:val="0"/>
              <w:adjustRightInd/>
              <w:snapToGrid/>
              <w:spacing w:line="240" w:lineRule="auto"/>
              <w:jc w:val="left"/>
              <w:rPr>
                <w:rFonts w:hint="default" w:ascii="Times New Roman" w:hAnsi="Times New Roman" w:eastAsia="楷体" w:cs="Times New Roman"/>
                <w:i w:val="0"/>
                <w:iCs w:val="0"/>
                <w:snapToGrid/>
                <w:kern w:val="2"/>
                <w:sz w:val="24"/>
                <w:szCs w:val="24"/>
                <w:highlight w:val="none"/>
                <w:lang w:bidi="ar"/>
              </w:rPr>
            </w:pPr>
            <w:r>
              <w:rPr>
                <w:rFonts w:hint="default" w:ascii="Times New Roman" w:hAnsi="Times New Roman" w:eastAsia="楷体" w:cs="Times New Roman"/>
                <w:i w:val="0"/>
                <w:iCs w:val="0"/>
                <w:snapToGrid/>
                <w:kern w:val="2"/>
                <w:sz w:val="24"/>
                <w:szCs w:val="24"/>
                <w:highlight w:val="none"/>
                <w:lang w:bidi="ar"/>
              </w:rPr>
              <w:t>I类知识产权总数</w:t>
            </w:r>
            <w:r>
              <w:rPr>
                <w:rFonts w:hint="default" w:ascii="Times New Roman" w:hAnsi="Times New Roman" w:eastAsia="楷体" w:cs="Times New Roman"/>
                <w:i w:val="0"/>
                <w:iCs w:val="0"/>
                <w:snapToGrid/>
                <w:kern w:val="2"/>
                <w:sz w:val="24"/>
                <w:szCs w:val="24"/>
                <w:highlight w:val="none"/>
                <w:u w:val="single"/>
                <w:lang w:bidi="ar"/>
              </w:rPr>
              <w:t xml:space="preserve">      </w:t>
            </w:r>
            <w:r>
              <w:rPr>
                <w:rFonts w:hint="default" w:ascii="Times New Roman" w:hAnsi="Times New Roman" w:eastAsia="楷体" w:cs="Times New Roman"/>
                <w:i w:val="0"/>
                <w:iCs w:val="0"/>
                <w:snapToGrid/>
                <w:kern w:val="2"/>
                <w:sz w:val="24"/>
                <w:szCs w:val="24"/>
                <w:highlight w:val="none"/>
                <w:lang w:bidi="ar"/>
              </w:rPr>
              <w:t>项；其中：发明专利</w:t>
            </w:r>
            <w:r>
              <w:rPr>
                <w:rFonts w:hint="default" w:ascii="Times New Roman" w:hAnsi="Times New Roman" w:eastAsia="楷体" w:cs="Times New Roman"/>
                <w:i w:val="0"/>
                <w:iCs w:val="0"/>
                <w:snapToGrid/>
                <w:kern w:val="2"/>
                <w:sz w:val="24"/>
                <w:szCs w:val="24"/>
                <w:highlight w:val="none"/>
                <w:u w:val="single"/>
                <w:lang w:bidi="ar"/>
              </w:rPr>
              <w:t xml:space="preserve">       </w:t>
            </w:r>
            <w:r>
              <w:rPr>
                <w:rFonts w:hint="default" w:ascii="Times New Roman" w:hAnsi="Times New Roman" w:eastAsia="楷体" w:cs="Times New Roman"/>
                <w:i w:val="0"/>
                <w:iCs w:val="0"/>
                <w:snapToGrid/>
                <w:kern w:val="2"/>
                <w:sz w:val="24"/>
                <w:szCs w:val="24"/>
                <w:highlight w:val="none"/>
                <w:lang w:eastAsia="zh-Hans" w:bidi="ar"/>
              </w:rPr>
              <w:t>个</w:t>
            </w:r>
            <w:r>
              <w:rPr>
                <w:rFonts w:hint="default" w:ascii="Times New Roman" w:hAnsi="Times New Roman" w:eastAsia="楷体" w:cs="Times New Roman"/>
                <w:i w:val="0"/>
                <w:iCs w:val="0"/>
                <w:snapToGrid/>
                <w:color w:val="auto"/>
                <w:kern w:val="2"/>
                <w:sz w:val="24"/>
                <w:szCs w:val="24"/>
                <w:highlight w:val="none"/>
                <w:lang w:eastAsia="zh-CN" w:bidi="ar"/>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楷体" w:cs="Times New Roman"/>
                <w:i w:val="0"/>
                <w:iCs w:val="0"/>
                <w:snapToGrid/>
                <w:color w:val="auto"/>
                <w:kern w:val="2"/>
                <w:sz w:val="24"/>
                <w:szCs w:val="24"/>
                <w:highlight w:val="none"/>
                <w:lang w:eastAsia="zh-CN" w:bidi="ar"/>
              </w:rPr>
            </w:pPr>
            <w:r>
              <w:rPr>
                <w:rFonts w:hint="default" w:ascii="Times New Roman" w:hAnsi="Times New Roman" w:eastAsia="楷体" w:cs="Times New Roman"/>
                <w:i w:val="0"/>
                <w:iCs w:val="0"/>
                <w:snapToGrid/>
                <w:kern w:val="2"/>
                <w:sz w:val="24"/>
                <w:szCs w:val="24"/>
                <w:highlight w:val="none"/>
                <w:lang w:eastAsia="zh-CN" w:bidi="ar"/>
              </w:rPr>
              <w:t>II类</w:t>
            </w:r>
            <w:r>
              <w:rPr>
                <w:rFonts w:hint="default" w:ascii="Times New Roman" w:hAnsi="Times New Roman" w:eastAsia="楷体" w:cs="Times New Roman"/>
                <w:i w:val="0"/>
                <w:iCs w:val="0"/>
                <w:snapToGrid/>
                <w:kern w:val="2"/>
                <w:sz w:val="24"/>
                <w:szCs w:val="24"/>
                <w:highlight w:val="none"/>
                <w:lang w:bidi="ar"/>
              </w:rPr>
              <w:t>知识产权总数</w:t>
            </w:r>
            <w:r>
              <w:rPr>
                <w:rFonts w:hint="default" w:ascii="Times New Roman" w:hAnsi="Times New Roman" w:eastAsia="楷体" w:cs="Times New Roman"/>
                <w:i w:val="0"/>
                <w:iCs w:val="0"/>
                <w:snapToGrid/>
                <w:kern w:val="2"/>
                <w:sz w:val="24"/>
                <w:szCs w:val="24"/>
                <w:highlight w:val="none"/>
                <w:u w:val="single"/>
                <w:lang w:bidi="ar"/>
              </w:rPr>
              <w:t xml:space="preserve">      </w:t>
            </w:r>
            <w:r>
              <w:rPr>
                <w:rFonts w:hint="default" w:ascii="Times New Roman" w:hAnsi="Times New Roman" w:eastAsia="楷体" w:cs="Times New Roman"/>
                <w:i w:val="0"/>
                <w:iCs w:val="0"/>
                <w:snapToGrid/>
                <w:kern w:val="2"/>
                <w:sz w:val="24"/>
                <w:szCs w:val="24"/>
                <w:highlight w:val="none"/>
                <w:lang w:bidi="ar"/>
              </w:rPr>
              <w:t>项；其中：软件著作权</w:t>
            </w:r>
            <w:r>
              <w:rPr>
                <w:rFonts w:hint="default" w:ascii="Times New Roman" w:hAnsi="Times New Roman" w:eastAsia="楷体" w:cs="Times New Roman"/>
                <w:i w:val="0"/>
                <w:iCs w:val="0"/>
                <w:snapToGrid/>
                <w:kern w:val="2"/>
                <w:sz w:val="24"/>
                <w:szCs w:val="24"/>
                <w:highlight w:val="none"/>
                <w:u w:val="single"/>
                <w:lang w:bidi="ar"/>
              </w:rPr>
              <w:t xml:space="preserve">          </w:t>
            </w:r>
            <w:r>
              <w:rPr>
                <w:rFonts w:hint="default" w:ascii="Times New Roman" w:hAnsi="Times New Roman" w:eastAsia="楷体" w:cs="Times New Roman"/>
                <w:i w:val="0"/>
                <w:iCs w:val="0"/>
                <w:snapToGrid/>
                <w:kern w:val="2"/>
                <w:sz w:val="24"/>
                <w:szCs w:val="24"/>
                <w:highlight w:val="none"/>
                <w:lang w:eastAsia="zh-Hans" w:bidi="ar"/>
              </w:rPr>
              <w:t>个</w:t>
            </w:r>
            <w:r>
              <w:rPr>
                <w:rFonts w:hint="default" w:ascii="Times New Roman" w:hAnsi="Times New Roman" w:eastAsia="楷体" w:cs="Times New Roman"/>
                <w:i w:val="0"/>
                <w:iCs w:val="0"/>
                <w:snapToGrid/>
                <w:color w:val="auto"/>
                <w:kern w:val="2"/>
                <w:sz w:val="24"/>
                <w:szCs w:val="24"/>
                <w:highlight w:val="none"/>
                <w:lang w:eastAsia="zh-CN" w:bidi="ar"/>
              </w:rPr>
              <w:t>。</w:t>
            </w:r>
          </w:p>
          <w:p>
            <w:pPr>
              <w:pageBreakBefore w:val="0"/>
              <w:widowControl/>
              <w:numPr>
                <w:ilvl w:val="0"/>
                <w:numId w:val="0"/>
              </w:numPr>
              <w:kinsoku/>
              <w:overflowPunct/>
              <w:topLinePunct w:val="0"/>
              <w:bidi w:val="0"/>
              <w:spacing w:line="240" w:lineRule="auto"/>
              <w:jc w:val="left"/>
              <w:rPr>
                <w:rFonts w:hint="default" w:ascii="Times New Roman" w:hAnsi="Times New Roman" w:eastAsia="楷体" w:cs="Times New Roman"/>
                <w:i w:val="0"/>
                <w:iCs w:val="0"/>
                <w:snapToGrid/>
                <w:color w:val="000000"/>
                <w:kern w:val="2"/>
                <w:sz w:val="24"/>
                <w:szCs w:val="24"/>
                <w:highlight w:val="none"/>
                <w:lang w:val="en-US" w:eastAsia="zh-CN" w:bidi="ar"/>
              </w:rPr>
            </w:pPr>
            <w:r>
              <w:rPr>
                <w:rFonts w:hint="default" w:ascii="Times New Roman" w:hAnsi="Times New Roman" w:eastAsia="楷体" w:cs="Times New Roman"/>
                <w:i w:val="0"/>
                <w:iCs w:val="0"/>
                <w:snapToGrid/>
                <w:color w:val="000000"/>
                <w:kern w:val="2"/>
                <w:sz w:val="24"/>
                <w:szCs w:val="24"/>
                <w:highlight w:val="none"/>
                <w:lang w:val="en-US" w:eastAsia="zh-CN" w:bidi="ar"/>
              </w:rPr>
              <w:t>其</w:t>
            </w:r>
            <w:r>
              <w:rPr>
                <w:rFonts w:hint="eastAsia" w:ascii="Times New Roman" w:hAnsi="Times New Roman" w:eastAsia="楷体" w:cs="Times New Roman"/>
                <w:i w:val="0"/>
                <w:iCs w:val="0"/>
                <w:snapToGrid/>
                <w:color w:val="000000"/>
                <w:kern w:val="2"/>
                <w:sz w:val="24"/>
                <w:szCs w:val="24"/>
                <w:highlight w:val="none"/>
                <w:lang w:val="en-US" w:eastAsia="zh-CN" w:bidi="ar"/>
              </w:rPr>
              <w:t>他</w:t>
            </w:r>
            <w:r>
              <w:rPr>
                <w:rFonts w:hint="default" w:ascii="Times New Roman" w:hAnsi="Times New Roman" w:eastAsia="楷体" w:cs="Times New Roman"/>
                <w:i w:val="0"/>
                <w:iCs w:val="0"/>
                <w:snapToGrid/>
                <w:color w:val="000000"/>
                <w:kern w:val="2"/>
                <w:sz w:val="24"/>
                <w:szCs w:val="24"/>
                <w:highlight w:val="none"/>
                <w:lang w:val="en-US" w:eastAsia="zh-CN" w:bidi="ar"/>
              </w:rPr>
              <w:t xml:space="preserve">荣誉：  </w:t>
            </w:r>
          </w:p>
          <w:p>
            <w:pPr>
              <w:pageBreakBefore w:val="0"/>
              <w:widowControl/>
              <w:numPr>
                <w:ilvl w:val="0"/>
                <w:numId w:val="0"/>
              </w:numPr>
              <w:kinsoku/>
              <w:overflowPunct/>
              <w:topLinePunct w:val="0"/>
              <w:bidi w:val="0"/>
              <w:spacing w:line="240" w:lineRule="auto"/>
              <w:jc w:val="left"/>
              <w:rPr>
                <w:rFonts w:hint="default" w:ascii="Times New Roman" w:hAnsi="Times New Roman" w:eastAsia="楷体" w:cs="Times New Roman"/>
                <w:i w:val="0"/>
                <w:iCs w:val="0"/>
                <w:color w:val="000000"/>
                <w:kern w:val="2"/>
                <w:sz w:val="24"/>
                <w:szCs w:val="24"/>
                <w:highlight w:val="none"/>
                <w:lang w:bidi="ar"/>
              </w:rPr>
            </w:pPr>
            <w:r>
              <w:rPr>
                <w:rFonts w:hint="default" w:ascii="Times New Roman" w:hAnsi="Times New Roman" w:eastAsia="楷体" w:cs="Times New Roman"/>
                <w:i w:val="0"/>
                <w:iCs w:val="0"/>
                <w:snapToGrid/>
                <w:color w:val="000000"/>
                <w:kern w:val="2"/>
                <w:sz w:val="24"/>
                <w:szCs w:val="24"/>
                <w:highlight w:val="none"/>
                <w:lang w:val="en-US" w:eastAsia="zh-CN" w:bidi="ar"/>
              </w:rPr>
              <w:t xml:space="preserve">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214" w:type="dxa"/>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snapToGrid/>
                <w:color w:val="auto"/>
                <w:kern w:val="2"/>
                <w:sz w:val="24"/>
                <w:szCs w:val="24"/>
                <w:highlight w:val="none"/>
                <w:lang w:val="en-US" w:eastAsia="zh-CN" w:bidi="ar"/>
              </w:rPr>
            </w:pPr>
            <w:r>
              <w:rPr>
                <w:rFonts w:hint="eastAsia" w:ascii="Times New Roman" w:hAnsi="Times New Roman" w:eastAsia="仿宋_GB2312" w:cs="Times New Roman"/>
                <w:i w:val="0"/>
                <w:iCs w:val="0"/>
                <w:color w:val="auto"/>
                <w:kern w:val="2"/>
                <w:sz w:val="24"/>
                <w:szCs w:val="24"/>
                <w:highlight w:val="none"/>
                <w:lang w:bidi="ar"/>
              </w:rPr>
              <w:t>真</w:t>
            </w:r>
            <w:r>
              <w:rPr>
                <w:rFonts w:hint="eastAsia" w:ascii="Times New Roman" w:hAnsi="Times New Roman" w:eastAsia="仿宋_GB2312" w:cs="Times New Roman"/>
                <w:i w:val="0"/>
                <w:iCs w:val="0"/>
                <w:snapToGrid/>
                <w:color w:val="auto"/>
                <w:kern w:val="2"/>
                <w:sz w:val="24"/>
                <w:szCs w:val="24"/>
                <w:highlight w:val="none"/>
                <w:lang w:val="en-US" w:eastAsia="zh-CN" w:bidi="ar"/>
              </w:rPr>
              <w:t>实性</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Times New Roman" w:hAnsi="Times New Roman" w:eastAsia="楷体" w:cs="Times New Roman"/>
                <w:i w:val="0"/>
                <w:iCs w:val="0"/>
                <w:color w:val="000000"/>
                <w:kern w:val="0"/>
                <w:sz w:val="24"/>
                <w:szCs w:val="24"/>
                <w:highlight w:val="none"/>
                <w:lang w:bidi="ar"/>
              </w:rPr>
            </w:pPr>
            <w:r>
              <w:rPr>
                <w:rFonts w:hint="eastAsia" w:ascii="Times New Roman" w:hAnsi="Times New Roman" w:eastAsia="仿宋_GB2312" w:cs="Times New Roman"/>
                <w:i w:val="0"/>
                <w:iCs w:val="0"/>
                <w:snapToGrid/>
                <w:color w:val="auto"/>
                <w:kern w:val="2"/>
                <w:sz w:val="24"/>
                <w:szCs w:val="24"/>
                <w:highlight w:val="none"/>
                <w:lang w:val="en-US" w:eastAsia="zh-CN" w:bidi="ar"/>
              </w:rPr>
              <w:t>承诺</w:t>
            </w:r>
          </w:p>
        </w:tc>
        <w:tc>
          <w:tcPr>
            <w:tcW w:w="7308" w:type="dxa"/>
            <w:gridSpan w:val="7"/>
            <w:tcBorders>
              <w:top w:val="single" w:color="auto" w:sz="4" w:space="0"/>
              <w:left w:val="single" w:color="000000" w:sz="4" w:space="0"/>
              <w:bottom w:val="single" w:color="auto" w:sz="4" w:space="0"/>
              <w:right w:val="single" w:color="000000" w:sz="4" w:space="0"/>
            </w:tcBorders>
            <w:vAlign w:val="center"/>
          </w:tcPr>
          <w:p>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t>我单位遵守国家法律、法规、规章和政策规定，依法开展生产经营活动。申报日前在中国信用平台中查询无</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失信被执行人</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和</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税收违法黑名单</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 xml:space="preserve">等严重违法失信信息，在生产、质量、安全以及环保方面未发生重大事故，提交的申报材料和所附资料均合法、真实、有效、无涉密信息，并对所提供资料的真实性负责。 </w:t>
            </w:r>
          </w:p>
          <w:p>
            <w:pPr>
              <w:pageBreakBefore w:val="0"/>
              <w:kinsoku/>
              <w:overflowPunct/>
              <w:topLinePunct w:val="0"/>
              <w:bidi w:val="0"/>
              <w:snapToGrid w:val="0"/>
              <w:spacing w:line="240" w:lineRule="auto"/>
              <w:ind w:firstLine="480" w:firstLineChars="200"/>
              <w:jc w:val="left"/>
              <w:rPr>
                <w:rFonts w:hint="default" w:ascii="Times New Roman" w:hAnsi="Times New Roman" w:eastAsia="楷体" w:cs="Times New Roman"/>
                <w:i w:val="0"/>
                <w:iCs w:val="0"/>
                <w:sz w:val="24"/>
                <w:szCs w:val="24"/>
                <w:highlight w:val="none"/>
              </w:rPr>
            </w:pPr>
          </w:p>
          <w:p>
            <w:pPr>
              <w:pageBreakBefore w:val="0"/>
              <w:kinsoku/>
              <w:overflowPunct/>
              <w:topLinePunct w:val="0"/>
              <w:bidi w:val="0"/>
              <w:snapToGrid w:val="0"/>
              <w:spacing w:line="240" w:lineRule="auto"/>
              <w:ind w:firstLine="2640" w:firstLineChars="1100"/>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t>法定代表人</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签章或签字</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w:t>
            </w:r>
          </w:p>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t>申报单位</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公章</w:t>
            </w:r>
            <w:r>
              <w:rPr>
                <w:rFonts w:hint="eastAsia"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w:t>
            </w:r>
          </w:p>
          <w:p>
            <w:pPr>
              <w:pageBreakBefore w:val="0"/>
              <w:widowControl/>
              <w:numPr>
                <w:ilvl w:val="0"/>
                <w:numId w:val="0"/>
              </w:numPr>
              <w:kinsoku/>
              <w:overflowPunct/>
              <w:topLinePunct w:val="0"/>
              <w:bidi w:val="0"/>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t xml:space="preserve"> </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t>年   月   日</w:t>
            </w:r>
          </w:p>
          <w:p>
            <w:pPr>
              <w:pageBreakBefore w:val="0"/>
              <w:widowControl w:val="0"/>
              <w:kinsoku/>
              <w:overflowPunct/>
              <w:topLinePunct w:val="0"/>
              <w:bidi w:val="0"/>
              <w:spacing w:line="240" w:lineRule="auto"/>
              <w:ind w:firstLine="481" w:firstLineChars="200"/>
              <w:jc w:val="both"/>
              <w:rPr>
                <w:rFonts w:hint="default" w:ascii="Times New Roman" w:hAnsi="Times New Roman" w:eastAsia="楷体" w:cs="Times New Roman"/>
                <w:b/>
                <w:i w:val="0"/>
                <w:iCs w:val="0"/>
                <w:kern w:val="0"/>
                <w:sz w:val="24"/>
                <w:szCs w:val="24"/>
                <w:highlight w:val="none"/>
                <w:lang w:val="en-US" w:eastAsia="zh-CN" w:bidi="ar-SA"/>
              </w:rPr>
            </w:pPr>
          </w:p>
          <w:p>
            <w:pPr>
              <w:pageBreakBefore w:val="0"/>
              <w:widowControl w:val="0"/>
              <w:kinsoku/>
              <w:overflowPunct/>
              <w:topLinePunct w:val="0"/>
              <w:bidi w:val="0"/>
              <w:spacing w:line="240" w:lineRule="auto"/>
              <w:jc w:val="center"/>
              <w:outlineLvl w:val="0"/>
              <w:rPr>
                <w:rFonts w:hint="default" w:ascii="Times New Roman" w:hAnsi="Times New Roman" w:eastAsia="楷体" w:cs="Times New Roman"/>
                <w:bCs/>
                <w:i w:val="0"/>
                <w:iCs w:val="0"/>
                <w:kern w:val="2"/>
                <w:sz w:val="24"/>
                <w:szCs w:val="24"/>
                <w:highlight w:val="none"/>
                <w:lang w:val="en-US" w:eastAsia="zh-CN" w:bidi="ar-SA"/>
              </w:rPr>
            </w:pPr>
          </w:p>
        </w:tc>
      </w:tr>
    </w:tbl>
    <w:p>
      <w:pPr>
        <w:pageBreakBefore w:val="0"/>
        <w:kinsoku/>
        <w:overflowPunct/>
        <w:topLinePunct w:val="0"/>
        <w:bidi w:val="0"/>
        <w:spacing w:line="240" w:lineRule="auto"/>
        <w:rPr>
          <w:rFonts w:hint="default" w:ascii="Times New Roman" w:hAnsi="Times New Roman" w:cs="Times New Roman"/>
          <w:highlight w:val="none"/>
        </w:rPr>
      </w:pPr>
      <w:r>
        <w:rPr>
          <w:rFonts w:hint="default" w:ascii="Times New Roman" w:hAnsi="Times New Roman" w:cs="Times New Roman"/>
          <w:highlight w:val="none"/>
        </w:rPr>
        <w:br w:type="page"/>
      </w:r>
    </w:p>
    <w:p>
      <w:pPr>
        <w:widowControl w:val="0"/>
        <w:bidi w:val="0"/>
        <w:adjustRightInd w:val="0"/>
        <w:spacing w:line="600" w:lineRule="exact"/>
        <w:ind w:firstLine="640" w:firstLineChars="200"/>
        <w:jc w:val="left"/>
        <w:outlineLvl w:val="0"/>
        <w:rPr>
          <w:rFonts w:hint="default" w:ascii="Times New Roman" w:hAnsi="Times New Roman" w:eastAsia="黑体" w:cs="Times New Roman"/>
          <w:kern w:val="44"/>
          <w:sz w:val="32"/>
          <w:szCs w:val="48"/>
          <w:highlight w:val="none"/>
          <w:lang w:val="en-US" w:eastAsia="zh-CN" w:bidi="ar-SA"/>
        </w:rPr>
      </w:pPr>
      <w:r>
        <w:rPr>
          <w:rFonts w:hint="default" w:ascii="Times New Roman" w:hAnsi="Times New Roman" w:eastAsia="黑体" w:cs="Times New Roman"/>
          <w:kern w:val="44"/>
          <w:sz w:val="32"/>
          <w:szCs w:val="48"/>
          <w:highlight w:val="none"/>
          <w:lang w:val="en-US" w:eastAsia="zh-CN" w:bidi="ar-SA"/>
        </w:rPr>
        <w:t>二、通用数字化工具产品及典型案例情况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1"/>
        <w:gridCol w:w="2138"/>
        <w:gridCol w:w="4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jc w:val="center"/>
        </w:trPr>
        <w:tc>
          <w:tcPr>
            <w:tcW w:w="8522" w:type="dxa"/>
            <w:gridSpan w:val="3"/>
            <w:shd w:val="clear" w:color="auto" w:fill="D7D7D7"/>
            <w:vAlign w:val="center"/>
          </w:tcPr>
          <w:p>
            <w:pPr>
              <w:pageBreakBefore w:val="0"/>
              <w:widowControl/>
              <w:numPr>
                <w:ilvl w:val="0"/>
                <w:numId w:val="0"/>
              </w:numPr>
              <w:kinsoku/>
              <w:overflowPunct/>
              <w:topLinePunct w:val="0"/>
              <w:bidi w:val="0"/>
              <w:spacing w:line="240" w:lineRule="auto"/>
              <w:jc w:val="both"/>
              <w:rPr>
                <w:rFonts w:hint="default" w:ascii="Times New Roman" w:hAnsi="Times New Roman" w:eastAsia="楷体" w:cs="Times New Roman"/>
                <w:b/>
                <w:bCs/>
                <w:i w:val="0"/>
                <w:iCs w:val="0"/>
                <w:kern w:val="2"/>
                <w:sz w:val="24"/>
                <w:szCs w:val="24"/>
                <w:highlight w:val="none"/>
                <w:vertAlign w:val="baseli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 xml:space="preserve"> </w:t>
            </w:r>
            <w:r>
              <w:rPr>
                <w:rFonts w:hint="default" w:ascii="Times New Roman" w:hAnsi="Times New Roman" w:eastAsia="楷体" w:cs="Times New Roman"/>
                <w:b/>
                <w:bCs/>
                <w:i w:val="0"/>
                <w:iCs w:val="0"/>
                <w:kern w:val="2"/>
                <w:sz w:val="24"/>
                <w:szCs w:val="24"/>
                <w:highlight w:val="none"/>
                <w:vertAlign w:val="baseline"/>
                <w:lang w:val="en-US" w:eastAsia="zh-CN" w:bidi="ar-SA"/>
              </w:rPr>
              <w:t>通用数字化工具产品及典型案例X</w:t>
            </w:r>
            <w:r>
              <w:rPr>
                <w:rFonts w:hint="default" w:ascii="Times New Roman" w:hAnsi="Times New Roman" w:eastAsia="楷体" w:cs="Times New Roman"/>
                <w:b/>
                <w:bCs/>
                <w:i/>
                <w:iCs/>
                <w:kern w:val="2"/>
                <w:sz w:val="24"/>
                <w:szCs w:val="24"/>
                <w:highlight w:val="none"/>
                <w:vertAlign w:val="baseline"/>
                <w:lang w:val="en-US" w:eastAsia="zh-CN" w:bidi="ar-SA"/>
              </w:rPr>
              <w:t>（注：所申报数量超过1个，请复制该表格填写并编号）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00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Cs w:val="0"/>
                <w:i w:val="0"/>
                <w:iCs w:val="0"/>
                <w:kern w:val="2"/>
                <w:sz w:val="24"/>
                <w:szCs w:val="24"/>
                <w:highlight w:val="none"/>
                <w:lang w:val="en-US" w:eastAsia="zh-CN" w:bidi="ar-SA"/>
              </w:rPr>
            </w:pPr>
            <w:r>
              <w:rPr>
                <w:rFonts w:hint="eastAsia" w:ascii="Times New Roman" w:hAnsi="Times New Roman" w:eastAsia="仿宋_GB2312" w:cs="Times New Roman"/>
                <w:bCs w:val="0"/>
                <w:i w:val="0"/>
                <w:iCs w:val="0"/>
                <w:kern w:val="2"/>
                <w:sz w:val="24"/>
                <w:szCs w:val="24"/>
                <w:highlight w:val="none"/>
                <w:lang w:val="en-US" w:eastAsia="zh-CN" w:bidi="ar-SA"/>
              </w:rPr>
              <w:t>通用数字化工具产品名称</w:t>
            </w:r>
          </w:p>
        </w:tc>
        <w:tc>
          <w:tcPr>
            <w:tcW w:w="652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lang w:val="en-US" w:eastAsia="zh-CN" w:bidi="ar-SA"/>
              </w:rPr>
              <w:t>（例如：XX缺陷检测仪、XX遥测成像仪）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00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 w:cs="Times New Roman"/>
                <w:bCs w:val="0"/>
                <w:i w:val="0"/>
                <w:iCs w:val="0"/>
                <w:kern w:val="2"/>
                <w:sz w:val="24"/>
                <w:szCs w:val="24"/>
                <w:highlight w:val="none"/>
                <w:lang w:val="en-US" w:eastAsia="zh-CN" w:bidi="ar-SA"/>
              </w:rPr>
            </w:pPr>
            <w:r>
              <w:rPr>
                <w:rFonts w:hint="eastAsia" w:ascii="Times New Roman" w:hAnsi="Times New Roman" w:eastAsia="仿宋_GB2312" w:cs="Times New Roman"/>
                <w:bCs w:val="0"/>
                <w:i w:val="0"/>
                <w:iCs w:val="0"/>
                <w:kern w:val="2"/>
                <w:sz w:val="24"/>
                <w:szCs w:val="24"/>
                <w:highlight w:val="none"/>
                <w:lang w:val="en-US" w:eastAsia="zh-CN" w:bidi="ar-SA"/>
              </w:rPr>
              <w:t>典型案例名称</w:t>
            </w:r>
          </w:p>
        </w:tc>
        <w:tc>
          <w:tcPr>
            <w:tcW w:w="652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lang w:val="en-US" w:eastAsia="zh-CN" w:bidi="ar-SA"/>
              </w:rPr>
              <w:t>（例如：XXX尾气排放监测案例）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楷体" w:cs="Times New Roman"/>
                <w:bCs w:val="0"/>
                <w:i w:val="0"/>
                <w:iCs w:val="0"/>
                <w:kern w:val="2"/>
                <w:sz w:val="24"/>
                <w:szCs w:val="24"/>
                <w:highlight w:val="none"/>
                <w:lang w:val="en-US" w:eastAsia="zh-CN" w:bidi="ar-SA"/>
              </w:rPr>
            </w:pPr>
            <w:r>
              <w:rPr>
                <w:rFonts w:hint="eastAsia" w:ascii="Times New Roman" w:hAnsi="Times New Roman" w:eastAsia="仿宋_GB2312" w:cs="Times New Roman"/>
                <w:bCs w:val="0"/>
                <w:i w:val="0"/>
                <w:iCs w:val="0"/>
                <w:kern w:val="2"/>
                <w:sz w:val="24"/>
                <w:szCs w:val="24"/>
                <w:highlight w:val="none"/>
                <w:lang w:val="en-US" w:eastAsia="zh-CN" w:bidi="ar-SA"/>
              </w:rPr>
              <w:t>所属申报方向</w:t>
            </w:r>
          </w:p>
        </w:tc>
        <w:tc>
          <w:tcPr>
            <w:tcW w:w="652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数字化感知和检测工具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数字化专用装置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数字化</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rPr>
              <w:t>中间件</w:t>
            </w:r>
            <w:r>
              <w:rPr>
                <w:rFonts w:hint="default" w:ascii="Times New Roman" w:hAnsi="Times New Roman" w:eastAsia="楷体" w:cs="Times New Roman"/>
                <w:i w:val="0"/>
                <w:iCs w:val="0"/>
                <w:sz w:val="24"/>
                <w:szCs w:val="24"/>
                <w:highlight w:val="none"/>
                <w:lang w:eastAsia="zh-CN"/>
              </w:rPr>
              <w:t>”</w:t>
            </w:r>
            <w:r>
              <w:rPr>
                <w:rFonts w:hint="default" w:ascii="Times New Roman" w:hAnsi="Times New Roman" w:eastAsia="楷体" w:cs="Times New Roman"/>
                <w:i w:val="0"/>
                <w:iCs w:val="0"/>
                <w:sz w:val="24"/>
                <w:szCs w:val="24"/>
                <w:highlight w:val="none"/>
                <w:lang w:val="en-US" w:eastAsia="zh-CN"/>
              </w:rPr>
              <w:t xml:space="preserve">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 xml:space="preserve">数字化边缘节点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lang w:val="en-US" w:eastAsia="zh-CN"/>
              </w:rPr>
              <w:t>SaaS</w:t>
            </w:r>
            <w:r>
              <w:rPr>
                <w:rFonts w:hint="default" w:ascii="Times New Roman" w:hAnsi="Times New Roman" w:eastAsia="楷体" w:cs="Times New Roman"/>
                <w:i w:val="0"/>
                <w:iCs w:val="0"/>
                <w:sz w:val="24"/>
                <w:szCs w:val="24"/>
                <w:highlight w:val="none"/>
              </w:rPr>
              <w:t xml:space="preserve">化企业管理软件   </w:t>
            </w:r>
            <w:r>
              <w:rPr>
                <w:rFonts w:hint="default" w:ascii="Times New Roman" w:hAnsi="Times New Roman" w:eastAsia="楷体" w:cs="Times New Roman"/>
                <w:i w:val="0"/>
                <w:iCs w:val="0"/>
                <w:sz w:val="24"/>
                <w:szCs w:val="24"/>
                <w:highlight w:val="none"/>
              </w:rPr>
              <w:sym w:font="Wingdings 2" w:char="00A3"/>
            </w:r>
            <w:r>
              <w:rPr>
                <w:rFonts w:hint="default" w:ascii="Times New Roman" w:hAnsi="Times New Roman" w:eastAsia="楷体" w:cs="Times New Roman"/>
                <w:i w:val="0"/>
                <w:iCs w:val="0"/>
                <w:sz w:val="24"/>
                <w:szCs w:val="24"/>
                <w:highlight w:val="none"/>
              </w:rPr>
              <w:t>工业智能体</w:t>
            </w:r>
            <w:r>
              <w:rPr>
                <w:rFonts w:hint="eastAsia" w:ascii="Times New Roman" w:hAnsi="Times New Roman" w:eastAsia="楷体" w:cs="Times New Roman"/>
                <w:i w:val="0"/>
                <w:iCs w:val="0"/>
                <w:sz w:val="24"/>
                <w:szCs w:val="24"/>
                <w:highlight w:val="none"/>
                <w:lang w:val="en-US" w:eastAsia="zh-CN"/>
              </w:rPr>
              <w:t xml:space="preserve">  </w:t>
            </w:r>
            <w:r>
              <w:rPr>
                <w:rFonts w:hint="eastAsia" w:ascii="Times New Roman" w:hAnsi="Times New Roman" w:eastAsia="楷体" w:cs="Times New Roman"/>
                <w:i w:val="0"/>
                <w:iCs w:val="0"/>
                <w:sz w:val="24"/>
                <w:szCs w:val="24"/>
                <w:highlight w:val="none"/>
                <w:lang w:val="en-US" w:eastAsia="zh-CN"/>
              </w:rPr>
              <w:sym w:font="Wingdings 2" w:char="00A3"/>
            </w:r>
            <w:r>
              <w:rPr>
                <w:rFonts w:hint="eastAsia" w:ascii="Times New Roman" w:hAnsi="Times New Roman" w:eastAsia="楷体" w:cs="Times New Roman"/>
                <w:i w:val="0"/>
                <w:iCs w:val="0"/>
                <w:sz w:val="24"/>
                <w:szCs w:val="24"/>
                <w:highlight w:val="none"/>
                <w:lang w:val="en-US" w:eastAsia="zh-CN"/>
              </w:rPr>
              <w:t>工厂“数字大脑”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r>
              <w:rPr>
                <w:rFonts w:hint="eastAsia" w:ascii="Times New Roman" w:hAnsi="Times New Roman" w:eastAsia="仿宋_GB2312" w:cs="Times New Roman"/>
                <w:b w:val="0"/>
                <w:bCs w:val="0"/>
                <w:i w:val="0"/>
                <w:iCs w:val="0"/>
                <w:kern w:val="2"/>
                <w:sz w:val="24"/>
                <w:szCs w:val="24"/>
                <w:highlight w:val="none"/>
                <w:lang w:val="en-US" w:eastAsia="zh-CN" w:bidi="ar-SA"/>
              </w:rPr>
              <w:t>（一）</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工具产品</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基本情况</w:t>
            </w:r>
          </w:p>
        </w:tc>
        <w:tc>
          <w:tcPr>
            <w:tcW w:w="21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工具产品基本介绍及主要功能、应用场景和解决的问题</w:t>
            </w:r>
          </w:p>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（不超过1000字）</w:t>
            </w:r>
          </w:p>
        </w:tc>
        <w:tc>
          <w:tcPr>
            <w:tcW w:w="438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lang w:val="en-US" w:eastAsia="zh-CN" w:bidi="ar-SA"/>
              </w:rPr>
              <w:t>（包括但不限于是否拥有工具产品的自主知识产权、主要功能、工具产品主要技术指标介绍、应用场景和解决的问题、与同行的对比分析、国内外技术水平等）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20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工具产品性能</w:t>
            </w:r>
          </w:p>
        </w:tc>
        <w:tc>
          <w:tcPr>
            <w:tcW w:w="4383" w:type="dxa"/>
            <w:shd w:val="clear" w:color="auto" w:fill="auto"/>
            <w:vAlign w:val="center"/>
          </w:tcPr>
          <w:p>
            <w:pPr>
              <w:pageBreakBefore w:val="0"/>
              <w:kinsoku/>
              <w:overflowPunct/>
              <w:topLinePunct w:val="0"/>
              <w:bidi w:val="0"/>
              <w:snapToGrid/>
              <w:spacing w:line="240" w:lineRule="auto"/>
              <w:jc w:val="both"/>
              <w:rPr>
                <w:rFonts w:hint="default" w:ascii="Times New Roman" w:hAnsi="Times New Roman" w:eastAsia="楷体" w:cs="Times New Roman"/>
                <w:i w:val="0"/>
                <w:iCs w:val="0"/>
                <w:kern w:val="2"/>
                <w:sz w:val="24"/>
                <w:szCs w:val="24"/>
                <w:highlight w:val="none"/>
                <w:u w:val="none"/>
                <w:lang w:val="en-US" w:eastAsia="zh-CN" w:bidi="ar-SA"/>
              </w:rPr>
            </w:pPr>
            <w:r>
              <w:rPr>
                <w:rFonts w:hint="default" w:ascii="Times New Roman" w:hAnsi="Times New Roman" w:eastAsia="楷体" w:cs="Times New Roman"/>
                <w:i w:val="0"/>
                <w:iCs w:val="0"/>
                <w:kern w:val="2"/>
                <w:sz w:val="24"/>
                <w:szCs w:val="24"/>
                <w:highlight w:val="none"/>
                <w:u w:val="none"/>
                <w:lang w:val="en-US" w:eastAsia="zh-CN" w:bidi="ar-SA"/>
              </w:rPr>
              <w:t>1.同类工具产品国际先进性能参数</w:t>
            </w:r>
            <w:r>
              <w:rPr>
                <w:rFonts w:hint="default" w:ascii="Times New Roman" w:hAnsi="Times New Roman" w:eastAsia="楷体" w:cs="Times New Roman"/>
                <w:i w:val="0"/>
                <w:iCs w:val="0"/>
                <w:kern w:val="2"/>
                <w:sz w:val="24"/>
                <w:szCs w:val="24"/>
                <w:highlight w:val="none"/>
                <w:u w:val="single"/>
                <w:lang w:val="en-US" w:eastAsia="zh-CN" w:bidi="ar-SA"/>
              </w:rPr>
              <w:t>XXX</w:t>
            </w:r>
          </w:p>
          <w:p>
            <w:pPr>
              <w:pageBreakBefore w:val="0"/>
              <w:kinsoku/>
              <w:overflowPunct/>
              <w:topLinePunct w:val="0"/>
              <w:bidi w:val="0"/>
              <w:snapToGrid/>
              <w:spacing w:line="240" w:lineRule="auto"/>
              <w:jc w:val="both"/>
              <w:rPr>
                <w:rFonts w:hint="default" w:ascii="Times New Roman" w:hAnsi="Times New Roman" w:eastAsia="楷体" w:cs="Times New Roman"/>
                <w:i w:val="0"/>
                <w:iCs w:val="0"/>
                <w:kern w:val="2"/>
                <w:sz w:val="24"/>
                <w:szCs w:val="24"/>
                <w:highlight w:val="none"/>
                <w:u w:val="single"/>
                <w:lang w:val="en-US" w:eastAsia="zh-CN" w:bidi="ar-SA"/>
              </w:rPr>
            </w:pPr>
            <w:r>
              <w:rPr>
                <w:rFonts w:hint="default" w:ascii="Times New Roman" w:hAnsi="Times New Roman" w:eastAsia="楷体" w:cs="Times New Roman"/>
                <w:i w:val="0"/>
                <w:iCs w:val="0"/>
                <w:kern w:val="2"/>
                <w:sz w:val="24"/>
                <w:szCs w:val="24"/>
                <w:highlight w:val="none"/>
                <w:u w:val="none"/>
                <w:lang w:val="en-US" w:eastAsia="zh-CN" w:bidi="ar-SA"/>
              </w:rPr>
              <w:t>2.同类工具产品国内先进性能参数</w:t>
            </w:r>
            <w:r>
              <w:rPr>
                <w:rFonts w:hint="default" w:ascii="Times New Roman" w:hAnsi="Times New Roman" w:eastAsia="楷体" w:cs="Times New Roman"/>
                <w:i w:val="0"/>
                <w:iCs w:val="0"/>
                <w:kern w:val="2"/>
                <w:sz w:val="24"/>
                <w:szCs w:val="24"/>
                <w:highlight w:val="none"/>
                <w:u w:val="single"/>
                <w:lang w:val="en-US" w:eastAsia="zh-CN" w:bidi="ar-SA"/>
              </w:rPr>
              <w:t>XXX</w:t>
            </w:r>
          </w:p>
          <w:p>
            <w:pPr>
              <w:pageBreakBefore w:val="0"/>
              <w:kinsoku/>
              <w:overflowPunct/>
              <w:topLinePunct w:val="0"/>
              <w:bidi w:val="0"/>
              <w:snapToGrid/>
              <w:spacing w:line="240" w:lineRule="auto"/>
              <w:jc w:val="both"/>
              <w:rPr>
                <w:rFonts w:hint="default" w:ascii="Times New Roman" w:hAnsi="Times New Roman" w:eastAsia="楷体" w:cs="Times New Roman"/>
                <w:i w:val="0"/>
                <w:iCs w:val="0"/>
                <w:sz w:val="24"/>
                <w:szCs w:val="24"/>
                <w:highlight w:val="none"/>
                <w:lang w:val="en-US" w:eastAsia="zh-CN"/>
              </w:rPr>
            </w:pPr>
            <w:r>
              <w:rPr>
                <w:rFonts w:hint="default" w:ascii="Times New Roman" w:hAnsi="Times New Roman" w:eastAsia="楷体" w:cs="Times New Roman"/>
                <w:i w:val="0"/>
                <w:iCs w:val="0"/>
                <w:kern w:val="2"/>
                <w:sz w:val="24"/>
                <w:szCs w:val="24"/>
                <w:highlight w:val="none"/>
                <w:u w:val="none"/>
                <w:lang w:val="en-US" w:eastAsia="zh-CN" w:bidi="ar-SA"/>
              </w:rPr>
              <w:t>3.本工具产品所能达到的性能参数</w:t>
            </w:r>
            <w:r>
              <w:rPr>
                <w:rFonts w:hint="default" w:ascii="Times New Roman" w:hAnsi="Times New Roman" w:eastAsia="楷体" w:cs="Times New Roman"/>
                <w:i w:val="0"/>
                <w:iCs w:val="0"/>
                <w:kern w:val="2"/>
                <w:sz w:val="24"/>
                <w:szCs w:val="24"/>
                <w:highlight w:val="none"/>
                <w:u w:val="single"/>
                <w:lang w:val="en-US" w:eastAsia="zh-CN" w:bidi="ar-SA"/>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20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部署方式及周期（人天）</w:t>
            </w:r>
          </w:p>
        </w:tc>
        <w:tc>
          <w:tcPr>
            <w:tcW w:w="4383"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云部署：</w:t>
            </w:r>
            <w:r>
              <w:rPr>
                <w:rFonts w:hint="default" w:ascii="Times New Roman" w:hAnsi="Times New Roman" w:eastAsia="楷体" w:cs="Times New Roman"/>
                <w:i w:val="0"/>
                <w:iCs w:val="0"/>
                <w:sz w:val="24"/>
                <w:szCs w:val="24"/>
                <w:highlight w:val="none"/>
                <w:u w:val="single"/>
              </w:rPr>
              <w:t xml:space="preserve">              人天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u w:val="singl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本地部署：</w:t>
            </w:r>
            <w:r>
              <w:rPr>
                <w:rFonts w:hint="default" w:ascii="Times New Roman" w:hAnsi="Times New Roman" w:eastAsia="楷体" w:cs="Times New Roman"/>
                <w:i w:val="0"/>
                <w:iCs w:val="0"/>
                <w:sz w:val="24"/>
                <w:szCs w:val="24"/>
                <w:highlight w:val="none"/>
                <w:u w:val="single"/>
              </w:rPr>
              <w:t xml:space="preserve">            人天</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同时具有本地部署和云部署能力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20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部署价格（万元）</w:t>
            </w:r>
          </w:p>
        </w:tc>
        <w:tc>
          <w:tcPr>
            <w:tcW w:w="4383"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云部署：</w:t>
            </w:r>
            <w:r>
              <w:rPr>
                <w:rFonts w:hint="default" w:ascii="Times New Roman" w:hAnsi="Times New Roman" w:eastAsia="楷体" w:cs="Times New Roman"/>
                <w:i w:val="0"/>
                <w:iCs w:val="0"/>
                <w:sz w:val="24"/>
                <w:szCs w:val="24"/>
                <w:highlight w:val="none"/>
                <w:u w:val="single"/>
              </w:rPr>
              <w:t xml:space="preserve">           万元</w:t>
            </w:r>
            <w:r>
              <w:rPr>
                <w:rFonts w:hint="default" w:ascii="Times New Roman" w:hAnsi="Times New Roman" w:eastAsia="楷体" w:cs="Times New Roman"/>
                <w:i w:val="0"/>
                <w:iCs w:val="0"/>
                <w:sz w:val="24"/>
                <w:szCs w:val="24"/>
                <w:highlight w:val="non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本地部署：</w:t>
            </w:r>
            <w:r>
              <w:rPr>
                <w:rFonts w:hint="default" w:ascii="Times New Roman" w:hAnsi="Times New Roman" w:eastAsia="楷体" w:cs="Times New Roman"/>
                <w:i w:val="0"/>
                <w:iCs w:val="0"/>
                <w:sz w:val="24"/>
                <w:szCs w:val="24"/>
                <w:highlight w:val="none"/>
                <w:u w:val="single"/>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该工具产品营收规模（万元）</w:t>
            </w:r>
          </w:p>
        </w:tc>
        <w:tc>
          <w:tcPr>
            <w:tcW w:w="4383"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工具产品/应用案例获奖情况</w:t>
            </w:r>
          </w:p>
        </w:tc>
        <w:tc>
          <w:tcPr>
            <w:tcW w:w="438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u w:val="singl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kern w:val="2"/>
                <w:sz w:val="24"/>
                <w:szCs w:val="24"/>
                <w:highlight w:val="none"/>
                <w:lang w:val="en-US" w:eastAsia="zh-CN" w:bidi="ar-SA"/>
              </w:rPr>
              <w:t>获得国家级奖项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iCs/>
                <w:kern w:val="2"/>
                <w:sz w:val="24"/>
                <w:szCs w:val="24"/>
                <w:highlight w:val="none"/>
                <w:u w:val="single"/>
                <w:lang w:val="en-US" w:eastAsia="zh-CN" w:bidi="ar-SA"/>
              </w:rPr>
              <w:t>（请列出具体奖项）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kern w:val="2"/>
                <w:sz w:val="24"/>
                <w:szCs w:val="24"/>
                <w:highlight w:val="none"/>
                <w:lang w:val="en-US" w:eastAsia="zh-CN" w:bidi="ar-SA"/>
              </w:rPr>
              <w:t>获得省级奖项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iCs/>
                <w:kern w:val="2"/>
                <w:sz w:val="24"/>
                <w:szCs w:val="24"/>
                <w:highlight w:val="none"/>
                <w:u w:val="single"/>
                <w:lang w:val="en-US" w:eastAsia="zh-CN" w:bidi="ar-SA"/>
              </w:rPr>
              <w:t>（请列出具体奖项）</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val="0"/>
                <w:iCs w:val="0"/>
                <w:kern w:val="2"/>
                <w:sz w:val="24"/>
                <w:szCs w:val="24"/>
                <w:highlight w:val="non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kern w:val="2"/>
                <w:sz w:val="24"/>
                <w:szCs w:val="24"/>
                <w:highlight w:val="none"/>
                <w:lang w:val="en-US" w:eastAsia="zh-CN" w:bidi="ar-SA"/>
              </w:rPr>
              <w:t>获得市级奖项</w:t>
            </w:r>
            <w:r>
              <w:rPr>
                <w:rFonts w:hint="default" w:ascii="Times New Roman" w:hAnsi="Times New Roman" w:eastAsia="楷体" w:cs="Times New Roman"/>
                <w:i w:val="0"/>
                <w:iCs w:val="0"/>
                <w:sz w:val="24"/>
                <w:szCs w:val="24"/>
                <w:highlight w:val="none"/>
                <w:u w:val="single"/>
              </w:rPr>
              <w:t xml:space="preserve">  </w:t>
            </w:r>
            <w:r>
              <w:rPr>
                <w:rFonts w:hint="default" w:ascii="Times New Roman" w:hAnsi="Times New Roman" w:eastAsia="楷体" w:cs="Times New Roman"/>
                <w:i/>
                <w:iCs/>
                <w:sz w:val="24"/>
                <w:szCs w:val="24"/>
                <w:highlight w:val="none"/>
                <w:u w:val="single"/>
              </w:rPr>
              <w:t>（请列出具体奖项）</w:t>
            </w:r>
            <w:r>
              <w:rPr>
                <w:rFonts w:hint="default" w:ascii="Times New Roman" w:hAnsi="Times New Roman" w:eastAsia="楷体" w:cs="Times New Roman"/>
                <w:i w:val="0"/>
                <w:iCs w:val="0"/>
                <w:kern w:val="2"/>
                <w:sz w:val="24"/>
                <w:szCs w:val="24"/>
                <w:highlight w:val="non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kern w:val="2"/>
                <w:sz w:val="24"/>
                <w:szCs w:val="24"/>
                <w:highlight w:val="none"/>
                <w:lang w:val="en-US" w:eastAsia="zh-CN" w:bidi="ar-SA"/>
              </w:rPr>
              <w:t>获得行业级奖项</w:t>
            </w:r>
            <w:r>
              <w:rPr>
                <w:rFonts w:hint="default" w:ascii="Times New Roman" w:hAnsi="Times New Roman" w:eastAsia="楷体" w:cs="Times New Roman"/>
                <w:i/>
                <w:iCs/>
                <w:sz w:val="24"/>
                <w:szCs w:val="24"/>
                <w:highlight w:val="none"/>
                <w:u w:val="single"/>
              </w:rPr>
              <w:t>（请列出具体奖项）</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kern w:val="2"/>
                <w:sz w:val="24"/>
                <w:szCs w:val="24"/>
                <w:highlight w:val="none"/>
                <w:lang w:val="en-US" w:eastAsia="zh-CN" w:bidi="ar-SA"/>
              </w:rPr>
              <w:t>其他及未获奖</w:t>
            </w:r>
            <w:r>
              <w:rPr>
                <w:rFonts w:hint="default" w:ascii="Times New Roman" w:hAnsi="Times New Roman" w:eastAsia="楷体" w:cs="Times New Roman"/>
                <w:i w:val="0"/>
                <w:iCs w:val="0"/>
                <w:kern w:val="2"/>
                <w:sz w:val="24"/>
                <w:szCs w:val="24"/>
                <w:highlight w:val="none"/>
                <w:u w:val="single"/>
                <w:lang w:val="en-US" w:eastAsia="zh-CN" w:bidi="ar-SA"/>
              </w:rPr>
              <w:t xml:space="preserve">  </w:t>
            </w:r>
            <w:r>
              <w:rPr>
                <w:rFonts w:hint="default" w:ascii="Times New Roman" w:hAnsi="Times New Roman" w:eastAsia="楷体" w:cs="Times New Roman"/>
                <w:i/>
                <w:iCs/>
                <w:kern w:val="2"/>
                <w:sz w:val="24"/>
                <w:szCs w:val="24"/>
                <w:highlight w:val="none"/>
                <w:u w:val="single"/>
                <w:lang w:val="en-US" w:eastAsia="zh-CN" w:bidi="ar-SA"/>
              </w:rPr>
              <w:t>（请列出具体奖项）</w:t>
            </w:r>
            <w:r>
              <w:rPr>
                <w:rFonts w:hint="default" w:ascii="Times New Roman" w:hAnsi="Times New Roman" w:eastAsia="楷体" w:cs="Times New Roman"/>
                <w:i w:val="0"/>
                <w:iCs w:val="0"/>
                <w:kern w:val="2"/>
                <w:sz w:val="24"/>
                <w:szCs w:val="24"/>
                <w:highlight w:val="no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r>
              <w:rPr>
                <w:rFonts w:hint="eastAsia" w:ascii="Times New Roman" w:hAnsi="Times New Roman" w:eastAsia="仿宋_GB2312" w:cs="Times New Roman"/>
                <w:b w:val="0"/>
                <w:bCs w:val="0"/>
                <w:i w:val="0"/>
                <w:iCs w:val="0"/>
                <w:kern w:val="2"/>
                <w:sz w:val="24"/>
                <w:szCs w:val="24"/>
                <w:highlight w:val="none"/>
                <w:lang w:val="en-US" w:eastAsia="zh-CN" w:bidi="ar-SA"/>
              </w:rPr>
              <w:t>（二）</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技术特征</w:t>
            </w:r>
          </w:p>
        </w:tc>
        <w:tc>
          <w:tcPr>
            <w:tcW w:w="21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易用性情况</w:t>
            </w:r>
          </w:p>
        </w:tc>
        <w:tc>
          <w:tcPr>
            <w:tcW w:w="4383"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无需二次开发，可直接使用（即开即用）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u w:val="singl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需要模块化配置或简单二次开发（10%以内）</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需要个性化定制（超过10%）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自研情况</w:t>
            </w:r>
          </w:p>
        </w:tc>
        <w:tc>
          <w:tcPr>
            <w:tcW w:w="4383"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lang w:val="en-US" w:eastAsia="zh-CN"/>
              </w:rPr>
              <w:t>完全</w:t>
            </w:r>
            <w:r>
              <w:rPr>
                <w:rFonts w:hint="default" w:ascii="Times New Roman" w:hAnsi="Times New Roman" w:eastAsia="楷体" w:cs="Times New Roman"/>
                <w:i w:val="0"/>
                <w:iCs w:val="0"/>
                <w:sz w:val="24"/>
                <w:szCs w:val="24"/>
                <w:highlight w:val="none"/>
              </w:rPr>
              <w:t>自主研发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u w:val="single"/>
                <w:lang w:val="en-US" w:eastAsia="zh-CN"/>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lang w:val="en-US" w:eastAsia="zh-CN"/>
              </w:rPr>
              <w:t>部分自主研发</w:t>
            </w:r>
          </w:p>
          <w:p>
            <w:pPr>
              <w:pageBreakBefore w:val="0"/>
              <w:kinsoku/>
              <w:overflowPunct/>
              <w:topLinePunct w:val="0"/>
              <w:bidi w:val="0"/>
              <w:spacing w:line="240" w:lineRule="auto"/>
              <w:rPr>
                <w:rFonts w:hint="default" w:ascii="Times New Roman" w:hAnsi="Times New Roman" w:eastAsia="楷体" w:cs="Times New Roman"/>
                <w:i w:val="0"/>
                <w:iCs w:val="0"/>
                <w:sz w:val="24"/>
                <w:szCs w:val="24"/>
                <w:highlight w:val="none"/>
                <w:lang w:val="en-US" w:eastAsia="zh-CN"/>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lang w:val="en-US" w:eastAsia="zh-CN"/>
              </w:rPr>
              <w:t>其他</w:t>
            </w:r>
            <w:r>
              <w:rPr>
                <w:rFonts w:hint="default" w:ascii="Times New Roman" w:hAnsi="Times New Roman" w:eastAsia="楷体" w:cs="Times New Roman"/>
                <w:i w:val="0"/>
                <w:iCs w:val="0"/>
                <w:sz w:val="24"/>
                <w:szCs w:val="24"/>
                <w:highlight w:val="none"/>
                <w:u w:val="single"/>
                <w:lang w:val="en-US" w:eastAsia="zh-CN"/>
              </w:rPr>
              <w:t xml:space="preserve">  </w:t>
            </w:r>
            <w:r>
              <w:rPr>
                <w:rFonts w:hint="default" w:ascii="Times New Roman" w:hAnsi="Times New Roman" w:eastAsia="楷体" w:cs="Times New Roman"/>
                <w:i/>
                <w:iCs/>
                <w:sz w:val="24"/>
                <w:szCs w:val="24"/>
                <w:highlight w:val="none"/>
                <w:u w:val="single"/>
                <w:lang w:val="en-US" w:eastAsia="zh-CN"/>
              </w:rPr>
              <w:t xml:space="preserve">（请注明） </w:t>
            </w:r>
            <w:r>
              <w:rPr>
                <w:rFonts w:hint="default" w:ascii="Times New Roman" w:hAnsi="Times New Roman" w:eastAsia="楷体" w:cs="Times New Roman"/>
                <w:i w:val="0"/>
                <w:iCs w:val="0"/>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技术创新性</w:t>
            </w:r>
          </w:p>
        </w:tc>
        <w:tc>
          <w:tcPr>
            <w:tcW w:w="438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u w:val="none"/>
                <w:lang w:val="en-US" w:eastAsia="zh-CN" w:bidi="ar-SA"/>
              </w:rPr>
              <w:t>（包括但不限于大数据、云计算、物联网、人工智能、数字孪生等新兴技术应用情况描述）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功能架构完善程度</w:t>
            </w:r>
          </w:p>
        </w:tc>
        <w:tc>
          <w:tcPr>
            <w:tcW w:w="4383"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匹配业务需求、模块划分合理、具有一定可扩展性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imes New Roman" w:hAnsi="Times New Roman" w:eastAsia="楷体" w:cs="Times New Roman"/>
                <w:i w:val="0"/>
                <w:iCs w:val="0"/>
                <w:sz w:val="24"/>
                <w:szCs w:val="24"/>
                <w:highlight w:val="none"/>
                <w:u w:val="single"/>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基本匹配业务需求、进行了模块划分</w:t>
            </w:r>
          </w:p>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sz w:val="24"/>
                <w:szCs w:val="24"/>
                <w:highlight w:val="none"/>
              </w:rPr>
              <w:sym w:font="Wingdings" w:char="00A8"/>
            </w:r>
            <w:r>
              <w:rPr>
                <w:rFonts w:hint="default" w:ascii="Times New Roman" w:hAnsi="Times New Roman" w:eastAsia="楷体" w:cs="Times New Roman"/>
                <w:i w:val="0"/>
                <w:iCs w:val="0"/>
                <w:sz w:val="24"/>
                <w:szCs w:val="24"/>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r>
              <w:rPr>
                <w:rFonts w:hint="eastAsia" w:ascii="Times New Roman" w:hAnsi="Times New Roman" w:eastAsia="仿宋_GB2312" w:cs="Times New Roman"/>
                <w:b w:val="0"/>
                <w:bCs w:val="0"/>
                <w:i w:val="0"/>
                <w:iCs w:val="0"/>
                <w:kern w:val="2"/>
                <w:sz w:val="24"/>
                <w:szCs w:val="24"/>
                <w:highlight w:val="none"/>
                <w:lang w:val="en-US" w:eastAsia="zh-CN" w:bidi="ar-SA"/>
              </w:rPr>
              <w:t>（三）</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应用情况</w:t>
            </w:r>
          </w:p>
        </w:tc>
        <w:tc>
          <w:tcPr>
            <w:tcW w:w="21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color w:val="auto"/>
                <w:kern w:val="2"/>
                <w:sz w:val="24"/>
                <w:szCs w:val="24"/>
                <w:highlight w:val="none"/>
                <w:u w:val="none"/>
                <w:lang w:val="en-US" w:eastAsia="zh-CN" w:bidi="ar-SA"/>
              </w:rPr>
              <w:t>服务行业及数量</w:t>
            </w:r>
          </w:p>
        </w:tc>
        <w:tc>
          <w:tcPr>
            <w:tcW w:w="4383" w:type="dxa"/>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u w:val="none"/>
                <w:lang w:val="en-US" w:eastAsia="zh-CN" w:bidi="ar-SA"/>
              </w:rPr>
              <w:t>（请列举行业并填写总数）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0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color w:val="auto"/>
                <w:kern w:val="2"/>
                <w:sz w:val="24"/>
                <w:szCs w:val="24"/>
                <w:highlight w:val="none"/>
                <w:u w:val="none"/>
                <w:lang w:val="en-US" w:eastAsia="zh-CN" w:bidi="ar-SA"/>
              </w:rPr>
              <w:t>服务企业数量</w:t>
            </w:r>
          </w:p>
        </w:tc>
        <w:tc>
          <w:tcPr>
            <w:tcW w:w="4383" w:type="dxa"/>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jc w:val="both"/>
              <w:textAlignment w:val="center"/>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color w:val="000000"/>
                <w:kern w:val="2"/>
                <w:sz w:val="24"/>
                <w:szCs w:val="24"/>
                <w:highlight w:val="none"/>
                <w:u w:val="none"/>
                <w:lang w:val="en-US" w:eastAsia="zh-CN" w:bidi="ar-SA"/>
              </w:rPr>
              <w:t>（请列举服务企业并填写总数）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5" w:hRule="atLeast"/>
          <w:jc w:val="center"/>
        </w:trPr>
        <w:tc>
          <w:tcPr>
            <w:tcW w:w="2001" w:type="dxa"/>
            <w:vMerge w:val="restart"/>
            <w:shd w:val="clear" w:color="auto" w:fill="auto"/>
            <w:vAlign w:val="center"/>
          </w:tcPr>
          <w:p>
            <w:pPr>
              <w:keepNext w:val="0"/>
              <w:keepLines w:val="0"/>
              <w:pageBreakBefore w:val="0"/>
              <w:widowControl/>
              <w:numPr>
                <w:ilvl w:val="-1"/>
                <w:numId w:val="0"/>
              </w:numPr>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b w:val="0"/>
                <w:bCs w:val="0"/>
                <w:i w:val="0"/>
                <w:iCs w:val="0"/>
                <w:kern w:val="2"/>
                <w:sz w:val="24"/>
                <w:szCs w:val="24"/>
                <w:highlight w:val="none"/>
                <w:lang w:val="en-US" w:eastAsia="zh-CN" w:bidi="ar-SA"/>
              </w:rPr>
            </w:pPr>
            <w:r>
              <w:rPr>
                <w:rFonts w:hint="eastAsia" w:ascii="Times New Roman" w:hAnsi="Times New Roman" w:eastAsia="仿宋_GB2312" w:cs="Times New Roman"/>
                <w:b w:val="0"/>
                <w:bCs w:val="0"/>
                <w:i w:val="0"/>
                <w:iCs w:val="0"/>
                <w:kern w:val="2"/>
                <w:sz w:val="24"/>
                <w:szCs w:val="24"/>
                <w:highlight w:val="none"/>
                <w:lang w:val="en-US" w:eastAsia="zh-CN" w:bidi="ar-SA"/>
              </w:rPr>
              <w:t>（四）</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服务案例</w:t>
            </w:r>
          </w:p>
        </w:tc>
        <w:tc>
          <w:tcPr>
            <w:tcW w:w="21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典型案例所属行业及场景</w:t>
            </w:r>
          </w:p>
        </w:tc>
        <w:tc>
          <w:tcPr>
            <w:tcW w:w="4383" w:type="dxa"/>
            <w:shd w:val="clear" w:color="auto" w:fill="auto"/>
            <w:vAlign w:val="center"/>
          </w:tcPr>
          <w:p>
            <w:pPr>
              <w:widowControl w:val="0"/>
              <w:snapToGrid w:val="0"/>
              <w:jc w:val="left"/>
              <w:rPr>
                <w:rFonts w:hint="default" w:ascii="Calibri" w:hAnsi="Calibri" w:eastAsia="仿宋_GB2312" w:cs="Times New Roman"/>
                <w:kern w:val="2"/>
                <w:sz w:val="18"/>
                <w:szCs w:val="18"/>
                <w:highlight w:val="none"/>
                <w:lang w:val="en-US" w:eastAsia="zh-CN" w:bidi="ar-SA"/>
              </w:rPr>
            </w:pPr>
            <w:r>
              <w:rPr>
                <w:rFonts w:hint="eastAsia" w:ascii="Times New Roman" w:hAnsi="Times New Roman" w:eastAsia="楷体" w:cs="Times New Roman"/>
                <w:i/>
                <w:iCs/>
                <w:kern w:val="2"/>
                <w:sz w:val="24"/>
                <w:szCs w:val="24"/>
                <w:highlight w:val="none"/>
                <w:lang w:val="en-US" w:eastAsia="zh-CN" w:bidi="ar-SA"/>
              </w:rPr>
              <w:t>（</w:t>
            </w:r>
            <w:r>
              <w:rPr>
                <w:rFonts w:hint="default" w:ascii="Times New Roman" w:hAnsi="Times New Roman" w:eastAsia="楷体" w:cs="Times New Roman"/>
                <w:i/>
                <w:iCs/>
                <w:kern w:val="2"/>
                <w:sz w:val="24"/>
                <w:szCs w:val="24"/>
                <w:highlight w:val="none"/>
                <w:lang w:val="en-US" w:eastAsia="zh-CN" w:bidi="ar-SA"/>
              </w:rPr>
              <w:t xml:space="preserve"> </w:t>
            </w:r>
            <w:r>
              <w:rPr>
                <w:rFonts w:hint="eastAsia" w:ascii="Times New Roman" w:hAnsi="Times New Roman" w:eastAsia="楷体" w:cs="Times New Roman"/>
                <w:i/>
                <w:iCs/>
                <w:kern w:val="2"/>
                <w:sz w:val="24"/>
                <w:szCs w:val="24"/>
                <w:highlight w:val="none"/>
                <w:lang w:val="en-US" w:eastAsia="zh-CN" w:bidi="ar-SA"/>
              </w:rPr>
              <w:t>1.所属行业按照</w:t>
            </w:r>
            <w:r>
              <w:rPr>
                <w:rFonts w:hint="default" w:ascii="Times New Roman" w:hAnsi="Times New Roman" w:eastAsia="楷体" w:cs="Times New Roman"/>
                <w:i/>
                <w:iCs/>
                <w:kern w:val="2"/>
                <w:sz w:val="24"/>
                <w:szCs w:val="24"/>
                <w:highlight w:val="none"/>
                <w:lang w:val="en-US" w:eastAsia="zh-CN" w:bidi="ar-SA"/>
              </w:rPr>
              <w:t>《国民经济行业分类》（GB/T 4754—2017）</w:t>
            </w:r>
            <w:r>
              <w:rPr>
                <w:rFonts w:hint="eastAsia" w:ascii="Times New Roman" w:hAnsi="Times New Roman" w:eastAsia="楷体" w:cs="Times New Roman"/>
                <w:i/>
                <w:iCs/>
                <w:kern w:val="2"/>
                <w:sz w:val="24"/>
                <w:szCs w:val="24"/>
                <w:highlight w:val="none"/>
                <w:lang w:val="en-US" w:eastAsia="zh-CN" w:bidi="ar-SA"/>
              </w:rPr>
              <w:t>中类（例如361 汽车整车制造）填写；2.场景参考工业和信息化部办公厅印发的《智能制造典型场景参考指引（2025年版）》40 个智能制造典型场景选择填写）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jc w:val="center"/>
        </w:trPr>
        <w:tc>
          <w:tcPr>
            <w:tcW w:w="2001" w:type="dxa"/>
            <w:vMerge w:val="continue"/>
            <w:shd w:val="clear" w:color="auto" w:fill="auto"/>
            <w:vAlign w:val="center"/>
          </w:tcPr>
          <w:p>
            <w:pPr>
              <w:keepNext w:val="0"/>
              <w:keepLines w:val="0"/>
              <w:pageBreakBefore w:val="0"/>
              <w:widowControl w:val="0"/>
              <w:numPr>
                <w:ilvl w:val="-1"/>
                <w:numId w:val="0"/>
              </w:numPr>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案例内容及成效描述（不超过</w:t>
            </w:r>
            <w:r>
              <w:rPr>
                <w:rFonts w:hint="eastAsia" w:ascii="Times New Roman" w:hAnsi="Times New Roman" w:eastAsia="仿宋_GB2312" w:cs="Times New Roman"/>
                <w:i w:val="0"/>
                <w:iCs w:val="0"/>
                <w:kern w:val="2"/>
                <w:sz w:val="24"/>
                <w:szCs w:val="24"/>
                <w:highlight w:val="none"/>
                <w:lang w:val="en-US" w:eastAsia="zh-CN" w:bidi="ar-SA"/>
              </w:rPr>
              <w:br w:type="textWrapping"/>
            </w:r>
            <w:r>
              <w:rPr>
                <w:rFonts w:hint="eastAsia" w:ascii="Times New Roman" w:hAnsi="Times New Roman" w:eastAsia="仿宋_GB2312" w:cs="Times New Roman"/>
                <w:i w:val="0"/>
                <w:iCs w:val="0"/>
                <w:kern w:val="2"/>
                <w:sz w:val="24"/>
                <w:szCs w:val="24"/>
                <w:highlight w:val="none"/>
                <w:lang w:val="en-US" w:eastAsia="zh-CN" w:bidi="ar-SA"/>
              </w:rPr>
              <w:t>1000字）</w:t>
            </w:r>
          </w:p>
        </w:tc>
        <w:tc>
          <w:tcPr>
            <w:tcW w:w="438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iCs/>
                <w:kern w:val="2"/>
                <w:sz w:val="24"/>
                <w:szCs w:val="24"/>
                <w:highlight w:val="none"/>
                <w:lang w:val="en-US" w:eastAsia="zh-CN" w:bidi="ar-SA"/>
              </w:rPr>
              <w:t>（重点描述所解决的行业/企业痛点问题、取得的成效、案例所获荣誉等）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20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案例实施周期</w:t>
            </w:r>
            <w:r>
              <w:rPr>
                <w:rFonts w:hint="eastAsia" w:ascii="Times New Roman" w:hAnsi="Times New Roman" w:eastAsia="仿宋_GB2312" w:cs="Times New Roman"/>
                <w:i w:val="0"/>
                <w:iCs w:val="0"/>
                <w:kern w:val="2"/>
                <w:sz w:val="24"/>
                <w:szCs w:val="24"/>
                <w:highlight w:val="none"/>
                <w:lang w:val="en-US" w:eastAsia="zh-CN" w:bidi="ar-SA"/>
              </w:rPr>
              <w:br w:type="textWrapping"/>
            </w:r>
            <w:r>
              <w:rPr>
                <w:rFonts w:hint="eastAsia" w:ascii="Times New Roman" w:hAnsi="Times New Roman" w:eastAsia="仿宋_GB2312" w:cs="Times New Roman"/>
                <w:i w:val="0"/>
                <w:iCs w:val="0"/>
                <w:kern w:val="2"/>
                <w:sz w:val="24"/>
                <w:szCs w:val="24"/>
                <w:highlight w:val="none"/>
                <w:lang w:val="en-US" w:eastAsia="zh-CN" w:bidi="ar-SA"/>
              </w:rPr>
              <w:t>（人天）</w:t>
            </w:r>
          </w:p>
        </w:tc>
        <w:tc>
          <w:tcPr>
            <w:tcW w:w="438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r>
              <w:rPr>
                <w:rFonts w:hint="default" w:ascii="Times New Roman" w:hAnsi="Times New Roman" w:eastAsia="楷体" w:cs="Times New Roman"/>
                <w:i w:val="0"/>
                <w:iCs w:val="0"/>
                <w:kern w:val="2"/>
                <w:sz w:val="24"/>
                <w:szCs w:val="24"/>
                <w:highlight w:val="no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20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p>
        </w:tc>
        <w:tc>
          <w:tcPr>
            <w:tcW w:w="21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该案例服务费用（万元）</w:t>
            </w:r>
          </w:p>
        </w:tc>
        <w:tc>
          <w:tcPr>
            <w:tcW w:w="438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20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楷体" w:cs="Times New Roman"/>
                <w:b w:val="0"/>
                <w:bCs w:val="0"/>
                <w:i w:val="0"/>
                <w:iCs w:val="0"/>
                <w:kern w:val="2"/>
                <w:sz w:val="24"/>
                <w:szCs w:val="24"/>
                <w:highlight w:val="none"/>
                <w:lang w:val="en-US" w:eastAsia="zh-CN" w:bidi="ar-SA"/>
              </w:rPr>
            </w:pPr>
            <w:r>
              <w:rPr>
                <w:rFonts w:hint="eastAsia" w:ascii="Times New Roman" w:hAnsi="Times New Roman" w:eastAsia="仿宋_GB2312" w:cs="Times New Roman"/>
                <w:b w:val="0"/>
                <w:bCs w:val="0"/>
                <w:i w:val="0"/>
                <w:iCs w:val="0"/>
                <w:kern w:val="2"/>
                <w:sz w:val="24"/>
                <w:szCs w:val="24"/>
                <w:highlight w:val="none"/>
                <w:lang w:val="en-US" w:eastAsia="zh-CN" w:bidi="ar-SA"/>
              </w:rPr>
              <w:t>（五）</w:t>
            </w:r>
            <w:r>
              <w:rPr>
                <w:rFonts w:hint="eastAsia" w:ascii="Times New Roman" w:hAnsi="Times New Roman" w:eastAsia="仿宋_GB2312" w:cs="Times New Roman"/>
                <w:b w:val="0"/>
                <w:bCs w:val="0"/>
                <w:i w:val="0"/>
                <w:iCs w:val="0"/>
                <w:kern w:val="2"/>
                <w:sz w:val="24"/>
                <w:szCs w:val="24"/>
                <w:highlight w:val="none"/>
                <w:lang w:val="en-US" w:eastAsia="zh-CN" w:bidi="ar-SA"/>
              </w:rPr>
              <w:br w:type="textWrapping"/>
            </w:r>
            <w:r>
              <w:rPr>
                <w:rFonts w:hint="eastAsia" w:ascii="Times New Roman" w:hAnsi="Times New Roman" w:eastAsia="仿宋_GB2312" w:cs="Times New Roman"/>
                <w:b w:val="0"/>
                <w:bCs w:val="0"/>
                <w:i w:val="0"/>
                <w:iCs w:val="0"/>
                <w:kern w:val="2"/>
                <w:sz w:val="24"/>
                <w:szCs w:val="24"/>
                <w:highlight w:val="none"/>
                <w:lang w:val="en-US" w:eastAsia="zh-CN" w:bidi="ar-SA"/>
              </w:rPr>
              <w:t>安全保障</w:t>
            </w:r>
          </w:p>
        </w:tc>
        <w:tc>
          <w:tcPr>
            <w:tcW w:w="21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数据安全和隐私保护措施（不超过200字）</w:t>
            </w:r>
          </w:p>
        </w:tc>
        <w:tc>
          <w:tcPr>
            <w:tcW w:w="438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20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p>
        </w:tc>
        <w:tc>
          <w:tcPr>
            <w:tcW w:w="2138" w:type="dxa"/>
            <w:shd w:val="clear" w:color="auto" w:fill="auto"/>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kern w:val="2"/>
                <w:sz w:val="24"/>
                <w:szCs w:val="24"/>
                <w:highlight w:val="none"/>
                <w:lang w:val="en-US" w:eastAsia="zh-CN" w:bidi="ar-SA"/>
              </w:rPr>
              <w:t>是否发生过用户数据泄露问题</w:t>
            </w:r>
          </w:p>
        </w:tc>
        <w:tc>
          <w:tcPr>
            <w:tcW w:w="438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both"/>
              <w:rPr>
                <w:rFonts w:hint="default" w:ascii="Times New Roman" w:hAnsi="Times New Roman" w:eastAsia="楷体" w:cs="Times New Roman"/>
                <w:i w:val="0"/>
                <w:iCs w:val="0"/>
                <w:kern w:val="2"/>
                <w:sz w:val="24"/>
                <w:szCs w:val="24"/>
                <w:highlight w:val="none"/>
                <w:lang w:val="en-US" w:eastAsia="zh-CN" w:bidi="ar-SA"/>
              </w:rPr>
            </w:pPr>
          </w:p>
        </w:tc>
      </w:tr>
    </w:tbl>
    <w:p>
      <w:pPr>
        <w:widowControl w:val="0"/>
        <w:bidi w:val="0"/>
        <w:adjustRightInd w:val="0"/>
        <w:spacing w:line="600" w:lineRule="exact"/>
        <w:ind w:firstLine="640" w:firstLineChars="200"/>
        <w:jc w:val="left"/>
        <w:outlineLvl w:val="0"/>
        <w:rPr>
          <w:rFonts w:hint="default" w:ascii="Times New Roman" w:hAnsi="Times New Roman" w:eastAsia="黑体" w:cs="Times New Roman"/>
          <w:kern w:val="44"/>
          <w:sz w:val="32"/>
          <w:szCs w:val="48"/>
          <w:highlight w:val="none"/>
          <w:lang w:val="en-US" w:eastAsia="zh-CN" w:bidi="ar-SA"/>
        </w:rPr>
      </w:pPr>
      <w:r>
        <w:rPr>
          <w:rFonts w:hint="default" w:ascii="Times New Roman" w:hAnsi="Times New Roman" w:eastAsia="黑体" w:cs="Times New Roman"/>
          <w:kern w:val="44"/>
          <w:sz w:val="32"/>
          <w:szCs w:val="48"/>
          <w:highlight w:val="none"/>
          <w:lang w:val="en-US" w:eastAsia="zh-CN" w:bidi="ar-SA"/>
        </w:rPr>
        <w:t>三、相关证明材料</w:t>
      </w:r>
    </w:p>
    <w:p>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Times New Roman"/>
          <w:kern w:val="2"/>
          <w:sz w:val="32"/>
          <w:szCs w:val="22"/>
          <w:highlight w:val="none"/>
          <w:lang w:val="en-US" w:eastAsia="zh-CN" w:bidi="ar-SA"/>
        </w:rPr>
      </w:pPr>
      <w:r>
        <w:rPr>
          <w:rFonts w:hint="default" w:ascii="Times New Roman" w:hAnsi="Times New Roman" w:eastAsia="楷体" w:cs="Times New Roman"/>
          <w:kern w:val="2"/>
          <w:sz w:val="32"/>
          <w:szCs w:val="22"/>
          <w:highlight w:val="none"/>
          <w:lang w:val="en-US" w:eastAsia="zh-CN" w:bidi="ar-SA"/>
        </w:rPr>
        <w:t>（一）申报单位相关证明材料</w:t>
      </w:r>
    </w:p>
    <w:p>
      <w:pPr>
        <w:pageBreakBefore w:val="0"/>
        <w:widowControl/>
        <w:kinsoku/>
        <w:overflowPunct/>
        <w:topLinePunct w:val="0"/>
        <w:bidi w:val="0"/>
        <w:spacing w:line="240" w:lineRule="auto"/>
        <w:ind w:firstLine="640" w:firstLineChars="200"/>
        <w:rPr>
          <w:rFonts w:hint="default" w:ascii="Times New Roman" w:hAnsi="Times New Roman" w:cs="Times New Roman"/>
          <w:highlight w:val="none"/>
          <w:lang w:eastAsia="zh-CN"/>
        </w:rPr>
      </w:pPr>
      <w:r>
        <w:rPr>
          <w:rFonts w:hint="default" w:ascii="Times New Roman" w:hAnsi="Times New Roman" w:cs="Times New Roman"/>
          <w:highlight w:val="none"/>
        </w:rPr>
        <w:t>1.法人证书</w:t>
      </w:r>
      <w:r>
        <w:rPr>
          <w:rFonts w:hint="default" w:ascii="Times New Roman" w:hAnsi="Times New Roman" w:cs="Times New Roman"/>
          <w:highlight w:val="none"/>
          <w:lang w:eastAsia="zh-CN"/>
        </w:rPr>
        <w:t>。</w:t>
      </w:r>
    </w:p>
    <w:p>
      <w:pPr>
        <w:pageBreakBefore w:val="0"/>
        <w:widowControl/>
        <w:kinsoku/>
        <w:overflowPunct/>
        <w:topLinePunct w:val="0"/>
        <w:bidi w:val="0"/>
        <w:spacing w:line="240" w:lineRule="auto"/>
        <w:ind w:firstLine="64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rPr>
        <w:t>2.信用信息及近三年财务状况证明材料</w:t>
      </w:r>
      <w:r>
        <w:rPr>
          <w:rFonts w:hint="default" w:ascii="Times New Roman" w:hAnsi="Times New Roman" w:cs="Times New Roman"/>
          <w:highlight w:val="none"/>
          <w:lang w:eastAsia="zh-CN"/>
        </w:rPr>
        <w:t>（</w:t>
      </w:r>
      <w:r>
        <w:rPr>
          <w:rFonts w:hint="default" w:ascii="Times New Roman" w:hAnsi="Times New Roman" w:cs="Times New Roman"/>
          <w:highlight w:val="none"/>
        </w:rPr>
        <w:t>建议包括</w:t>
      </w:r>
      <w:r>
        <w:rPr>
          <w:rFonts w:hint="eastAsia" w:ascii="Times New Roman" w:hAnsi="Times New Roman" w:cs="Times New Roman"/>
          <w:highlight w:val="none"/>
          <w:lang w:eastAsia="zh-CN"/>
        </w:rPr>
        <w:t>：</w:t>
      </w:r>
      <w:r>
        <w:rPr>
          <w:rFonts w:hint="default" w:ascii="Times New Roman" w:hAnsi="Times New Roman" w:cs="Times New Roman"/>
          <w:highlight w:val="none"/>
        </w:rPr>
        <w:t>信用中国公共信用信息报告、财务审计报告、税收完税证明等）</w:t>
      </w:r>
      <w:r>
        <w:rPr>
          <w:rFonts w:hint="default" w:ascii="Times New Roman" w:hAnsi="Times New Roman" w:cs="Times New Roman"/>
          <w:highlight w:val="none"/>
          <w:lang w:val="en-US" w:eastAsia="zh-CN"/>
        </w:rPr>
        <w:t>。</w:t>
      </w:r>
    </w:p>
    <w:p>
      <w:pPr>
        <w:pageBreakBefore w:val="0"/>
        <w:widowControl/>
        <w:kinsoku/>
        <w:overflowPunct/>
        <w:topLinePunct w:val="0"/>
        <w:bidi w:val="0"/>
        <w:spacing w:line="240" w:lineRule="auto"/>
        <w:ind w:firstLine="640" w:firstLineChars="200"/>
        <w:rPr>
          <w:rFonts w:hint="default" w:ascii="Times New Roman" w:hAnsi="Times New Roman" w:cs="Times New Roman"/>
          <w:highlight w:val="none"/>
        </w:rPr>
      </w:pPr>
      <w:r>
        <w:rPr>
          <w:rFonts w:hint="default" w:ascii="Times New Roman" w:hAnsi="Times New Roman" w:cs="Times New Roman"/>
          <w:highlight w:val="none"/>
        </w:rPr>
        <w:t>3.资质、荣誉、技术成果等证明材料。</w:t>
      </w:r>
    </w:p>
    <w:p>
      <w:pPr>
        <w:keepNext/>
        <w:keepLines/>
        <w:pageBreakBefore w:val="0"/>
        <w:widowControl w:val="0"/>
        <w:kinsoku/>
        <w:overflowPunct/>
        <w:topLinePunct w:val="0"/>
        <w:bidi w:val="0"/>
        <w:spacing w:line="240" w:lineRule="auto"/>
        <w:ind w:firstLine="640" w:firstLineChars="200"/>
        <w:jc w:val="both"/>
        <w:outlineLvl w:val="1"/>
        <w:rPr>
          <w:rFonts w:hint="default" w:ascii="Times New Roman" w:hAnsi="Times New Roman" w:eastAsia="楷体" w:cs="Times New Roman"/>
          <w:kern w:val="2"/>
          <w:sz w:val="32"/>
          <w:szCs w:val="22"/>
          <w:highlight w:val="none"/>
          <w:lang w:val="en-US" w:eastAsia="zh-CN" w:bidi="ar-SA"/>
        </w:rPr>
      </w:pPr>
      <w:r>
        <w:rPr>
          <w:rFonts w:hint="default" w:ascii="Times New Roman" w:hAnsi="Times New Roman" w:eastAsia="楷体" w:cs="Times New Roman"/>
          <w:kern w:val="2"/>
          <w:sz w:val="32"/>
          <w:szCs w:val="22"/>
          <w:highlight w:val="none"/>
          <w:lang w:val="en-US" w:eastAsia="zh-CN" w:bidi="ar-SA"/>
        </w:rPr>
        <w:t>（二）申报工具产品及典型案例相关证明材料</w:t>
      </w:r>
    </w:p>
    <w:p>
      <w:pPr>
        <w:pageBreakBefore w:val="0"/>
        <w:widowControl/>
        <w:kinsoku/>
        <w:overflowPunct/>
        <w:topLinePunct w:val="0"/>
        <w:bidi w:val="0"/>
        <w:spacing w:line="240" w:lineRule="auto"/>
        <w:ind w:firstLine="640" w:firstLineChars="200"/>
        <w:rPr>
          <w:rFonts w:hint="default" w:ascii="Times New Roman" w:hAnsi="Times New Roman" w:eastAsia="仿宋_GB2312" w:cs="Times New Roman"/>
          <w:sz w:val="32"/>
          <w:highlight w:val="none"/>
          <w:lang w:val="en-US" w:eastAsia="zh-CN"/>
        </w:rPr>
      </w:pPr>
      <w:r>
        <w:rPr>
          <w:rFonts w:hint="default" w:ascii="Times New Roman" w:hAnsi="Times New Roman" w:eastAsia="仿宋_GB2312" w:cs="Times New Roman"/>
          <w:sz w:val="32"/>
          <w:highlight w:val="none"/>
          <w:lang w:val="en-US" w:eastAsia="zh-CN"/>
        </w:rPr>
        <w:t>1.工具产品关键技术知识产权证明（如专利、软件著作权）等。</w:t>
      </w:r>
    </w:p>
    <w:p>
      <w:pPr>
        <w:pageBreakBefore w:val="0"/>
        <w:widowControl/>
        <w:kinsoku/>
        <w:overflowPunct/>
        <w:topLinePunct w:val="0"/>
        <w:bidi w:val="0"/>
        <w:spacing w:line="240" w:lineRule="auto"/>
        <w:ind w:firstLine="640" w:firstLineChars="200"/>
        <w:rPr>
          <w:rFonts w:hint="default" w:ascii="Times New Roman" w:hAnsi="Times New Roman" w:eastAsia="仿宋_GB2312" w:cs="Times New Roman"/>
          <w:i w:val="0"/>
          <w:caps w:val="0"/>
          <w:color w:val="auto"/>
          <w:spacing w:val="0"/>
          <w:sz w:val="32"/>
          <w:szCs w:val="24"/>
          <w:highlight w:val="none"/>
          <w:shd w:val="clear" w:color="auto" w:fill="auto"/>
          <w:lang w:eastAsia="zh-CN"/>
        </w:rPr>
      </w:pPr>
      <w:r>
        <w:rPr>
          <w:rFonts w:hint="default" w:ascii="Times New Roman" w:hAnsi="Times New Roman" w:eastAsia="仿宋_GB2312" w:cs="Times New Roman"/>
          <w:sz w:val="32"/>
          <w:highlight w:val="none"/>
          <w:lang w:val="en-US" w:eastAsia="zh-CN"/>
        </w:rPr>
        <w:t>2.质量认证证书、</w:t>
      </w:r>
      <w:r>
        <w:rPr>
          <w:rFonts w:hint="default" w:ascii="Times New Roman" w:hAnsi="Times New Roman" w:eastAsia="仿宋_GB2312" w:cs="Times New Roman"/>
          <w:sz w:val="32"/>
          <w:szCs w:val="24"/>
          <w:highlight w:val="none"/>
          <w:lang w:eastAsia="zh-CN"/>
        </w:rPr>
        <w:t>产品</w:t>
      </w:r>
      <w:r>
        <w:rPr>
          <w:rFonts w:hint="default" w:ascii="Times New Roman" w:hAnsi="Times New Roman" w:eastAsia="仿宋_GB2312" w:cs="Times New Roman"/>
          <w:i w:val="0"/>
          <w:caps w:val="0"/>
          <w:color w:val="auto"/>
          <w:spacing w:val="0"/>
          <w:sz w:val="32"/>
          <w:szCs w:val="24"/>
          <w:highlight w:val="none"/>
          <w:shd w:val="clear" w:color="auto" w:fill="auto"/>
        </w:rPr>
        <w:t>第三方检测报告</w:t>
      </w:r>
      <w:r>
        <w:rPr>
          <w:rFonts w:hint="default" w:ascii="Times New Roman" w:hAnsi="Times New Roman" w:eastAsia="仿宋_GB2312" w:cs="Times New Roman"/>
          <w:i w:val="0"/>
          <w:caps w:val="0"/>
          <w:color w:val="auto"/>
          <w:spacing w:val="0"/>
          <w:sz w:val="32"/>
          <w:szCs w:val="24"/>
          <w:highlight w:val="none"/>
          <w:shd w:val="clear" w:color="auto" w:fill="auto"/>
          <w:lang w:val="en-US" w:eastAsia="zh-CN"/>
        </w:rPr>
        <w:t>等</w:t>
      </w:r>
      <w:r>
        <w:rPr>
          <w:rFonts w:hint="default" w:ascii="Times New Roman" w:hAnsi="Times New Roman" w:eastAsia="仿宋_GB2312" w:cs="Times New Roman"/>
          <w:i w:val="0"/>
          <w:caps w:val="0"/>
          <w:color w:val="auto"/>
          <w:spacing w:val="0"/>
          <w:sz w:val="32"/>
          <w:szCs w:val="24"/>
          <w:highlight w:val="none"/>
          <w:shd w:val="clear" w:color="auto" w:fill="auto"/>
          <w:lang w:eastAsia="zh-CN"/>
        </w:rPr>
        <w:t>。</w:t>
      </w:r>
    </w:p>
    <w:p>
      <w:pPr>
        <w:widowControl/>
        <w:tabs>
          <w:tab w:val="center" w:pos="4153"/>
          <w:tab w:val="right" w:pos="8306"/>
        </w:tabs>
        <w:ind w:firstLine="640" w:firstLineChars="200"/>
        <w:rPr>
          <w:rFonts w:hint="default" w:ascii="Times New Roman" w:hAnsi="Times New Roman" w:eastAsia="仿宋_GB2312" w:cs="Times New Roman"/>
          <w:sz w:val="32"/>
          <w:highlight w:val="none"/>
          <w:lang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default" w:ascii="Times New Roman" w:hAnsi="Times New Roman" w:eastAsia="仿宋_GB2312" w:cs="Times New Roman"/>
          <w:i w:val="0"/>
          <w:caps w:val="0"/>
          <w:color w:val="auto"/>
          <w:spacing w:val="0"/>
          <w:sz w:val="32"/>
          <w:szCs w:val="24"/>
          <w:highlight w:val="none"/>
          <w:shd w:val="clear" w:color="auto" w:fill="auto"/>
          <w:lang w:val="en-US" w:eastAsia="zh-CN"/>
        </w:rPr>
        <w:t>3.</w:t>
      </w:r>
      <w:r>
        <w:rPr>
          <w:rFonts w:hint="default" w:ascii="Times New Roman" w:hAnsi="Times New Roman" w:eastAsia="仿宋_GB2312" w:cs="Times New Roman"/>
          <w:i w:val="0"/>
          <w:caps w:val="0"/>
          <w:color w:val="auto"/>
          <w:spacing w:val="0"/>
          <w:sz w:val="32"/>
          <w:szCs w:val="24"/>
          <w:highlight w:val="none"/>
          <w:shd w:val="clear" w:color="auto" w:fill="auto"/>
          <w:lang w:eastAsia="zh-CN"/>
        </w:rPr>
        <w:t>用户</w:t>
      </w:r>
      <w:r>
        <w:rPr>
          <w:rFonts w:hint="default" w:ascii="Times New Roman" w:hAnsi="Times New Roman" w:eastAsia="仿宋_GB2312" w:cs="Times New Roman"/>
          <w:i w:val="0"/>
          <w:caps w:val="0"/>
          <w:color w:val="auto"/>
          <w:spacing w:val="0"/>
          <w:sz w:val="32"/>
          <w:szCs w:val="24"/>
          <w:highlight w:val="none"/>
          <w:shd w:val="clear" w:color="auto" w:fill="auto"/>
        </w:rPr>
        <w:t>证明</w:t>
      </w:r>
      <w:r>
        <w:rPr>
          <w:rFonts w:hint="default" w:ascii="Times New Roman" w:hAnsi="Times New Roman" w:eastAsia="仿宋_GB2312" w:cs="Times New Roman"/>
          <w:i w:val="0"/>
          <w:caps w:val="0"/>
          <w:color w:val="auto"/>
          <w:spacing w:val="0"/>
          <w:sz w:val="32"/>
          <w:szCs w:val="24"/>
          <w:highlight w:val="none"/>
          <w:shd w:val="clear" w:color="auto" w:fill="auto"/>
          <w:lang w:val="en-US" w:eastAsia="zh-CN"/>
        </w:rPr>
        <w:t>等</w:t>
      </w:r>
      <w:r>
        <w:rPr>
          <w:rFonts w:hint="default" w:ascii="Times New Roman" w:hAnsi="Times New Roman" w:eastAsia="仿宋_GB2312" w:cs="Times New Roman"/>
          <w:sz w:val="32"/>
          <w:highlight w:val="none"/>
          <w:lang w:eastAsia="zh-CN"/>
        </w:rPr>
        <w:t>。</w:t>
      </w:r>
    </w:p>
    <w:p>
      <w:pPr>
        <w:pStyle w:val="3"/>
        <w:pageBreakBefore w:val="0"/>
        <w:kinsoku/>
        <w:overflowPunct/>
        <w:topLinePunct w:val="0"/>
        <w:bidi w:val="0"/>
        <w:spacing w:line="240" w:lineRule="auto"/>
        <w:ind w:left="0" w:leftChars="0" w:firstLine="0" w:firstLineChars="0"/>
        <w:rPr>
          <w:rFonts w:hint="default" w:ascii="Times New Roman" w:hAnsi="Times New Roman" w:eastAsia="黑体" w:cs="Times New Roman"/>
          <w:highlight w:val="none"/>
          <w:lang w:val="en-US" w:eastAsia="zh-CN"/>
        </w:rPr>
      </w:pPr>
      <w:r>
        <w:rPr>
          <w:rFonts w:hint="default" w:ascii="Times New Roman" w:hAnsi="Times New Roman" w:cs="Times New Roman"/>
          <w:highlight w:val="none"/>
        </w:rPr>
        <w:t>附件</w:t>
      </w:r>
      <w:r>
        <w:rPr>
          <w:rFonts w:hint="eastAsia" w:ascii="Times New Roman" w:hAnsi="Times New Roman" w:cs="Times New Roman"/>
          <w:highlight w:val="none"/>
          <w:lang w:val="en-US" w:eastAsia="zh-CN"/>
        </w:rPr>
        <w:t>3-5</w:t>
      </w:r>
    </w:p>
    <w:p>
      <w:pPr>
        <w:pageBreakBefore w:val="0"/>
        <w:widowControl/>
        <w:kinsoku/>
        <w:overflowPunct/>
        <w:topLinePunct w:val="0"/>
        <w:bidi w:val="0"/>
        <w:spacing w:line="240" w:lineRule="auto"/>
        <w:jc w:val="left"/>
        <w:rPr>
          <w:rFonts w:hint="default" w:ascii="Times New Roman" w:hAnsi="Times New Roman" w:eastAsia="黑体" w:cs="Times New Roman"/>
          <w:szCs w:val="32"/>
          <w:highlight w:val="none"/>
        </w:rPr>
      </w:pPr>
    </w:p>
    <w:p>
      <w:pPr>
        <w:pageBreakBefore w:val="0"/>
        <w:widowControl/>
        <w:kinsoku/>
        <w:overflowPunct/>
        <w:topLinePunct w:val="0"/>
        <w:bidi w:val="0"/>
        <w:spacing w:line="240" w:lineRule="auto"/>
        <w:jc w:val="left"/>
        <w:rPr>
          <w:rFonts w:hint="default" w:ascii="Times New Roman" w:hAnsi="Times New Roman" w:eastAsia="黑体" w:cs="Times New Roman"/>
          <w:szCs w:val="32"/>
          <w:highlight w:val="none"/>
        </w:rPr>
      </w:pPr>
    </w:p>
    <w:p>
      <w:pPr>
        <w:pageBreakBefore w:val="0"/>
        <w:kinsoku/>
        <w:overflowPunct/>
        <w:topLinePunct w:val="0"/>
        <w:bidi w:val="0"/>
        <w:spacing w:line="240" w:lineRule="auto"/>
        <w:ind w:firstLine="800"/>
        <w:rPr>
          <w:rFonts w:hint="default" w:ascii="Times New Roman" w:hAnsi="Times New Roman" w:eastAsia="黑体" w:cs="Times New Roman"/>
          <w:sz w:val="40"/>
          <w:szCs w:val="40"/>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highlight w:val="none"/>
          <w:lang w:val="en-US" w:eastAsia="zh-CN"/>
        </w:rPr>
      </w:pPr>
      <w:r>
        <w:rPr>
          <w:rFonts w:hint="eastAsia" w:ascii="Times New Roman" w:hAnsi="Times New Roman" w:eastAsia="黑体" w:cs="Times New Roman"/>
          <w:sz w:val="44"/>
          <w:szCs w:val="32"/>
          <w:highlight w:val="none"/>
          <w:lang w:eastAsia="zh-CN"/>
        </w:rPr>
        <w:t>2025年信息化和工业化深度融合典型案例</w:t>
      </w:r>
      <w:r>
        <w:rPr>
          <w:rFonts w:hint="default" w:ascii="Times New Roman" w:hAnsi="Times New Roman" w:eastAsia="黑体" w:cs="Times New Roman"/>
          <w:sz w:val="44"/>
          <w:szCs w:val="32"/>
          <w:highlight w:val="none"/>
          <w:lang w:val="en-US" w:eastAsia="zh-CN"/>
        </w:rPr>
        <w:t>申报书</w:t>
      </w:r>
    </w:p>
    <w:p>
      <w:pPr>
        <w:keepNext w:val="0"/>
        <w:keepLines w:val="0"/>
        <w:pageBreakBefore w:val="0"/>
        <w:widowControl/>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2"/>
          <w:highlight w:val="none"/>
          <w:lang w:eastAsia="zh-CN"/>
        </w:rPr>
      </w:pPr>
      <w:r>
        <w:rPr>
          <w:rFonts w:hint="default" w:ascii="Times New Roman" w:hAnsi="Times New Roman" w:eastAsia="黑体" w:cs="Times New Roman"/>
          <w:sz w:val="44"/>
          <w:szCs w:val="32"/>
          <w:highlight w:val="none"/>
          <w:lang w:eastAsia="zh-CN"/>
        </w:rPr>
        <w:t>（</w:t>
      </w:r>
      <w:r>
        <w:rPr>
          <w:rFonts w:hint="default" w:ascii="Times New Roman" w:hAnsi="Times New Roman" w:eastAsia="黑体" w:cs="Times New Roman"/>
          <w:sz w:val="44"/>
          <w:szCs w:val="32"/>
          <w:highlight w:val="none"/>
          <w:u w:val="none"/>
        </w:rPr>
        <w:t>重点行业</w:t>
      </w:r>
      <w:r>
        <w:rPr>
          <w:rFonts w:hint="eastAsia" w:ascii="Times New Roman" w:hAnsi="Times New Roman" w:eastAsia="黑体" w:cs="Times New Roman"/>
          <w:sz w:val="44"/>
          <w:szCs w:val="32"/>
          <w:highlight w:val="none"/>
          <w:u w:val="none"/>
          <w:lang w:val="en-US" w:eastAsia="zh-CN"/>
        </w:rPr>
        <w:t>数字化</w:t>
      </w:r>
      <w:r>
        <w:rPr>
          <w:rFonts w:hint="default" w:ascii="Times New Roman" w:hAnsi="Times New Roman" w:eastAsia="黑体" w:cs="Times New Roman"/>
          <w:sz w:val="44"/>
          <w:szCs w:val="32"/>
          <w:highlight w:val="none"/>
          <w:u w:val="none"/>
        </w:rPr>
        <w:t>场景</w:t>
      </w:r>
      <w:r>
        <w:rPr>
          <w:rFonts w:hint="default" w:ascii="Times New Roman" w:hAnsi="Times New Roman" w:eastAsia="黑体" w:cs="Times New Roman"/>
          <w:sz w:val="44"/>
          <w:szCs w:val="32"/>
          <w:highlight w:val="none"/>
          <w:lang w:val="en-US" w:eastAsia="zh-CN"/>
        </w:rPr>
        <w:t>方向</w:t>
      </w:r>
      <w:r>
        <w:rPr>
          <w:rFonts w:hint="default" w:ascii="Times New Roman" w:hAnsi="Times New Roman" w:eastAsia="黑体" w:cs="Times New Roman"/>
          <w:sz w:val="44"/>
          <w:szCs w:val="32"/>
          <w:highlight w:val="none"/>
          <w:lang w:eastAsia="zh-CN"/>
        </w:rPr>
        <w:t>）</w:t>
      </w: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highlight w:val="none"/>
        </w:rPr>
      </w:pP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highlight w:val="none"/>
        </w:rPr>
      </w:pP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highlight w:val="none"/>
        </w:rPr>
      </w:pPr>
    </w:p>
    <w:p>
      <w:pPr>
        <w:pageBreakBefore w:val="0"/>
        <w:widowControl/>
        <w:kinsoku/>
        <w:overflowPunct/>
        <w:topLinePunct w:val="0"/>
        <w:autoSpaceDN w:val="0"/>
        <w:bidi w:val="0"/>
        <w:spacing w:line="240" w:lineRule="auto"/>
        <w:ind w:firstLine="1040"/>
        <w:jc w:val="center"/>
        <w:rPr>
          <w:rFonts w:hint="default" w:ascii="Times New Roman" w:hAnsi="Times New Roman" w:eastAsia="黑体" w:cs="Times New Roman"/>
          <w:kern w:val="0"/>
          <w:sz w:val="52"/>
          <w:highlight w:val="none"/>
        </w:rPr>
      </w:pPr>
    </w:p>
    <w:p>
      <w:pPr>
        <w:pageBreakBefore w:val="0"/>
        <w:kinsoku/>
        <w:overflowPunct/>
        <w:topLinePunct w:val="0"/>
        <w:bidi w:val="0"/>
        <w:spacing w:line="240" w:lineRule="auto"/>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重点行业</w:t>
      </w:r>
      <w:r>
        <w:rPr>
          <w:rFonts w:hint="default" w:ascii="Times New Roman" w:hAnsi="Times New Roman" w:eastAsia="黑体" w:cs="Times New Roman"/>
          <w:highlight w:val="none"/>
        </w:rPr>
        <w:t>：</w:t>
      </w:r>
      <w:r>
        <w:rPr>
          <w:rFonts w:hint="default" w:ascii="Times New Roman" w:hAnsi="Times New Roman" w:eastAsia="黑体" w:cs="Times New Roman"/>
          <w:highlight w:val="none"/>
          <w:u w:val="single"/>
        </w:rPr>
        <w:t xml:space="preserve">                                      </w:t>
      </w:r>
    </w:p>
    <w:p>
      <w:pPr>
        <w:pageBreakBefore w:val="0"/>
        <w:kinsoku/>
        <w:overflowPunct/>
        <w:topLinePunct w:val="0"/>
        <w:bidi w:val="0"/>
        <w:spacing w:line="240" w:lineRule="auto"/>
        <w:rPr>
          <w:rFonts w:hint="default" w:ascii="Times New Roman" w:hAnsi="Times New Roman" w:eastAsia="黑体" w:cs="Times New Roman"/>
          <w:highlight w:val="none"/>
        </w:rPr>
      </w:pPr>
      <w:r>
        <w:rPr>
          <w:rFonts w:hint="default" w:ascii="Times New Roman" w:hAnsi="Times New Roman" w:eastAsia="黑体" w:cs="Times New Roman"/>
          <w:highlight w:val="none"/>
          <w:lang w:val="en-US" w:eastAsia="zh-CN"/>
        </w:rPr>
        <w:t>案例</w:t>
      </w:r>
      <w:r>
        <w:rPr>
          <w:rFonts w:hint="default" w:ascii="Times New Roman" w:hAnsi="Times New Roman" w:eastAsia="黑体" w:cs="Times New Roman"/>
          <w:highlight w:val="none"/>
        </w:rPr>
        <w:t>名称：</w:t>
      </w:r>
      <w:r>
        <w:rPr>
          <w:rFonts w:hint="default" w:ascii="Times New Roman" w:hAnsi="Times New Roman" w:eastAsia="黑体" w:cs="Times New Roman"/>
          <w:highlight w:val="none"/>
          <w:u w:val="single"/>
        </w:rPr>
        <w:t xml:space="preserve">                                      </w:t>
      </w:r>
    </w:p>
    <w:p>
      <w:pPr>
        <w:pageBreakBefore w:val="0"/>
        <w:widowControl/>
        <w:kinsoku/>
        <w:overflowPunct/>
        <w:topLinePunct w:val="0"/>
        <w:autoSpaceDN w:val="0"/>
        <w:bidi w:val="0"/>
        <w:spacing w:line="240" w:lineRule="auto"/>
        <w:ind w:firstLine="723"/>
        <w:jc w:val="center"/>
        <w:rPr>
          <w:rFonts w:hint="default" w:ascii="Times New Roman" w:hAnsi="Times New Roman" w:eastAsia="楷体_GB2312" w:cs="Times New Roman"/>
          <w:b/>
          <w:kern w:val="0"/>
          <w:sz w:val="36"/>
          <w:highlight w:val="none"/>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highlight w:val="none"/>
        </w:rPr>
      </w:pP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kern w:val="0"/>
          <w:sz w:val="36"/>
          <w:highlight w:val="none"/>
          <w:u w:val="single"/>
        </w:rPr>
      </w:pPr>
      <w:r>
        <w:rPr>
          <w:rFonts w:hint="default" w:ascii="Times New Roman" w:hAnsi="Times New Roman" w:cs="Times New Roman"/>
          <w:kern w:val="0"/>
          <w:sz w:val="36"/>
          <w:highlight w:val="none"/>
        </w:rPr>
        <w:t>申报单位：</w:t>
      </w:r>
      <w:r>
        <w:rPr>
          <w:rFonts w:hint="default" w:ascii="Times New Roman" w:hAnsi="Times New Roman" w:cs="Times New Roman"/>
          <w:kern w:val="0"/>
          <w:sz w:val="36"/>
          <w:highlight w:val="none"/>
          <w:u w:val="single"/>
        </w:rPr>
        <w:t xml:space="preserve">                 （盖章）</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highlight w:val="none"/>
        </w:rPr>
      </w:pPr>
      <w:r>
        <w:rPr>
          <w:rFonts w:hint="default" w:ascii="Times New Roman" w:hAnsi="Times New Roman" w:cs="Times New Roman"/>
          <w:kern w:val="0"/>
          <w:sz w:val="36"/>
          <w:highlight w:val="none"/>
        </w:rPr>
        <w:t>联 系 人：</w:t>
      </w:r>
      <w:r>
        <w:rPr>
          <w:rFonts w:hint="default" w:ascii="Times New Roman" w:hAnsi="Times New Roman" w:cs="Times New Roman"/>
          <w:kern w:val="0"/>
          <w:sz w:val="36"/>
          <w:highlight w:val="none"/>
          <w:u w:val="single"/>
        </w:rPr>
        <w:t xml:space="preserve">                         </w:t>
      </w:r>
    </w:p>
    <w:p>
      <w:pPr>
        <w:pageBreakBefore w:val="0"/>
        <w:widowControl/>
        <w:kinsoku/>
        <w:wordWrap w:val="0"/>
        <w:overflowPunct/>
        <w:topLinePunct w:val="0"/>
        <w:autoSpaceDN w:val="0"/>
        <w:bidi w:val="0"/>
        <w:spacing w:line="240" w:lineRule="auto"/>
        <w:ind w:firstLine="1440" w:firstLineChars="400"/>
        <w:jc w:val="left"/>
        <w:rPr>
          <w:rFonts w:hint="default" w:ascii="Times New Roman" w:hAnsi="Times New Roman" w:cs="Times New Roman"/>
          <w:highlight w:val="none"/>
          <w:u w:val="single"/>
        </w:rPr>
      </w:pPr>
      <w:r>
        <w:rPr>
          <w:rFonts w:hint="default" w:ascii="Times New Roman" w:hAnsi="Times New Roman" w:cs="Times New Roman"/>
          <w:kern w:val="0"/>
          <w:sz w:val="36"/>
          <w:highlight w:val="none"/>
        </w:rPr>
        <w:t>联系电话：</w:t>
      </w:r>
      <w:r>
        <w:rPr>
          <w:rFonts w:hint="default" w:ascii="Times New Roman" w:hAnsi="Times New Roman" w:cs="Times New Roman"/>
          <w:kern w:val="0"/>
          <w:sz w:val="36"/>
          <w:highlight w:val="none"/>
          <w:u w:val="single"/>
        </w:rPr>
        <w:t xml:space="preserve">                         </w:t>
      </w:r>
    </w:p>
    <w:p>
      <w:pPr>
        <w:pageBreakBefore w:val="0"/>
        <w:tabs>
          <w:tab w:val="left" w:pos="5220"/>
        </w:tabs>
        <w:kinsoku/>
        <w:overflowPunct/>
        <w:topLinePunct w:val="0"/>
        <w:bidi w:val="0"/>
        <w:spacing w:line="240" w:lineRule="auto"/>
        <w:ind w:firstLine="800"/>
        <w:jc w:val="center"/>
        <w:rPr>
          <w:rFonts w:hint="default" w:ascii="Times New Roman" w:hAnsi="Times New Roman" w:eastAsia="黑体" w:cs="Times New Roman"/>
          <w:sz w:val="40"/>
          <w:szCs w:val="40"/>
          <w:highlight w:val="none"/>
        </w:rPr>
      </w:pP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cs="Times New Roman"/>
          <w:highlight w:val="none"/>
        </w:rPr>
      </w:pPr>
      <w:r>
        <w:rPr>
          <w:rFonts w:hint="default" w:ascii="Times New Roman" w:hAnsi="Times New Roman" w:eastAsia="黑体" w:cs="Times New Roman"/>
          <w:sz w:val="40"/>
          <w:szCs w:val="40"/>
          <w:highlight w:val="none"/>
        </w:rPr>
        <w:t>工业和信息化部编制</w:t>
      </w:r>
    </w:p>
    <w:p>
      <w:pPr>
        <w:keepNext w:val="0"/>
        <w:keepLines w:val="0"/>
        <w:pageBreakBefore w:val="0"/>
        <w:widowControl w:val="0"/>
        <w:tabs>
          <w:tab w:val="left" w:pos="5220"/>
        </w:tabs>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0"/>
          <w:szCs w:val="40"/>
          <w:highlight w:val="none"/>
        </w:rPr>
      </w:pPr>
      <w:r>
        <w:rPr>
          <w:rFonts w:hint="eastAsia" w:ascii="Times New Roman" w:hAnsi="Times New Roman" w:eastAsia="黑体" w:cs="Times New Roman"/>
          <w:sz w:val="40"/>
          <w:szCs w:val="40"/>
          <w:highlight w:val="none"/>
          <w:lang w:eastAsia="zh-CN"/>
        </w:rPr>
        <w:t>2025</w:t>
      </w:r>
      <w:r>
        <w:rPr>
          <w:rFonts w:hint="default" w:ascii="Times New Roman" w:hAnsi="Times New Roman" w:eastAsia="黑体" w:cs="Times New Roman"/>
          <w:sz w:val="40"/>
          <w:szCs w:val="40"/>
          <w:highlight w:val="none"/>
        </w:rPr>
        <w:t>年  月</w:t>
      </w:r>
    </w:p>
    <w:p>
      <w:pPr>
        <w:pStyle w:val="8"/>
        <w:pageBreakBefore w:val="0"/>
        <w:kinsoku/>
        <w:overflowPunct/>
        <w:topLinePunct w:val="0"/>
        <w:bidi w:val="0"/>
        <w:spacing w:line="240" w:lineRule="auto"/>
        <w:rPr>
          <w:rFonts w:hint="default" w:ascii="Times New Roman" w:hAnsi="Times New Roman" w:cs="Times New Roman"/>
          <w:highlight w:val="none"/>
        </w:rPr>
        <w:sectPr>
          <w:pgSz w:w="11906" w:h="16838"/>
          <w:pgMar w:top="1440" w:right="1800" w:bottom="1440" w:left="1800" w:header="851" w:footer="1588" w:gutter="0"/>
          <w:pgBorders>
            <w:top w:val="none" w:sz="0" w:space="0"/>
            <w:left w:val="none" w:sz="0" w:space="0"/>
            <w:bottom w:val="none" w:sz="0" w:space="0"/>
            <w:right w:val="none" w:sz="0" w:space="0"/>
          </w:pgBorders>
          <w:pgNumType w:fmt="decimal"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default" w:ascii="Times New Roman" w:hAnsi="Times New Roman" w:eastAsia="黑体" w:cs="Times New Roman"/>
          <w:sz w:val="44"/>
          <w:szCs w:val="36"/>
        </w:rPr>
      </w:pPr>
      <w:r>
        <w:rPr>
          <w:rFonts w:hint="default" w:ascii="Times New Roman" w:hAnsi="Times New Roman" w:eastAsia="黑体" w:cs="Times New Roman"/>
          <w:sz w:val="44"/>
          <w:szCs w:val="36"/>
        </w:rPr>
        <w:t>填 写 说 明</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rPr>
      </w:pPr>
    </w:p>
    <w:p>
      <w:pPr>
        <w:spacing w:line="240" w:lineRule="auto"/>
        <w:ind w:firstLine="640" w:firstLineChars="200"/>
        <w:rPr>
          <w:rFonts w:hint="default" w:ascii="Times New Roman" w:hAnsi="Times New Roman" w:cs="Times New Roman"/>
          <w:sz w:val="32"/>
          <w:szCs w:val="32"/>
          <w:lang w:eastAsia="zh-CN"/>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sz w:val="32"/>
          <w:szCs w:val="32"/>
        </w:rPr>
        <w:t>申报单位应按照</w:t>
      </w:r>
      <w:r>
        <w:rPr>
          <w:rFonts w:hint="default" w:ascii="Times New Roman" w:hAnsi="Times New Roman" w:cs="Times New Roman"/>
          <w:sz w:val="32"/>
          <w:szCs w:val="32"/>
          <w:lang w:eastAsia="zh-CN"/>
        </w:rPr>
        <w:t>《</w:t>
      </w:r>
      <w:r>
        <w:rPr>
          <w:rFonts w:hint="eastAsia" w:ascii="Times New Roman" w:hAnsi="Times New Roman" w:cs="Times New Roman"/>
          <w:sz w:val="32"/>
          <w:szCs w:val="32"/>
          <w:lang w:eastAsia="zh-CN"/>
        </w:rPr>
        <w:t>2025年信息化和工业化深度融合典型案例</w:t>
      </w:r>
      <w:r>
        <w:rPr>
          <w:rFonts w:hint="default" w:ascii="Times New Roman" w:hAnsi="Times New Roman" w:eastAsia="仿宋_GB2312" w:cs="Times New Roman"/>
          <w:sz w:val="32"/>
          <w:szCs w:val="32"/>
        </w:rPr>
        <w:t>要素条件</w:t>
      </w: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要求，</w:t>
      </w:r>
      <w:r>
        <w:rPr>
          <w:rFonts w:hint="default" w:ascii="Times New Roman" w:hAnsi="Times New Roman" w:eastAsia="仿宋_GB2312" w:cs="Times New Roman"/>
          <w:b/>
          <w:bCs/>
          <w:sz w:val="32"/>
          <w:szCs w:val="32"/>
        </w:rPr>
        <w:t>选择一个申报</w:t>
      </w:r>
      <w:r>
        <w:rPr>
          <w:rFonts w:hint="eastAsia" w:ascii="Times New Roman" w:hAnsi="Times New Roman" w:cs="Times New Roman"/>
          <w:b/>
          <w:bCs/>
          <w:sz w:val="32"/>
          <w:szCs w:val="32"/>
          <w:lang w:val="en-US" w:eastAsia="zh-CN"/>
        </w:rPr>
        <w:t>行业</w:t>
      </w:r>
      <w:r>
        <w:rPr>
          <w:rFonts w:hint="default" w:ascii="Times New Roman" w:hAnsi="Times New Roman" w:eastAsia="仿宋_GB2312" w:cs="Times New Roman"/>
          <w:sz w:val="32"/>
          <w:szCs w:val="32"/>
        </w:rPr>
        <w:t>，如实填写申报书内容</w:t>
      </w:r>
      <w:r>
        <w:rPr>
          <w:rFonts w:hint="default" w:ascii="Times New Roman" w:hAnsi="Times New Roman" w:cs="Times New Roman"/>
          <w:sz w:val="32"/>
          <w:szCs w:val="32"/>
          <w:lang w:eastAsia="zh-CN"/>
        </w:rPr>
        <w:t>。</w:t>
      </w:r>
    </w:p>
    <w:p>
      <w:pPr>
        <w:spacing w:line="240" w:lineRule="auto"/>
        <w:ind w:firstLine="640" w:firstLineChars="200"/>
        <w:rPr>
          <w:rFonts w:hint="default" w:ascii="Times New Roman" w:hAnsi="Times New Roman" w:eastAsia="仿宋_GB2312" w:cs="Times New Roman"/>
          <w:bCs/>
          <w:sz w:val="32"/>
          <w:szCs w:val="32"/>
        </w:rPr>
      </w:pPr>
      <w:r>
        <w:rPr>
          <w:rFonts w:hint="eastAsia" w:ascii="Times New Roman" w:hAnsi="Times New Roman" w:cs="Times New Roman"/>
          <w:bCs/>
          <w:sz w:val="32"/>
          <w:szCs w:val="32"/>
          <w:lang w:val="en-US" w:eastAsia="zh-CN"/>
        </w:rPr>
        <w:t>2</w:t>
      </w:r>
      <w:r>
        <w:rPr>
          <w:rFonts w:hint="default" w:ascii="Times New Roman" w:hAnsi="Times New Roman" w:cs="Times New Roman"/>
          <w:bCs/>
          <w:sz w:val="32"/>
          <w:szCs w:val="32"/>
          <w:lang w:val="en-US" w:eastAsia="zh-CN"/>
        </w:rPr>
        <w:t>.</w:t>
      </w:r>
      <w:r>
        <w:rPr>
          <w:rFonts w:hint="eastAsia" w:ascii="Times New Roman" w:hAnsi="Times New Roman"/>
          <w:bCs/>
          <w:szCs w:val="32"/>
        </w:rPr>
        <w:t>案例须既包含需求方企业信息（必须是工业企业），也包含重点场景数字化服务商信息（工业企业具备自建能力，也可作为服务商），可由任意一方作为牵头单位填报申报书。</w:t>
      </w:r>
    </w:p>
    <w:p>
      <w:pPr>
        <w:spacing w:line="240" w:lineRule="auto"/>
        <w:ind w:firstLine="640" w:firstLineChars="200"/>
        <w:rPr>
          <w:rFonts w:hint="default" w:ascii="Times New Roman" w:hAnsi="Times New Roman" w:cs="Times New Roman"/>
          <w:sz w:val="32"/>
          <w:szCs w:val="32"/>
          <w:lang w:val="en-US" w:eastAsia="zh-CN"/>
        </w:rPr>
      </w:pPr>
      <w:r>
        <w:rPr>
          <w:rFonts w:hint="eastAsia" w:ascii="Times New Roman" w:hAnsi="Times New Roman" w:cs="Times New Roman"/>
          <w:szCs w:val="32"/>
          <w:lang w:val="en-US" w:eastAsia="zh-CN"/>
        </w:rPr>
        <w:t>3</w:t>
      </w:r>
      <w:r>
        <w:rPr>
          <w:rFonts w:hint="default" w:ascii="Times New Roman" w:hAnsi="Times New Roman" w:cs="Times New Roman"/>
          <w:szCs w:val="32"/>
          <w:lang w:val="en-US" w:eastAsia="zh-CN"/>
        </w:rPr>
        <w:t>.</w:t>
      </w:r>
      <w:r>
        <w:rPr>
          <w:rFonts w:hint="default" w:ascii="Times New Roman" w:hAnsi="Times New Roman" w:cs="Times New Roman"/>
          <w:sz w:val="32"/>
          <w:szCs w:val="32"/>
          <w:lang w:val="en-US" w:eastAsia="zh-CN"/>
        </w:rPr>
        <w:t>涉及多个服务商共建的</w:t>
      </w:r>
      <w:r>
        <w:rPr>
          <w:rFonts w:hint="eastAsia" w:ascii="Times New Roman" w:hAnsi="Times New Roman" w:cs="Times New Roman"/>
          <w:sz w:val="32"/>
          <w:szCs w:val="32"/>
          <w:lang w:val="en-US" w:eastAsia="zh-CN"/>
        </w:rPr>
        <w:t>数字化场景</w:t>
      </w:r>
      <w:r>
        <w:rPr>
          <w:rFonts w:hint="default" w:ascii="Times New Roman" w:hAnsi="Times New Roman" w:cs="Times New Roman"/>
          <w:sz w:val="32"/>
          <w:szCs w:val="32"/>
          <w:lang w:val="en-US" w:eastAsia="zh-CN"/>
        </w:rPr>
        <w:t>案例，申报书中只能填写一个服务商基本信息。</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bCs/>
          <w:sz w:val="32"/>
          <w:szCs w:val="32"/>
        </w:rPr>
      </w:pPr>
      <w:r>
        <w:rPr>
          <w:rFonts w:hint="eastAsia" w:ascii="Times New Roman" w:hAnsi="Times New Roman" w:cs="Times New Roman"/>
          <w:bCs/>
          <w:sz w:val="32"/>
          <w:szCs w:val="32"/>
          <w:lang w:val="en-US" w:eastAsia="zh-CN"/>
        </w:rPr>
        <w:t>4</w:t>
      </w:r>
      <w:r>
        <w:rPr>
          <w:rFonts w:hint="default" w:ascii="Times New Roman" w:hAnsi="Times New Roman" w:eastAsia="仿宋_GB2312" w:cs="Times New Roman"/>
          <w:bCs/>
          <w:sz w:val="32"/>
          <w:szCs w:val="32"/>
        </w:rPr>
        <w:t>.</w:t>
      </w:r>
      <w:r>
        <w:rPr>
          <w:rFonts w:hint="default" w:ascii="Times New Roman" w:hAnsi="Times New Roman" w:eastAsia="仿宋_GB2312" w:cs="Times New Roman"/>
          <w:sz w:val="32"/>
          <w:szCs w:val="32"/>
        </w:rPr>
        <w:t>原则上，填写单位的重点行业</w:t>
      </w:r>
      <w:r>
        <w:rPr>
          <w:rFonts w:hint="eastAsia" w:ascii="Times New Roman" w:hAnsi="Times New Roman" w:cs="Times New Roman"/>
          <w:sz w:val="32"/>
          <w:szCs w:val="32"/>
          <w:lang w:val="en-US" w:eastAsia="zh-CN"/>
        </w:rPr>
        <w:t>数字化</w:t>
      </w:r>
      <w:r>
        <w:rPr>
          <w:rFonts w:hint="default" w:ascii="Times New Roman" w:hAnsi="Times New Roman" w:eastAsia="仿宋_GB2312" w:cs="Times New Roman"/>
          <w:sz w:val="32"/>
          <w:szCs w:val="32"/>
        </w:rPr>
        <w:t>场景案例须拥有自主知识产权，对提供的全部资料的真实性负责</w:t>
      </w:r>
      <w:r>
        <w:rPr>
          <w:rFonts w:hint="default" w:ascii="Times New Roman" w:hAnsi="Times New Roman"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cs="Times New Roman"/>
          <w:bCs/>
          <w:sz w:val="32"/>
          <w:szCs w:val="32"/>
          <w:lang w:val="en-US" w:eastAsia="zh-CN"/>
        </w:rPr>
        <w:t>5</w:t>
      </w:r>
      <w:r>
        <w:rPr>
          <w:rFonts w:hint="default" w:ascii="Times New Roman" w:hAnsi="Times New Roman" w:eastAsia="仿宋_GB2312" w:cs="Times New Roman"/>
          <w:bCs/>
          <w:sz w:val="32"/>
          <w:szCs w:val="32"/>
          <w:lang w:val="en-US" w:eastAsia="zh-CN"/>
        </w:rPr>
        <w:t>.</w:t>
      </w:r>
      <w:r>
        <w:rPr>
          <w:rFonts w:hint="default" w:ascii="Times New Roman" w:hAnsi="Times New Roman" w:cs="Times New Roman"/>
          <w:sz w:val="32"/>
          <w:szCs w:val="32"/>
          <w:lang w:val="en-US" w:eastAsia="zh-CN"/>
        </w:rPr>
        <w:t>联系人及</w:t>
      </w:r>
      <w:r>
        <w:rPr>
          <w:rFonts w:hint="default" w:ascii="Times New Roman" w:hAnsi="Times New Roman" w:eastAsia="仿宋_GB2312" w:cs="Times New Roman"/>
          <w:sz w:val="32"/>
          <w:szCs w:val="32"/>
        </w:rPr>
        <w:t>联系方式：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cs="Times New Roman"/>
          <w:sz w:val="32"/>
          <w:szCs w:val="32"/>
          <w:lang w:val="en-US" w:eastAsia="zh-CN"/>
        </w:rPr>
        <w:sectPr>
          <w:footerReference r:id="rId11"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default" w:ascii="Times New Roman" w:hAnsi="Times New Roman" w:eastAsia="仿宋_GB2312" w:cs="Times New Roman"/>
          <w:sz w:val="32"/>
          <w:szCs w:val="32"/>
        </w:rPr>
        <w:t xml:space="preserve">国家工业信息安全发展研究中心 </w:t>
      </w:r>
      <w:r>
        <w:rPr>
          <w:rFonts w:hint="default" w:ascii="Times New Roman" w:hAnsi="Times New Roman" w:cs="Times New Roman"/>
          <w:szCs w:val="32"/>
          <w:lang w:val="en-US" w:eastAsia="zh-CN"/>
        </w:rPr>
        <w:t>李清敏 010-8868</w:t>
      </w:r>
      <w:r>
        <w:rPr>
          <w:rFonts w:hint="eastAsia" w:ascii="Times New Roman" w:hAnsi="Times New Roman" w:cs="Times New Roman"/>
          <w:szCs w:val="32"/>
          <w:lang w:val="en-US" w:eastAsia="zh-CN"/>
        </w:rPr>
        <w:t>4332</w:t>
      </w:r>
      <w:r>
        <w:rPr>
          <w:rFonts w:hint="eastAsia" w:ascii="Times New Roman" w:hAnsi="Times New Roman" w:cs="Times New Roman"/>
          <w:sz w:val="32"/>
          <w:szCs w:val="32"/>
          <w:lang w:val="en-US" w:eastAsia="zh-CN"/>
        </w:rPr>
        <w:t>梁冬晗 010-88684952</w:t>
      </w:r>
    </w:p>
    <w:p>
      <w:pPr>
        <w:pStyle w:val="3"/>
        <w:bidi w:val="0"/>
        <w:jc w:val="left"/>
        <w:rPr>
          <w:rFonts w:hint="default" w:ascii="Times New Roman" w:hAnsi="Times New Roman" w:cs="Times New Roman"/>
          <w:lang w:val="en-US" w:eastAsia="zh-CN"/>
        </w:rPr>
      </w:pPr>
      <w:r>
        <w:rPr>
          <w:rFonts w:hint="default" w:ascii="Times New Roman" w:hAnsi="Times New Roman" w:cs="Times New Roman"/>
          <w:lang w:val="en-US" w:eastAsia="zh-CN"/>
        </w:rPr>
        <w:t>一、基本信息</w:t>
      </w:r>
    </w:p>
    <w:tbl>
      <w:tblPr>
        <w:tblStyle w:val="15"/>
        <w:tblW w:w="9916" w:type="dxa"/>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Layout w:type="fixed"/>
        <w:tblCellMar>
          <w:top w:w="0" w:type="dxa"/>
          <w:left w:w="108" w:type="dxa"/>
          <w:bottom w:w="0" w:type="dxa"/>
          <w:right w:w="108" w:type="dxa"/>
        </w:tblCellMar>
      </w:tblPr>
      <w:tblGrid>
        <w:gridCol w:w="1298"/>
        <w:gridCol w:w="187"/>
        <w:gridCol w:w="1306"/>
        <w:gridCol w:w="840"/>
        <w:gridCol w:w="1326"/>
        <w:gridCol w:w="1728"/>
        <w:gridCol w:w="546"/>
        <w:gridCol w:w="1032"/>
        <w:gridCol w:w="1653"/>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8" w:hRule="atLeast"/>
          <w:jc w:val="center"/>
        </w:trPr>
        <w:tc>
          <w:tcPr>
            <w:tcW w:w="9916" w:type="dxa"/>
            <w:gridSpan w:val="9"/>
            <w:tcBorders>
              <w:top w:val="single" w:color="000000" w:sz="4" w:space="0"/>
              <w:left w:val="single" w:color="000000" w:sz="4" w:space="0"/>
              <w:bottom w:val="single" w:color="000000" w:sz="4" w:space="0"/>
              <w:right w:val="single" w:color="000000" w:sz="4" w:space="0"/>
            </w:tcBorders>
            <w:vAlign w:val="center"/>
          </w:tcPr>
          <w:p>
            <w:pPr>
              <w:adjustRightInd w:val="0"/>
              <w:snapToGrid w:val="0"/>
              <w:jc w:val="both"/>
              <w:rPr>
                <w:rFonts w:hint="default" w:ascii="Times New Roman" w:hAnsi="Times New Roman" w:eastAsia="楷体" w:cs="Times New Roman"/>
                <w:i/>
                <w:iCs/>
                <w:sz w:val="24"/>
                <w:lang w:val="en-US" w:eastAsia="zh-CN"/>
              </w:rPr>
            </w:pPr>
            <w:r>
              <w:rPr>
                <w:rFonts w:hint="eastAsia" w:ascii="Times New Roman" w:hAnsi="Times New Roman" w:eastAsia="仿宋_GB2312" w:cs="Times New Roman"/>
                <w:b/>
                <w:bCs/>
                <w:i w:val="0"/>
                <w:iCs w:val="0"/>
                <w:sz w:val="24"/>
                <w:lang w:eastAsia="zh-CN"/>
              </w:rPr>
              <w:t>（</w:t>
            </w:r>
            <w:r>
              <w:rPr>
                <w:rFonts w:hint="eastAsia" w:ascii="Times New Roman" w:hAnsi="Times New Roman" w:eastAsia="仿宋_GB2312" w:cs="Times New Roman"/>
                <w:b/>
                <w:bCs/>
                <w:i w:val="0"/>
                <w:iCs w:val="0"/>
                <w:sz w:val="24"/>
                <w:lang w:val="en-US" w:eastAsia="zh-CN"/>
              </w:rPr>
              <w:t>一</w:t>
            </w:r>
            <w:r>
              <w:rPr>
                <w:rFonts w:hint="eastAsia" w:ascii="Times New Roman" w:hAnsi="Times New Roman" w:eastAsia="仿宋_GB2312" w:cs="Times New Roman"/>
                <w:b/>
                <w:bCs/>
                <w:i w:val="0"/>
                <w:iCs w:val="0"/>
                <w:sz w:val="24"/>
                <w:lang w:eastAsia="zh-CN"/>
              </w:rPr>
              <w:t>）</w:t>
            </w:r>
            <w:r>
              <w:rPr>
                <w:rFonts w:hint="eastAsia" w:ascii="Times New Roman" w:hAnsi="Times New Roman" w:eastAsia="仿宋_GB2312" w:cs="Times New Roman"/>
                <w:b/>
                <w:bCs/>
                <w:i w:val="0"/>
                <w:iCs w:val="0"/>
                <w:sz w:val="24"/>
                <w:lang w:val="en-US" w:eastAsia="zh-CN"/>
              </w:rPr>
              <w:t>案例基本信息</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8" w:hRule="atLeast"/>
          <w:jc w:val="center"/>
        </w:trPr>
        <w:tc>
          <w:tcPr>
            <w:tcW w:w="1298" w:type="dxa"/>
            <w:tcBorders>
              <w:top w:val="single" w:color="000000" w:sz="4" w:space="0"/>
              <w:left w:val="single" w:color="000000" w:sz="4" w:space="0"/>
              <w:bottom w:val="single" w:color="000000" w:sz="4" w:space="0"/>
              <w:right w:val="single" w:color="000000" w:sz="4" w:space="0"/>
            </w:tcBorders>
            <w:vAlign w:val="center"/>
          </w:tcPr>
          <w:p>
            <w:pPr>
              <w:autoSpaceDN w:val="0"/>
              <w:adjustRightInd/>
              <w:snapToGrid w:val="0"/>
              <w:jc w:val="center"/>
              <w:rPr>
                <w:rFonts w:hint="eastAsia" w:ascii="Times New Roman" w:hAnsi="Times New Roman" w:eastAsia="仿宋_GB2312" w:cs="Times New Roman"/>
                <w:i w:val="0"/>
                <w:iCs w:val="0"/>
                <w:sz w:val="24"/>
                <w:szCs w:val="24"/>
                <w:lang w:bidi="ar-SA"/>
              </w:rPr>
            </w:pPr>
            <w:r>
              <w:rPr>
                <w:rFonts w:hint="eastAsia" w:ascii="Times New Roman" w:hAnsi="Times New Roman" w:eastAsia="仿宋_GB2312" w:cs="Times New Roman"/>
                <w:color w:val="auto"/>
                <w:sz w:val="24"/>
                <w:szCs w:val="24"/>
              </w:rPr>
              <w:t>案例名称</w:t>
            </w:r>
          </w:p>
        </w:tc>
        <w:tc>
          <w:tcPr>
            <w:tcW w:w="8618" w:type="dxa"/>
            <w:gridSpan w:val="8"/>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default" w:ascii="Times New Roman" w:hAnsi="Times New Roman" w:eastAsia="楷体" w:cs="Times New Roman"/>
                <w:i/>
                <w:iCs/>
                <w:color w:val="000000"/>
                <w:kern w:val="0"/>
                <w:sz w:val="24"/>
                <w:szCs w:val="24"/>
                <w:lang w:val="en-US" w:eastAsia="zh-CN"/>
              </w:rPr>
            </w:pPr>
            <w:r>
              <w:rPr>
                <w:rFonts w:hint="default" w:ascii="Times New Roman" w:hAnsi="Times New Roman" w:eastAsia="楷体" w:cs="Times New Roman"/>
                <w:i/>
                <w:iCs/>
                <w:sz w:val="24"/>
              </w:rPr>
              <w:t>（示例：面向</w:t>
            </w:r>
            <w:r>
              <w:rPr>
                <w:rFonts w:hint="default" w:ascii="Times New Roman" w:hAnsi="Times New Roman" w:eastAsia="楷体" w:cs="Times New Roman"/>
                <w:i/>
                <w:iCs/>
                <w:sz w:val="24"/>
                <w:lang w:val="en-US" w:eastAsia="zh-CN"/>
              </w:rPr>
              <w:t>XX</w:t>
            </w:r>
            <w:r>
              <w:rPr>
                <w:rFonts w:hint="default" w:ascii="Times New Roman" w:hAnsi="Times New Roman" w:eastAsia="楷体" w:cs="Times New Roman"/>
                <w:i/>
                <w:iCs/>
                <w:sz w:val="24"/>
              </w:rPr>
              <w:t>场景的</w:t>
            </w:r>
            <w:r>
              <w:rPr>
                <w:rFonts w:hint="default" w:ascii="Times New Roman" w:hAnsi="Times New Roman" w:eastAsia="楷体" w:cs="Times New Roman"/>
                <w:i/>
                <w:iCs/>
                <w:sz w:val="24"/>
                <w:lang w:val="en-US" w:eastAsia="zh-CN"/>
              </w:rPr>
              <w:t>XX</w:t>
            </w:r>
            <w:r>
              <w:rPr>
                <w:rFonts w:hint="default" w:ascii="Times New Roman" w:hAnsi="Times New Roman" w:eastAsia="楷体" w:cs="Times New Roman"/>
                <w:i/>
                <w:iCs/>
                <w:sz w:val="24"/>
              </w:rPr>
              <w:t>应用案例）</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8" w:hRule="atLeast"/>
          <w:jc w:val="center"/>
        </w:trPr>
        <w:tc>
          <w:tcPr>
            <w:tcW w:w="12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snapToGrid w:val="0"/>
              <w:spacing w:line="240" w:lineRule="auto"/>
              <w:jc w:val="center"/>
              <w:textAlignment w:val="auto"/>
              <w:rPr>
                <w:rFonts w:hint="eastAsia" w:ascii="Times New Roman" w:hAnsi="Times New Roman" w:eastAsia="仿宋_GB2312" w:cs="Times New Roman"/>
                <w:color w:val="auto"/>
                <w:kern w:val="2"/>
                <w:sz w:val="24"/>
                <w:szCs w:val="24"/>
                <w:lang w:val="en-US" w:eastAsia="zh-CN" w:bidi="ar-SA"/>
              </w:rPr>
            </w:pPr>
            <w:r>
              <w:rPr>
                <w:rFonts w:hint="eastAsia" w:ascii="Times New Roman" w:hAnsi="Times New Roman" w:cs="Times New Roman"/>
                <w:i w:val="0"/>
                <w:iCs w:val="0"/>
                <w:sz w:val="24"/>
                <w:szCs w:val="24"/>
                <w:lang w:val="en-US" w:eastAsia="zh-CN" w:bidi="ar-SA"/>
              </w:rPr>
              <w:t>申报</w:t>
            </w:r>
            <w:r>
              <w:rPr>
                <w:rFonts w:hint="eastAsia" w:ascii="Times New Roman" w:hAnsi="Times New Roman" w:eastAsia="仿宋_GB2312" w:cs="Times New Roman"/>
                <w:i w:val="0"/>
                <w:iCs w:val="0"/>
                <w:sz w:val="24"/>
                <w:szCs w:val="24"/>
                <w:lang w:bidi="ar-SA"/>
              </w:rPr>
              <w:t>单位名称</w:t>
            </w:r>
          </w:p>
        </w:tc>
        <w:tc>
          <w:tcPr>
            <w:tcW w:w="8618"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iCs/>
                <w:kern w:val="2"/>
                <w:sz w:val="24"/>
                <w:szCs w:val="24"/>
                <w:lang w:val="en-US" w:eastAsia="zh-CN" w:bidi="ar-SA"/>
              </w:rPr>
            </w:pPr>
            <w:r>
              <w:rPr>
                <w:rFonts w:hint="default" w:ascii="Times New Roman" w:hAnsi="Times New Roman" w:eastAsia="楷体" w:cs="Times New Roman"/>
                <w:i/>
                <w:iCs/>
                <w:color w:val="000000"/>
                <w:kern w:val="0"/>
                <w:sz w:val="24"/>
                <w:szCs w:val="24"/>
                <w:lang w:val="en-US" w:eastAsia="zh-CN"/>
              </w:rPr>
              <w:t>（请</w:t>
            </w:r>
            <w:r>
              <w:rPr>
                <w:rFonts w:hint="default" w:ascii="Times New Roman" w:hAnsi="Times New Roman" w:eastAsia="楷体" w:cs="Times New Roman"/>
                <w:i/>
                <w:iCs/>
                <w:color w:val="000000"/>
                <w:kern w:val="0"/>
                <w:sz w:val="24"/>
                <w:szCs w:val="24"/>
              </w:rPr>
              <w:t>填写企业工商注册信息中企业全称</w:t>
            </w:r>
            <w:r>
              <w:rPr>
                <w:rFonts w:hint="default" w:ascii="Times New Roman" w:hAnsi="Times New Roman" w:eastAsia="楷体" w:cs="Times New Roman"/>
                <w:i/>
                <w:iCs/>
                <w:color w:val="000000"/>
                <w:kern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8"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snapToGrid w:val="0"/>
              <w:spacing w:line="240" w:lineRule="auto"/>
              <w:jc w:val="center"/>
              <w:textAlignment w:val="auto"/>
              <w:rPr>
                <w:rFonts w:hint="eastAsia" w:ascii="Times New Roman" w:hAnsi="Times New Roman" w:eastAsia="仿宋_GB2312" w:cs="Times New Roman"/>
                <w:i w:val="0"/>
                <w:iCs w:val="0"/>
                <w:kern w:val="2"/>
                <w:sz w:val="24"/>
                <w:szCs w:val="24"/>
                <w:highlight w:val="none"/>
                <w:lang w:val="en-US" w:eastAsia="zh-CN" w:bidi="ar-SA"/>
              </w:rPr>
            </w:pPr>
            <w:r>
              <w:rPr>
                <w:rFonts w:hint="eastAsia" w:ascii="Times New Roman" w:hAnsi="Times New Roman" w:eastAsia="仿宋_GB2312" w:cs="Times New Roman"/>
                <w:i w:val="0"/>
                <w:iCs w:val="0"/>
                <w:color w:val="auto"/>
                <w:sz w:val="24"/>
                <w:szCs w:val="24"/>
                <w:highlight w:val="none"/>
                <w:lang w:val="en-US" w:eastAsia="zh-CN" w:bidi="ar-SA"/>
              </w:rPr>
              <w:t>申报行业</w:t>
            </w:r>
          </w:p>
        </w:tc>
        <w:tc>
          <w:tcPr>
            <w:tcW w:w="861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楷体" w:cs="Times New Roman"/>
                <w:i w:val="0"/>
                <w:iCs w:val="0"/>
                <w:sz w:val="24"/>
                <w:szCs w:val="24"/>
              </w:rPr>
            </w:pP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钢铁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石化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工程机械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新能源汽车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机器人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医疗装备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家电 </w:t>
            </w:r>
          </w:p>
          <w:p>
            <w:pPr>
              <w:jc w:val="left"/>
              <w:rPr>
                <w:rFonts w:hint="default" w:ascii="Times New Roman" w:hAnsi="Times New Roman" w:eastAsia="楷体" w:cs="Times New Roman"/>
                <w:i w:val="0"/>
                <w:iCs w:val="0"/>
                <w:kern w:val="2"/>
                <w:sz w:val="24"/>
                <w:szCs w:val="24"/>
                <w:lang w:val="en-US" w:eastAsia="zh-CN" w:bidi="ar-SA"/>
              </w:rPr>
            </w:pP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制糖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白酒</w:t>
            </w:r>
            <w:r>
              <w:rPr>
                <w:rFonts w:hint="eastAsia" w:ascii="Times New Roman" w:hAnsi="Times New Roman" w:eastAsia="楷体" w:cs="Times New Roman"/>
                <w:i w:val="0"/>
                <w:iCs w:val="0"/>
                <w:sz w:val="24"/>
                <w:szCs w:val="24"/>
                <w:lang w:val="en-US" w:eastAsia="zh-CN"/>
              </w:rPr>
              <w:t xml:space="preserve">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美妆日化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锂电池 </w:t>
            </w:r>
            <w:r>
              <w:rPr>
                <w:rFonts w:hint="eastAsia" w:ascii="Times New Roman" w:hAnsi="Times New Roman" w:eastAsia="楷体" w:cs="Times New Roman"/>
                <w:i w:val="0"/>
                <w:iCs w:val="0"/>
                <w:sz w:val="24"/>
                <w:szCs w:val="24"/>
                <w:lang w:eastAsia="zh-CN"/>
              </w:rPr>
              <w:t>□印制板</w:t>
            </w:r>
            <w:r>
              <w:rPr>
                <w:rFonts w:hint="default" w:ascii="Times New Roman" w:hAnsi="Times New Roman" w:eastAsia="楷体" w:cs="Times New Roman"/>
                <w:i w:val="0"/>
                <w:iCs w:val="0"/>
                <w:sz w:val="24"/>
                <w:szCs w:val="24"/>
              </w:rPr>
              <w:t xml:space="preserve">（PCB）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智能移动终端 </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民爆</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8" w:hRule="atLeast"/>
          <w:jc w:val="center"/>
        </w:trPr>
        <w:tc>
          <w:tcPr>
            <w:tcW w:w="12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adjustRightInd/>
              <w:snapToGrid w:val="0"/>
              <w:jc w:val="center"/>
              <w:rPr>
                <w:rFonts w:hint="eastAsia" w:ascii="Times New Roman" w:hAnsi="Times New Roman" w:eastAsia="仿宋_GB2312" w:cs="Times New Roman"/>
                <w:i w:val="0"/>
                <w:iCs w:val="0"/>
                <w:color w:val="auto"/>
                <w:sz w:val="24"/>
                <w:szCs w:val="24"/>
                <w:highlight w:val="none"/>
                <w:lang w:val="en-US" w:eastAsia="zh-CN" w:bidi="ar-SA"/>
              </w:rPr>
            </w:pPr>
            <w:r>
              <w:rPr>
                <w:rFonts w:hint="eastAsia" w:ascii="Times New Roman" w:hAnsi="Times New Roman" w:cs="Times New Roman"/>
                <w:color w:val="auto"/>
                <w:sz w:val="24"/>
                <w:szCs w:val="24"/>
                <w:highlight w:val="none"/>
                <w:lang w:val="en-US" w:eastAsia="zh-CN"/>
              </w:rPr>
              <w:t>申报</w:t>
            </w:r>
            <w:r>
              <w:rPr>
                <w:rFonts w:hint="eastAsia" w:ascii="Times New Roman" w:hAnsi="Times New Roman" w:eastAsia="仿宋_GB2312" w:cs="Times New Roman"/>
                <w:color w:val="auto"/>
                <w:sz w:val="24"/>
                <w:szCs w:val="24"/>
                <w:highlight w:val="none"/>
              </w:rPr>
              <w:t>场景</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center"/>
              <w:rPr>
                <w:rFonts w:hint="eastAsia" w:ascii="Times New Roman" w:hAnsi="Times New Roman" w:eastAsia="楷体" w:cs="Times New Roman"/>
                <w:i w:val="0"/>
                <w:iCs w:val="0"/>
                <w:sz w:val="24"/>
                <w:szCs w:val="24"/>
                <w:lang w:eastAsia="zh-CN"/>
              </w:rPr>
            </w:pPr>
            <w:r>
              <w:rPr>
                <w:rFonts w:hint="eastAsia" w:ascii="Times New Roman" w:hAnsi="Times New Roman" w:eastAsia="楷体" w:cs="Times New Roman"/>
                <w:color w:val="auto"/>
                <w:sz w:val="24"/>
                <w:szCs w:val="24"/>
                <w:lang w:val="en-US" w:eastAsia="zh-CN"/>
              </w:rPr>
              <w:t>关键</w:t>
            </w:r>
            <w:r>
              <w:rPr>
                <w:rFonts w:hint="default" w:ascii="Times New Roman" w:hAnsi="Times New Roman" w:eastAsia="楷体" w:cs="Times New Roman"/>
                <w:color w:val="auto"/>
                <w:sz w:val="24"/>
                <w:szCs w:val="24"/>
                <w:lang w:val="en-US" w:eastAsia="zh-CN"/>
              </w:rPr>
              <w:t>环节</w:t>
            </w:r>
          </w:p>
        </w:tc>
        <w:tc>
          <w:tcPr>
            <w:tcW w:w="71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snapToGrid/>
              <w:jc w:val="left"/>
              <w:rPr>
                <w:rFonts w:hint="eastAsia" w:ascii="Times New Roman" w:hAnsi="Times New Roman" w:eastAsia="楷体" w:cs="Times New Roman"/>
                <w:i w:val="0"/>
                <w:iCs w:val="0"/>
                <w:sz w:val="24"/>
                <w:szCs w:val="24"/>
                <w:lang w:eastAsia="zh-CN"/>
              </w:rPr>
            </w:pPr>
            <w:r>
              <w:rPr>
                <w:rFonts w:hint="eastAsia" w:ascii="Times New Roman" w:hAnsi="Times New Roman" w:eastAsia="楷体" w:cs="Times New Roman"/>
                <w:i w:val="0"/>
                <w:iCs w:val="0"/>
                <w:color w:val="000000" w:themeColor="text1"/>
                <w:sz w:val="24"/>
                <w:szCs w:val="24"/>
                <w:lang w:val="en-US" w:eastAsia="zh-CN"/>
                <w14:textFill>
                  <w14:solidFill>
                    <w14:schemeClr w14:val="tx1"/>
                  </w14:solidFill>
                </w14:textFill>
              </w:rPr>
              <w:t>（根据各行业提供的关键环节，由申报企业勾选，详见附录）</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8" w:hRule="atLeast"/>
          <w:jc w:val="center"/>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imes New Roman" w:hAnsi="Times New Roman" w:eastAsia="仿宋_GB2312" w:cs="Times New Roman"/>
                <w:i w:val="0"/>
                <w:iCs w:val="0"/>
                <w:color w:val="auto"/>
                <w:sz w:val="24"/>
                <w:szCs w:val="24"/>
                <w:highlight w:val="none"/>
                <w:lang w:val="en-US" w:eastAsia="zh-CN" w:bidi="ar-SA"/>
              </w:rPr>
            </w:pP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snapToGrid/>
              <w:jc w:val="center"/>
              <w:rPr>
                <w:rFonts w:hint="eastAsia" w:ascii="Times New Roman" w:hAnsi="Times New Roman" w:eastAsia="楷体" w:cs="Times New Roman"/>
                <w:i w:val="0"/>
                <w:iCs w:val="0"/>
                <w:kern w:val="2"/>
                <w:sz w:val="24"/>
                <w:szCs w:val="24"/>
                <w:lang w:val="en-US" w:eastAsia="zh-CN" w:bidi="ar-SA"/>
              </w:rPr>
            </w:pPr>
            <w:r>
              <w:rPr>
                <w:rFonts w:hint="default" w:ascii="Times New Roman" w:hAnsi="Times New Roman" w:eastAsia="楷体" w:cs="Times New Roman"/>
                <w:color w:val="auto"/>
                <w:sz w:val="24"/>
                <w:szCs w:val="24"/>
                <w:lang w:val="en-US" w:eastAsia="zh-CN"/>
              </w:rPr>
              <w:t>业务活动</w:t>
            </w:r>
          </w:p>
        </w:tc>
        <w:tc>
          <w:tcPr>
            <w:tcW w:w="71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snapToGrid/>
              <w:jc w:val="left"/>
              <w:rPr>
                <w:rFonts w:hint="eastAsia" w:ascii="Times New Roman" w:hAnsi="Times New Roman" w:eastAsia="楷体" w:cs="Times New Roman"/>
                <w:i w:val="0"/>
                <w:iCs w:val="0"/>
                <w:kern w:val="2"/>
                <w:sz w:val="24"/>
                <w:szCs w:val="24"/>
                <w:lang w:val="en-US" w:eastAsia="zh-CN" w:bidi="ar-SA"/>
              </w:rPr>
            </w:pPr>
            <w:r>
              <w:rPr>
                <w:rFonts w:hint="eastAsia" w:ascii="Times New Roman" w:hAnsi="Times New Roman" w:eastAsia="楷体" w:cs="Times New Roman"/>
                <w:i w:val="0"/>
                <w:iCs w:val="0"/>
                <w:sz w:val="24"/>
                <w:szCs w:val="24"/>
                <w:lang w:eastAsia="zh-CN"/>
              </w:rPr>
              <w:t>（</w:t>
            </w:r>
            <w:r>
              <w:rPr>
                <w:rFonts w:hint="eastAsia" w:ascii="Times New Roman" w:hAnsi="Times New Roman" w:eastAsia="楷体" w:cs="Times New Roman"/>
                <w:i w:val="0"/>
                <w:iCs w:val="0"/>
                <w:sz w:val="24"/>
                <w:szCs w:val="24"/>
                <w:lang w:val="en-US" w:eastAsia="zh-CN"/>
              </w:rPr>
              <w:t>根据各行业提供的业务活动，由申报企业勾选，详见附录</w:t>
            </w:r>
            <w:r>
              <w:rPr>
                <w:rFonts w:hint="eastAsia" w:ascii="Times New Roman" w:hAnsi="Times New Roman" w:eastAsia="楷体" w:cs="Times New Roman"/>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8" w:hRule="atLeast"/>
          <w:jc w:val="center"/>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center"/>
              <w:rPr>
                <w:rFonts w:hint="eastAsia" w:ascii="Times New Roman" w:hAnsi="Times New Roman" w:eastAsia="仿宋_GB2312" w:cs="Times New Roman"/>
                <w:i w:val="0"/>
                <w:iCs w:val="0"/>
                <w:color w:val="auto"/>
                <w:sz w:val="24"/>
                <w:szCs w:val="24"/>
                <w:highlight w:val="none"/>
                <w:lang w:val="en-US" w:eastAsia="zh-CN" w:bidi="ar-SA"/>
              </w:rPr>
            </w:pP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snapToGrid/>
              <w:jc w:val="center"/>
              <w:rPr>
                <w:rFonts w:hint="default" w:ascii="Times New Roman" w:hAnsi="Times New Roman" w:eastAsia="楷体" w:cs="Times New Roman"/>
                <w:i w:val="0"/>
                <w:iCs w:val="0"/>
                <w:sz w:val="24"/>
                <w:szCs w:val="24"/>
                <w:lang w:val="en-US" w:eastAsia="zh-CN"/>
              </w:rPr>
            </w:pPr>
            <w:r>
              <w:rPr>
                <w:rFonts w:hint="eastAsia" w:ascii="Times New Roman" w:hAnsi="Times New Roman" w:eastAsia="楷体" w:cs="Times New Roman"/>
                <w:i w:val="0"/>
                <w:iCs w:val="0"/>
                <w:sz w:val="24"/>
                <w:szCs w:val="24"/>
                <w:lang w:val="en-US" w:eastAsia="zh-CN"/>
              </w:rPr>
              <w:t>场景名称</w:t>
            </w:r>
          </w:p>
        </w:tc>
        <w:tc>
          <w:tcPr>
            <w:tcW w:w="71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snapToGrid/>
              <w:jc w:val="left"/>
              <w:rPr>
                <w:rFonts w:hint="eastAsia" w:ascii="Times New Roman" w:hAnsi="Times New Roman" w:eastAsia="楷体" w:cs="Times New Roman"/>
                <w:i w:val="0"/>
                <w:iCs w:val="0"/>
                <w:sz w:val="24"/>
                <w:szCs w:val="24"/>
                <w:lang w:eastAsia="zh-CN"/>
              </w:rPr>
            </w:pPr>
            <w:r>
              <w:rPr>
                <w:rFonts w:hint="eastAsia" w:ascii="Times New Roman" w:hAnsi="Times New Roman" w:eastAsia="楷体" w:cs="Times New Roman"/>
                <w:i w:val="0"/>
                <w:iCs w:val="0"/>
                <w:color w:val="000000" w:themeColor="text1"/>
                <w:sz w:val="24"/>
                <w:szCs w:val="24"/>
                <w:lang w:val="en-US" w:eastAsia="zh-CN"/>
                <w14:textFill>
                  <w14:solidFill>
                    <w14:schemeClr w14:val="tx1"/>
                  </w14:solidFill>
                </w14:textFill>
              </w:rPr>
              <w:t>（根据各行业提供的场景目录，由申报企业勾选，详见附录）</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8" w:hRule="atLeast"/>
          <w:jc w:val="center"/>
        </w:trPr>
        <w:tc>
          <w:tcPr>
            <w:tcW w:w="991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jc w:val="both"/>
              <w:rPr>
                <w:rFonts w:hint="eastAsia" w:ascii="Times New Roman" w:hAnsi="Times New Roman" w:eastAsia="楷体" w:cs="Times New Roman"/>
                <w:b/>
                <w:bCs/>
                <w:i w:val="0"/>
                <w:iCs w:val="0"/>
                <w:color w:val="000000" w:themeColor="text1"/>
                <w:sz w:val="24"/>
                <w:szCs w:val="24"/>
                <w:lang w:val="en-US" w:eastAsia="zh-CN"/>
                <w14:textFill>
                  <w14:solidFill>
                    <w14:schemeClr w14:val="tx1"/>
                  </w14:solidFill>
                </w14:textFill>
              </w:rPr>
            </w:pPr>
            <w:r>
              <w:rPr>
                <w:rFonts w:hint="eastAsia" w:ascii="Times New Roman" w:hAnsi="Times New Roman" w:cs="Times New Roman"/>
                <w:b/>
                <w:bCs/>
                <w:i w:val="0"/>
                <w:iCs w:val="0"/>
                <w:color w:val="auto"/>
                <w:sz w:val="24"/>
                <w:szCs w:val="24"/>
                <w:highlight w:val="none"/>
                <w:lang w:val="en-US" w:eastAsia="zh-CN" w:bidi="ar-SA"/>
              </w:rPr>
              <w:t>（二）需求方单位基本信息</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12" w:hRule="atLeast"/>
          <w:jc w:val="center"/>
        </w:trPr>
        <w:tc>
          <w:tcPr>
            <w:tcW w:w="1298"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val="0"/>
              <w:bidi w:val="0"/>
              <w:snapToGrid w:val="0"/>
              <w:spacing w:line="240" w:lineRule="auto"/>
              <w:jc w:val="center"/>
              <w:textAlignment w:val="auto"/>
              <w:rPr>
                <w:rFonts w:hint="eastAsia" w:ascii="Times New Roman" w:hAnsi="Times New Roman" w:eastAsia="仿宋_GB2312" w:cs="Times New Roman"/>
                <w:color w:val="auto"/>
                <w:kern w:val="2"/>
                <w:sz w:val="24"/>
                <w:szCs w:val="24"/>
                <w:lang w:val="en-US" w:eastAsia="zh-CN" w:bidi="ar-SA"/>
              </w:rPr>
            </w:pPr>
            <w:r>
              <w:rPr>
                <w:rFonts w:hint="eastAsia" w:ascii="Times New Roman" w:hAnsi="Times New Roman" w:cs="Times New Roman"/>
                <w:i w:val="0"/>
                <w:iCs w:val="0"/>
                <w:sz w:val="24"/>
                <w:szCs w:val="24"/>
                <w:lang w:val="en-US" w:eastAsia="zh-CN" w:bidi="ar-SA"/>
              </w:rPr>
              <w:t>单位</w:t>
            </w:r>
            <w:r>
              <w:rPr>
                <w:rFonts w:hint="eastAsia" w:ascii="Times New Roman" w:hAnsi="Times New Roman" w:eastAsia="仿宋_GB2312" w:cs="Times New Roman"/>
                <w:i w:val="0"/>
                <w:iCs w:val="0"/>
                <w:sz w:val="24"/>
                <w:szCs w:val="24"/>
                <w:lang w:bidi="ar-SA"/>
              </w:rPr>
              <w:t>名称</w:t>
            </w:r>
          </w:p>
        </w:tc>
        <w:tc>
          <w:tcPr>
            <w:tcW w:w="8618" w:type="dxa"/>
            <w:gridSpan w:val="8"/>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iCs/>
                <w:kern w:val="2"/>
                <w:sz w:val="24"/>
                <w:szCs w:val="24"/>
                <w:lang w:val="en-US" w:eastAsia="zh-CN" w:bidi="ar-SA"/>
              </w:rPr>
            </w:pPr>
            <w:r>
              <w:rPr>
                <w:rFonts w:hint="default" w:ascii="Times New Roman" w:hAnsi="Times New Roman" w:eastAsia="楷体" w:cs="Times New Roman"/>
                <w:i/>
                <w:iCs/>
                <w:color w:val="000000"/>
                <w:kern w:val="0"/>
                <w:sz w:val="24"/>
                <w:szCs w:val="24"/>
                <w:lang w:val="en-US" w:eastAsia="zh-CN"/>
              </w:rPr>
              <w:t>（请</w:t>
            </w:r>
            <w:r>
              <w:rPr>
                <w:rFonts w:hint="default" w:ascii="Times New Roman" w:hAnsi="Times New Roman" w:eastAsia="楷体" w:cs="Times New Roman"/>
                <w:i/>
                <w:iCs/>
                <w:color w:val="000000"/>
                <w:kern w:val="0"/>
                <w:sz w:val="24"/>
                <w:szCs w:val="24"/>
              </w:rPr>
              <w:t>填写企业工商注册信息中企业全称</w:t>
            </w:r>
            <w:r>
              <w:rPr>
                <w:rFonts w:hint="default" w:ascii="Times New Roman" w:hAnsi="Times New Roman" w:eastAsia="楷体" w:cs="Times New Roman"/>
                <w:i/>
                <w:iCs/>
                <w:color w:val="000000"/>
                <w:kern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12" w:hRule="atLeast"/>
          <w:jc w:val="center"/>
        </w:trPr>
        <w:tc>
          <w:tcPr>
            <w:tcW w:w="1298"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val="0"/>
              <w:bidi w:val="0"/>
              <w:snapToGrid w:val="0"/>
              <w:spacing w:line="240" w:lineRule="auto"/>
              <w:jc w:val="center"/>
              <w:textAlignment w:val="auto"/>
              <w:rPr>
                <w:rFonts w:hint="eastAsia" w:ascii="Times New Roman" w:hAnsi="Times New Roman" w:cs="Times New Roman"/>
                <w:i w:val="0"/>
                <w:iCs w:val="0"/>
                <w:sz w:val="24"/>
                <w:szCs w:val="24"/>
                <w:lang w:val="en-US" w:eastAsia="zh-CN" w:bidi="ar-SA"/>
              </w:rPr>
            </w:pPr>
            <w:r>
              <w:rPr>
                <w:rFonts w:hint="eastAsia" w:ascii="Times New Roman" w:hAnsi="Times New Roman" w:eastAsia="仿宋_GB2312" w:cs="Times New Roman"/>
                <w:i w:val="0"/>
                <w:iCs w:val="0"/>
                <w:color w:val="auto"/>
                <w:kern w:val="2"/>
                <w:sz w:val="24"/>
                <w:szCs w:val="24"/>
                <w:lang w:bidi="ar-SA"/>
              </w:rPr>
              <w:t>地址</w:t>
            </w:r>
          </w:p>
        </w:tc>
        <w:tc>
          <w:tcPr>
            <w:tcW w:w="3659"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eastAsia" w:ascii="Times New Roman" w:hAnsi="Times New Roman" w:eastAsia="楷体"/>
                <w:color w:val="000000"/>
                <w:kern w:val="0"/>
                <w:sz w:val="24"/>
                <w:u w:val="single"/>
              </w:rPr>
            </w:pPr>
            <w:r>
              <w:rPr>
                <w:rFonts w:hint="eastAsia" w:ascii="Times New Roman" w:hAnsi="Times New Roman" w:eastAsia="楷体"/>
                <w:color w:val="000000"/>
                <w:kern w:val="0"/>
                <w:sz w:val="24"/>
                <w:u w:val="single"/>
              </w:rPr>
              <w:t xml:space="preserve">           </w:t>
            </w:r>
            <w:r>
              <w:rPr>
                <w:rFonts w:hint="eastAsia" w:ascii="Times New Roman" w:hAnsi="Times New Roman" w:eastAsia="楷体"/>
                <w:color w:val="000000"/>
                <w:kern w:val="0"/>
                <w:sz w:val="24"/>
              </w:rPr>
              <w:t>省</w:t>
            </w:r>
            <w:r>
              <w:rPr>
                <w:rFonts w:hint="eastAsia" w:ascii="Times New Roman" w:hAnsi="Times New Roman" w:eastAsia="楷体"/>
                <w:color w:val="000000"/>
                <w:kern w:val="0"/>
                <w:sz w:val="24"/>
                <w:u w:val="single"/>
              </w:rPr>
              <w:t xml:space="preserve">            </w:t>
            </w:r>
          </w:p>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iCs/>
                <w:color w:val="000000"/>
                <w:kern w:val="0"/>
                <w:sz w:val="24"/>
                <w:szCs w:val="24"/>
                <w:lang w:val="en-US" w:eastAsia="zh-CN"/>
              </w:rPr>
            </w:pPr>
            <w:r>
              <w:rPr>
                <w:rFonts w:hint="eastAsia" w:ascii="Times New Roman" w:hAnsi="Times New Roman" w:eastAsia="楷体"/>
                <w:color w:val="000000"/>
                <w:kern w:val="0"/>
                <w:sz w:val="24"/>
              </w:rPr>
              <w:t>市/区</w:t>
            </w:r>
            <w:r>
              <w:rPr>
                <w:rFonts w:hint="eastAsia" w:ascii="Times New Roman" w:hAnsi="Times New Roman" w:eastAsia="楷体"/>
                <w:color w:val="000000"/>
                <w:kern w:val="0"/>
                <w:sz w:val="24"/>
                <w:u w:val="single"/>
              </w:rPr>
              <w:t xml:space="preserve">               </w:t>
            </w:r>
          </w:p>
        </w:tc>
        <w:tc>
          <w:tcPr>
            <w:tcW w:w="172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iCs/>
                <w:color w:val="000000"/>
                <w:kern w:val="0"/>
                <w:sz w:val="24"/>
                <w:szCs w:val="24"/>
                <w:lang w:val="en-US" w:eastAsia="zh-CN"/>
              </w:rPr>
            </w:pPr>
            <w:r>
              <w:rPr>
                <w:rFonts w:hint="eastAsia" w:ascii="Times New Roman" w:hAnsi="Times New Roman" w:eastAsia="仿宋_GB2312" w:cs="Times New Roman"/>
                <w:i w:val="0"/>
                <w:iCs w:val="0"/>
                <w:sz w:val="24"/>
                <w:szCs w:val="24"/>
                <w:highlight w:val="none"/>
                <w:lang w:bidi="ar-SA"/>
              </w:rPr>
              <w:t>单位</w:t>
            </w:r>
            <w:r>
              <w:rPr>
                <w:rFonts w:hint="eastAsia" w:ascii="Times New Roman" w:hAnsi="Times New Roman" w:eastAsia="仿宋_GB2312" w:cs="Times New Roman"/>
                <w:i w:val="0"/>
                <w:iCs w:val="0"/>
                <w:sz w:val="24"/>
                <w:szCs w:val="24"/>
                <w:highlight w:val="none"/>
                <w:lang w:val="en-US" w:eastAsia="zh-CN" w:bidi="ar-SA"/>
              </w:rPr>
              <w:t>性质</w:t>
            </w:r>
          </w:p>
        </w:tc>
        <w:tc>
          <w:tcPr>
            <w:tcW w:w="3231"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iCs/>
                <w:color w:val="000000"/>
                <w:kern w:val="0"/>
                <w:sz w:val="24"/>
                <w:szCs w:val="24"/>
                <w:lang w:val="en-US" w:eastAsia="zh-CN"/>
              </w:rPr>
            </w:pPr>
            <w:r>
              <w:rPr>
                <w:rFonts w:hint="eastAsia" w:ascii="Times New Roman" w:hAnsi="Times New Roman" w:eastAsia="楷体"/>
                <w:color w:val="000000"/>
                <w:kern w:val="0"/>
                <w:sz w:val="24"/>
                <w:szCs w:val="24"/>
                <w:lang w:eastAsia="zh-CN"/>
              </w:rPr>
              <w:t>□</w:t>
            </w:r>
            <w:r>
              <w:rPr>
                <w:rFonts w:hint="eastAsia" w:ascii="Times New Roman" w:hAnsi="Times New Roman" w:eastAsia="楷体"/>
                <w:color w:val="000000"/>
                <w:kern w:val="0"/>
                <w:sz w:val="24"/>
                <w:szCs w:val="24"/>
              </w:rPr>
              <w:t xml:space="preserve">国有 </w:t>
            </w:r>
            <w:r>
              <w:rPr>
                <w:rFonts w:hint="eastAsia" w:ascii="Times New Roman" w:hAnsi="Times New Roman" w:eastAsia="楷体"/>
                <w:color w:val="000000"/>
                <w:kern w:val="0"/>
                <w:sz w:val="24"/>
                <w:szCs w:val="24"/>
                <w:lang w:eastAsia="zh-CN"/>
              </w:rPr>
              <w:t>□</w:t>
            </w:r>
            <w:r>
              <w:rPr>
                <w:rFonts w:hint="eastAsia" w:ascii="Times New Roman" w:hAnsi="Times New Roman" w:eastAsia="楷体"/>
                <w:color w:val="000000"/>
                <w:kern w:val="0"/>
                <w:sz w:val="24"/>
                <w:szCs w:val="24"/>
              </w:rPr>
              <w:t xml:space="preserve">民营 </w:t>
            </w:r>
            <w:r>
              <w:rPr>
                <w:rFonts w:hint="eastAsia" w:ascii="Times New Roman" w:hAnsi="Times New Roman" w:eastAsia="楷体"/>
                <w:color w:val="000000"/>
                <w:kern w:val="0"/>
                <w:sz w:val="24"/>
                <w:szCs w:val="24"/>
                <w:lang w:eastAsia="zh-CN"/>
              </w:rPr>
              <w:t>□</w:t>
            </w:r>
            <w:r>
              <w:rPr>
                <w:rFonts w:hint="eastAsia" w:ascii="Times New Roman" w:hAnsi="Times New Roman" w:eastAsia="楷体"/>
                <w:color w:val="000000"/>
                <w:kern w:val="0"/>
                <w:sz w:val="24"/>
                <w:szCs w:val="24"/>
              </w:rPr>
              <w:t xml:space="preserve">三资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01" w:hRule="atLeast"/>
          <w:jc w:val="center"/>
        </w:trPr>
        <w:tc>
          <w:tcPr>
            <w:tcW w:w="1298"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Times New Roman" w:hAnsi="Times New Roman" w:cs="Times New Roman"/>
                <w:i w:val="0"/>
                <w:iCs w:val="0"/>
                <w:sz w:val="24"/>
                <w:szCs w:val="24"/>
                <w:lang w:val="en-US" w:eastAsia="zh-CN" w:bidi="ar-SA"/>
              </w:rPr>
            </w:pPr>
            <w:r>
              <w:rPr>
                <w:rFonts w:hint="eastAsia" w:ascii="Times New Roman" w:hAnsi="Times New Roman" w:eastAsia="仿宋_GB2312" w:cs="Times New Roman"/>
                <w:i w:val="0"/>
                <w:iCs w:val="0"/>
                <w:color w:val="auto"/>
                <w:kern w:val="2"/>
                <w:sz w:val="24"/>
                <w:szCs w:val="24"/>
                <w:lang w:bidi="ar-SA"/>
              </w:rPr>
              <w:t>成立时间</w:t>
            </w:r>
          </w:p>
        </w:tc>
        <w:tc>
          <w:tcPr>
            <w:tcW w:w="2333"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bidi w:val="0"/>
              <w:adjustRightInd w:val="0"/>
              <w:snapToGrid w:val="0"/>
              <w:spacing w:line="240" w:lineRule="auto"/>
              <w:jc w:val="left"/>
              <w:textAlignment w:val="auto"/>
              <w:rPr>
                <w:rFonts w:hint="default" w:ascii="Times New Roman" w:hAnsi="Times New Roman" w:eastAsia="楷体" w:cs="Times New Roman"/>
                <w:i/>
                <w:iCs/>
                <w:color w:val="000000"/>
                <w:kern w:val="0"/>
                <w:sz w:val="24"/>
                <w:szCs w:val="24"/>
                <w:lang w:val="en-US" w:eastAsia="zh-CN"/>
              </w:rPr>
            </w:pPr>
          </w:p>
        </w:tc>
        <w:tc>
          <w:tcPr>
            <w:tcW w:w="305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iCs/>
                <w:color w:val="000000"/>
                <w:kern w:val="0"/>
                <w:sz w:val="24"/>
                <w:szCs w:val="24"/>
                <w:lang w:val="en-US" w:eastAsia="zh-CN"/>
              </w:rPr>
            </w:pPr>
            <w:r>
              <w:rPr>
                <w:rFonts w:hint="eastAsia" w:ascii="Times New Roman" w:hAnsi="Times New Roman" w:eastAsia="仿宋_GB2312" w:cs="Times New Roman"/>
                <w:i w:val="0"/>
                <w:iCs w:val="0"/>
                <w:color w:val="auto"/>
                <w:kern w:val="2"/>
                <w:sz w:val="24"/>
                <w:szCs w:val="24"/>
              </w:rPr>
              <w:t>统一社会信用代码</w:t>
            </w:r>
          </w:p>
        </w:tc>
        <w:tc>
          <w:tcPr>
            <w:tcW w:w="3231"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iCs/>
                <w:color w:val="000000"/>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460" w:hRule="atLeast"/>
          <w:jc w:val="center"/>
        </w:trPr>
        <w:tc>
          <w:tcPr>
            <w:tcW w:w="1298"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Times New Roman" w:hAnsi="Times New Roman" w:eastAsia="仿宋_GB2312" w:cs="Times New Roman"/>
                <w:i w:val="0"/>
                <w:iCs w:val="0"/>
                <w:color w:val="auto"/>
                <w:kern w:val="2"/>
                <w:sz w:val="24"/>
                <w:szCs w:val="24"/>
                <w:lang w:bidi="ar-SA"/>
              </w:rPr>
            </w:pPr>
            <w:r>
              <w:rPr>
                <w:rFonts w:hint="eastAsia" w:ascii="Times New Roman" w:hAnsi="Times New Roman" w:cs="Times New Roman"/>
                <w:i w:val="0"/>
                <w:iCs w:val="0"/>
                <w:color w:val="auto"/>
                <w:kern w:val="2"/>
                <w:sz w:val="24"/>
                <w:szCs w:val="24"/>
                <w:lang w:val="en-US" w:eastAsia="zh-CN" w:bidi="ar-SA"/>
              </w:rPr>
              <w:t>联系人</w:t>
            </w:r>
          </w:p>
        </w:tc>
        <w:tc>
          <w:tcPr>
            <w:tcW w:w="2333"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iCs/>
                <w:color w:val="000000"/>
                <w:kern w:val="0"/>
                <w:sz w:val="24"/>
                <w:szCs w:val="24"/>
                <w:lang w:val="en-US" w:eastAsia="zh-CN"/>
              </w:rPr>
            </w:pPr>
          </w:p>
        </w:tc>
        <w:tc>
          <w:tcPr>
            <w:tcW w:w="132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center"/>
              <w:textAlignment w:val="auto"/>
              <w:rPr>
                <w:rFonts w:hint="eastAsia" w:ascii="Times New Roman" w:hAnsi="Times New Roman" w:eastAsia="仿宋_GB2312" w:cs="Times New Roman"/>
                <w:i w:val="0"/>
                <w:iCs w:val="0"/>
                <w:color w:val="auto"/>
                <w:kern w:val="2"/>
                <w:sz w:val="24"/>
                <w:szCs w:val="24"/>
              </w:rPr>
            </w:pPr>
            <w:r>
              <w:rPr>
                <w:rFonts w:hint="eastAsia" w:ascii="Times New Roman" w:hAnsi="Times New Roman" w:cs="Times New Roman"/>
                <w:i w:val="0"/>
                <w:iCs w:val="0"/>
                <w:color w:val="auto"/>
                <w:kern w:val="2"/>
                <w:sz w:val="24"/>
                <w:szCs w:val="24"/>
                <w:lang w:val="en-US" w:eastAsia="zh-CN"/>
              </w:rPr>
              <w:t>职务</w:t>
            </w:r>
          </w:p>
        </w:tc>
        <w:tc>
          <w:tcPr>
            <w:tcW w:w="172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iCs/>
                <w:color w:val="000000"/>
                <w:kern w:val="0"/>
                <w:sz w:val="24"/>
                <w:szCs w:val="24"/>
                <w:lang w:val="en-US" w:eastAsia="zh-CN"/>
              </w:rPr>
            </w:pPr>
          </w:p>
        </w:tc>
        <w:tc>
          <w:tcPr>
            <w:tcW w:w="1578"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i/>
                <w:iCs/>
                <w:color w:val="000000"/>
                <w:kern w:val="0"/>
                <w:sz w:val="24"/>
                <w:szCs w:val="24"/>
                <w:lang w:val="en-US" w:eastAsia="zh-CN"/>
              </w:rPr>
            </w:pPr>
            <w:r>
              <w:rPr>
                <w:rFonts w:hint="eastAsia" w:ascii="Times New Roman" w:hAnsi="Times New Roman" w:eastAsia="仿宋_GB2312"/>
                <w:color w:val="auto"/>
                <w:kern w:val="2"/>
                <w:sz w:val="24"/>
                <w:szCs w:val="24"/>
                <w:lang w:val="en-US" w:eastAsia="zh-CN"/>
              </w:rPr>
              <w:t>联系电话</w:t>
            </w:r>
          </w:p>
        </w:tc>
        <w:tc>
          <w:tcPr>
            <w:tcW w:w="165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val="0"/>
              <w:bidi w:val="0"/>
              <w:adjustRightInd w:val="0"/>
              <w:snapToGrid w:val="0"/>
              <w:spacing w:line="240" w:lineRule="auto"/>
              <w:jc w:val="left"/>
              <w:textAlignment w:val="auto"/>
              <w:rPr>
                <w:rFonts w:hint="default" w:ascii="Times New Roman" w:hAnsi="Times New Roman" w:eastAsia="楷体" w:cs="Times New Roman"/>
                <w:i/>
                <w:iCs/>
                <w:color w:val="000000"/>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18" w:hRule="atLeast"/>
          <w:jc w:val="center"/>
        </w:trPr>
        <w:tc>
          <w:tcPr>
            <w:tcW w:w="1298"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4"/>
                <w:szCs w:val="24"/>
                <w:lang w:val="en-US" w:eastAsia="zh-CN" w:bidi="ar-SA"/>
              </w:rPr>
            </w:pPr>
            <w:r>
              <w:rPr>
                <w:rFonts w:hint="eastAsia" w:ascii="Times New Roman" w:hAnsi="Times New Roman"/>
                <w:sz w:val="24"/>
                <w:szCs w:val="24"/>
                <w:lang w:val="en-US" w:eastAsia="zh-CN"/>
              </w:rPr>
              <w:t>单位</w:t>
            </w:r>
            <w:r>
              <w:rPr>
                <w:rFonts w:hint="eastAsia" w:ascii="Times New Roman" w:hAnsi="Times New Roman" w:eastAsia="仿宋_GB2312"/>
                <w:sz w:val="24"/>
                <w:szCs w:val="24"/>
              </w:rPr>
              <w:t>简介</w:t>
            </w:r>
          </w:p>
        </w:tc>
        <w:tc>
          <w:tcPr>
            <w:tcW w:w="8618" w:type="dxa"/>
            <w:gridSpan w:val="8"/>
            <w:tcBorders>
              <w:top w:val="single" w:color="auto" w:sz="4" w:space="0"/>
              <w:left w:val="single" w:color="000000" w:sz="4" w:space="0"/>
              <w:bottom w:val="single" w:color="000000" w:sz="4" w:space="0"/>
              <w:right w:val="single" w:color="000000" w:sz="4" w:space="0"/>
            </w:tcBorders>
            <w:shd w:val="clear" w:color="auto" w:fill="auto"/>
            <w:vAlign w:val="center"/>
          </w:tcPr>
          <w:p>
            <w:pPr>
              <w:pStyle w:val="8"/>
              <w:keepNext w:val="0"/>
              <w:keepLines w:val="0"/>
              <w:pageBreakBefore w:val="0"/>
              <w:kinsoku/>
              <w:wordWrap/>
              <w:overflowPunct/>
              <w:topLinePunct w:val="0"/>
              <w:bidi w:val="0"/>
              <w:adjustRightInd/>
              <w:spacing w:after="0" w:afterLines="0" w:line="240" w:lineRule="auto"/>
              <w:ind w:firstLine="0"/>
              <w:textAlignment w:val="auto"/>
              <w:rPr>
                <w:rFonts w:hint="eastAsia" w:ascii="Times New Roman" w:hAnsi="Times New Roman" w:eastAsia="仿宋_GB2312" w:cs="Times New Roman"/>
                <w:kern w:val="2"/>
                <w:sz w:val="32"/>
                <w:szCs w:val="24"/>
                <w:lang w:val="en-US" w:eastAsia="zh-CN" w:bidi="ar-SA"/>
              </w:rPr>
            </w:pPr>
            <w:r>
              <w:rPr>
                <w:rFonts w:hint="eastAsia" w:ascii="Times New Roman" w:hAnsi="Times New Roman" w:eastAsia="楷体"/>
                <w:color w:val="000000"/>
                <w:kern w:val="0"/>
                <w:sz w:val="24"/>
                <w:szCs w:val="24"/>
                <w:lang w:bidi="ar"/>
              </w:rPr>
              <w:t>企业主营业务、行业特点、转型诉求及目标等情况</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（不超过</w:t>
            </w:r>
            <w:r>
              <w:rPr>
                <w:rFonts w:ascii="Times New Roman" w:hAnsi="Times New Roman" w:eastAsia="楷体"/>
                <w:color w:val="000000"/>
                <w:kern w:val="0"/>
                <w:sz w:val="24"/>
                <w:szCs w:val="24"/>
                <w:lang w:bidi="ar"/>
              </w:rPr>
              <w:t>500字）</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642" w:hRule="atLeast"/>
          <w:jc w:val="center"/>
        </w:trPr>
        <w:tc>
          <w:tcPr>
            <w:tcW w:w="1298" w:type="dxa"/>
            <w:vMerge w:val="restart"/>
            <w:tcBorders>
              <w:top w:val="single" w:color="000000" w:sz="4" w:space="0"/>
              <w:left w:val="single" w:color="000000" w:sz="4" w:space="0"/>
              <w:right w:val="single" w:color="000000" w:sz="4" w:space="0"/>
            </w:tcBorders>
            <w:shd w:val="clear" w:color="auto" w:fill="auto"/>
            <w:vAlign w:val="center"/>
          </w:tcPr>
          <w:p>
            <w:pPr>
              <w:adjustRightInd w:val="0"/>
              <w:snapToGrid w:val="0"/>
              <w:jc w:val="center"/>
              <w:rPr>
                <w:rFonts w:hint="eastAsia" w:ascii="Times New Roman" w:hAnsi="Times New Roman" w:eastAsia="仿宋_GB2312" w:cs="Times New Roman"/>
                <w:i w:val="0"/>
                <w:iCs w:val="0"/>
                <w:color w:val="auto"/>
                <w:kern w:val="2"/>
                <w:sz w:val="24"/>
                <w:szCs w:val="24"/>
                <w:highlight w:val="none"/>
                <w:lang w:val="en-US" w:eastAsia="zh-CN" w:bidi="ar-SA"/>
              </w:rPr>
            </w:pPr>
            <w:r>
              <w:rPr>
                <w:rFonts w:hint="eastAsia" w:ascii="Times New Roman" w:hAnsi="Times New Roman" w:cs="Times New Roman"/>
                <w:i w:val="0"/>
                <w:iCs w:val="0"/>
                <w:color w:val="auto"/>
                <w:sz w:val="24"/>
                <w:szCs w:val="24"/>
                <w:highlight w:val="none"/>
                <w:lang w:val="en-US" w:eastAsia="zh-CN" w:bidi="ar-SA"/>
              </w:rPr>
              <w:t>需求痛点</w:t>
            </w:r>
          </w:p>
        </w:tc>
        <w:tc>
          <w:tcPr>
            <w:tcW w:w="8618" w:type="dxa"/>
            <w:gridSpan w:val="8"/>
            <w:tcBorders>
              <w:top w:val="single" w:color="auto" w:sz="4" w:space="0"/>
              <w:left w:val="single" w:color="000000" w:sz="4" w:space="0"/>
              <w:bottom w:val="single" w:color="auto" w:sz="4" w:space="0"/>
              <w:right w:val="single" w:color="000000" w:sz="4" w:space="0"/>
            </w:tcBorders>
            <w:shd w:val="clear" w:color="auto" w:fill="auto"/>
            <w:vAlign w:val="center"/>
          </w:tcPr>
          <w:p>
            <w:pPr>
              <w:adjustRightInd/>
              <w:snapToGrid/>
              <w:jc w:val="left"/>
              <w:rPr>
                <w:rFonts w:hint="eastAsia"/>
                <w:lang w:val="en-US" w:eastAsia="zh-CN"/>
              </w:rPr>
            </w:pPr>
            <w:r>
              <w:rPr>
                <w:rFonts w:hint="eastAsia" w:ascii="Times New Roman" w:hAnsi="Times New Roman" w:eastAsia="楷体"/>
                <w:color w:val="000000"/>
                <w:kern w:val="0"/>
                <w:sz w:val="24"/>
                <w:lang w:val="en-US" w:eastAsia="zh-CN" w:bidi="ar"/>
              </w:rPr>
              <w:t>（根据各行业提供的痛点情况，由申报企业勾选）</w:t>
            </w:r>
          </w:p>
          <w:p>
            <w:pPr>
              <w:pStyle w:val="2"/>
              <w:rPr>
                <w:rFonts w:hint="default"/>
                <w:lang w:val="en-US" w:eastAsia="zh-CN"/>
              </w:rPr>
            </w:pPr>
            <w:r>
              <w:rPr>
                <w:rFonts w:hint="eastAsia" w:ascii="Times New Roman" w:hAnsi="Times New Roman" w:eastAsia="楷体"/>
                <w:color w:val="000000"/>
                <w:kern w:val="0"/>
                <w:sz w:val="24"/>
                <w:szCs w:val="24"/>
                <w:lang w:val="en-US" w:eastAsia="zh-CN" w:bidi="ar"/>
              </w:rPr>
              <w:t>本案例已经解决的痛点（单选）</w:t>
            </w:r>
            <w:r>
              <w:rPr>
                <w:rFonts w:hint="eastAsia" w:ascii="Times New Roman" w:hAnsi="Times New Roman" w:eastAsia="楷体"/>
                <w:color w:val="000000"/>
                <w:kern w:val="0"/>
                <w:sz w:val="24"/>
                <w:szCs w:val="24"/>
                <w:lang w:val="en-US" w:eastAsia="zh-CN" w:bidi="ar"/>
              </w:rPr>
              <w:br w:type="textWrapping"/>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337" w:hRule="atLeast"/>
          <w:jc w:val="center"/>
        </w:trPr>
        <w:tc>
          <w:tcPr>
            <w:tcW w:w="1298" w:type="dxa"/>
            <w:vMerge w:val="continue"/>
            <w:tcBorders>
              <w:left w:val="single" w:color="000000" w:sz="4" w:space="0"/>
              <w:right w:val="single" w:color="000000" w:sz="4" w:space="0"/>
            </w:tcBorders>
            <w:shd w:val="clear" w:color="auto" w:fill="auto"/>
            <w:vAlign w:val="center"/>
          </w:tcPr>
          <w:p>
            <w:pPr>
              <w:adjustRightInd w:val="0"/>
              <w:snapToGrid w:val="0"/>
              <w:jc w:val="center"/>
              <w:rPr>
                <w:rFonts w:hint="eastAsia" w:ascii="Times New Roman" w:hAnsi="Times New Roman" w:cs="Times New Roman"/>
                <w:i w:val="0"/>
                <w:iCs w:val="0"/>
                <w:color w:val="auto"/>
                <w:sz w:val="24"/>
                <w:szCs w:val="24"/>
                <w:highlight w:val="none"/>
                <w:lang w:val="en-US" w:eastAsia="zh-CN" w:bidi="ar-SA"/>
              </w:rPr>
            </w:pPr>
          </w:p>
        </w:tc>
        <w:tc>
          <w:tcPr>
            <w:tcW w:w="8618" w:type="dxa"/>
            <w:gridSpan w:val="8"/>
            <w:tcBorders>
              <w:top w:val="single" w:color="auto" w:sz="4" w:space="0"/>
              <w:left w:val="single" w:color="000000" w:sz="4" w:space="0"/>
              <w:bottom w:val="single" w:color="000000" w:sz="4" w:space="0"/>
              <w:right w:val="single" w:color="000000" w:sz="4" w:space="0"/>
            </w:tcBorders>
            <w:shd w:val="clear" w:color="auto" w:fill="auto"/>
            <w:vAlign w:val="center"/>
          </w:tcPr>
          <w:p>
            <w:pPr>
              <w:pStyle w:val="2"/>
              <w:rPr>
                <w:rFonts w:hint="eastAsia" w:ascii="Times New Roman" w:hAnsi="Times New Roman" w:eastAsia="楷体"/>
                <w:color w:val="000000"/>
                <w:kern w:val="0"/>
                <w:sz w:val="24"/>
                <w:szCs w:val="24"/>
                <w:lang w:val="en-US" w:eastAsia="zh-CN" w:bidi="ar"/>
              </w:rPr>
            </w:pPr>
            <w:r>
              <w:rPr>
                <w:rFonts w:hint="eastAsia" w:ascii="Times New Roman" w:hAnsi="Times New Roman" w:eastAsia="楷体"/>
                <w:color w:val="000000"/>
                <w:kern w:val="0"/>
                <w:sz w:val="24"/>
                <w:szCs w:val="24"/>
                <w:lang w:val="en-US" w:eastAsia="zh-CN" w:bidi="ar"/>
              </w:rPr>
              <w:t>未来需要数字化改进的需求痛点（多选）</w:t>
            </w:r>
          </w:p>
          <w:p>
            <w:pPr>
              <w:pStyle w:val="2"/>
              <w:rPr>
                <w:rFonts w:hint="eastAsia" w:ascii="Times New Roman" w:hAnsi="Times New Roman" w:eastAsia="楷体"/>
                <w:color w:val="000000"/>
                <w:kern w:val="0"/>
                <w:sz w:val="24"/>
                <w:szCs w:val="24"/>
                <w:lang w:val="en-US" w:eastAsia="zh-CN" w:bidi="ar"/>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745" w:hRule="atLeast"/>
          <w:jc w:val="center"/>
        </w:trPr>
        <w:tc>
          <w:tcPr>
            <w:tcW w:w="1298"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仿宋_GB2312" w:cs="Times New Roman"/>
                <w:i w:val="0"/>
                <w:iCs w:val="0"/>
                <w:color w:val="auto"/>
                <w:kern w:val="2"/>
                <w:sz w:val="24"/>
                <w:szCs w:val="24"/>
                <w:lang w:val="en-US" w:bidi="ar-SA"/>
              </w:rPr>
            </w:pPr>
            <w:r>
              <w:rPr>
                <w:rFonts w:hint="eastAsia" w:ascii="Times New Roman" w:hAnsi="Times New Roman" w:cs="Times New Roman"/>
                <w:i w:val="0"/>
                <w:iCs w:val="0"/>
                <w:snapToGrid/>
                <w:color w:val="auto"/>
                <w:kern w:val="2"/>
                <w:sz w:val="24"/>
                <w:szCs w:val="24"/>
                <w:lang w:val="en-US" w:eastAsia="zh-CN" w:bidi="ar-SA"/>
              </w:rPr>
              <w:t>员工数量</w:t>
            </w:r>
          </w:p>
        </w:tc>
        <w:tc>
          <w:tcPr>
            <w:tcW w:w="8618" w:type="dxa"/>
            <w:gridSpan w:val="8"/>
            <w:tcBorders>
              <w:top w:val="single" w:color="auto" w:sz="4" w:space="0"/>
              <w:left w:val="single" w:color="000000" w:sz="4" w:space="0"/>
              <w:bottom w:val="single" w:color="000000" w:sz="4" w:space="0"/>
              <w:right w:val="single" w:color="000000" w:sz="4" w:space="0"/>
            </w:tcBorders>
            <w:vAlign w:val="center"/>
          </w:tcPr>
          <w:p>
            <w:pPr>
              <w:pageBreakBefore w:val="0"/>
              <w:widowControl/>
              <w:numPr>
                <w:ilvl w:val="0"/>
                <w:numId w:val="0"/>
              </w:numPr>
              <w:kinsoku/>
              <w:overflowPunct/>
              <w:topLinePunct w:val="0"/>
              <w:autoSpaceDN/>
              <w:bidi w:val="0"/>
              <w:adjustRightInd/>
              <w:snapToGrid/>
              <w:spacing w:line="240" w:lineRule="auto"/>
              <w:jc w:val="left"/>
              <w:rPr>
                <w:rFonts w:hint="eastAsia" w:ascii="Times New Roman" w:hAnsi="Times New Roman" w:eastAsia="楷体" w:cs="Times New Roman"/>
                <w:i w:val="0"/>
                <w:iCs w:val="0"/>
                <w:snapToGrid/>
                <w:kern w:val="2"/>
                <w:sz w:val="24"/>
                <w:szCs w:val="24"/>
                <w:lang w:eastAsia="zh-CN" w:bidi="ar"/>
              </w:rPr>
            </w:pPr>
            <w:r>
              <w:rPr>
                <w:rFonts w:hint="default" w:ascii="Times New Roman" w:hAnsi="Times New Roman" w:eastAsia="楷体" w:cs="Times New Roman"/>
                <w:i w:val="0"/>
                <w:iCs w:val="0"/>
                <w:snapToGrid/>
                <w:kern w:val="2"/>
                <w:sz w:val="24"/>
                <w:szCs w:val="24"/>
                <w:lang w:bidi="ar"/>
              </w:rPr>
              <w:t>全职员工</w:t>
            </w:r>
            <w:r>
              <w:rPr>
                <w:rFonts w:hint="default" w:ascii="Times New Roman" w:hAnsi="Times New Roman" w:eastAsia="楷体" w:cs="Times New Roman"/>
                <w:i w:val="0"/>
                <w:iCs w:val="0"/>
                <w:snapToGrid/>
                <w:kern w:val="2"/>
                <w:sz w:val="24"/>
                <w:szCs w:val="24"/>
                <w:lang w:eastAsia="zh-Hans" w:bidi="ar"/>
              </w:rPr>
              <w:t>数量</w:t>
            </w:r>
            <w:r>
              <w:rPr>
                <w:rFonts w:hint="default" w:ascii="Times New Roman" w:hAnsi="Times New Roman" w:eastAsia="楷体" w:cs="Times New Roman"/>
                <w:i w:val="0"/>
                <w:iCs w:val="0"/>
                <w:snapToGrid/>
                <w:kern w:val="2"/>
                <w:sz w:val="24"/>
                <w:szCs w:val="24"/>
                <w:u w:val="single"/>
                <w:lang w:eastAsia="zh-Hans" w:bidi="ar"/>
              </w:rPr>
              <w:t xml:space="preserve">         </w:t>
            </w:r>
            <w:r>
              <w:rPr>
                <w:rFonts w:hint="default" w:ascii="Times New Roman" w:hAnsi="Times New Roman" w:eastAsia="楷体" w:cs="Times New Roman"/>
                <w:i w:val="0"/>
                <w:iCs w:val="0"/>
                <w:snapToGrid/>
                <w:kern w:val="2"/>
                <w:sz w:val="24"/>
                <w:szCs w:val="24"/>
                <w:lang w:eastAsia="zh-Hans" w:bidi="ar"/>
              </w:rPr>
              <w:t>人</w:t>
            </w:r>
            <w:r>
              <w:rPr>
                <w:rFonts w:hint="eastAsia" w:ascii="Times New Roman" w:hAnsi="Times New Roman" w:eastAsia="楷体" w:cs="Times New Roman"/>
                <w:i w:val="0"/>
                <w:iCs w:val="0"/>
                <w:snapToGrid/>
                <w:kern w:val="2"/>
                <w:sz w:val="24"/>
                <w:szCs w:val="24"/>
                <w:lang w:eastAsia="zh-CN" w:bidi="ar"/>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Fonts w:hint="eastAsia" w:ascii="Times New Roman" w:hAnsi="Times New Roman" w:eastAsia="楷体" w:cs="Times New Roman"/>
                <w:i w:val="0"/>
                <w:iCs w:val="0"/>
                <w:color w:val="auto"/>
                <w:kern w:val="2"/>
                <w:sz w:val="24"/>
                <w:szCs w:val="24"/>
                <w:lang w:eastAsia="zh-CN" w:bidi="ar"/>
              </w:rPr>
            </w:pPr>
            <w:r>
              <w:rPr>
                <w:rFonts w:hint="default" w:ascii="Times New Roman" w:hAnsi="Times New Roman" w:eastAsia="楷体" w:cs="Times New Roman"/>
                <w:i w:val="0"/>
                <w:iCs w:val="0"/>
                <w:snapToGrid/>
                <w:kern w:val="2"/>
                <w:sz w:val="24"/>
                <w:szCs w:val="24"/>
                <w:lang w:bidi="ar"/>
              </w:rPr>
              <w:t>其中：</w:t>
            </w:r>
            <w:r>
              <w:rPr>
                <w:rFonts w:hint="default" w:ascii="Times New Roman" w:hAnsi="Times New Roman" w:eastAsia="楷体" w:cs="Times New Roman"/>
                <w:i w:val="0"/>
                <w:iCs w:val="0"/>
                <w:snapToGrid/>
                <w:kern w:val="2"/>
                <w:sz w:val="24"/>
                <w:szCs w:val="24"/>
                <w:lang w:eastAsia="zh-Hans" w:bidi="ar"/>
              </w:rPr>
              <w:t>研发人员数量</w:t>
            </w:r>
            <w:r>
              <w:rPr>
                <w:rFonts w:hint="default" w:ascii="Times New Roman" w:hAnsi="Times New Roman" w:eastAsia="楷体" w:cs="Times New Roman"/>
                <w:i w:val="0"/>
                <w:iCs w:val="0"/>
                <w:snapToGrid/>
                <w:kern w:val="2"/>
                <w:sz w:val="24"/>
                <w:szCs w:val="24"/>
                <w:u w:val="single"/>
                <w:lang w:eastAsia="zh-Hans" w:bidi="ar"/>
              </w:rPr>
              <w:t xml:space="preserve">         </w:t>
            </w:r>
            <w:r>
              <w:rPr>
                <w:rFonts w:hint="default" w:ascii="Times New Roman" w:hAnsi="Times New Roman" w:eastAsia="楷体" w:cs="Times New Roman"/>
                <w:i w:val="0"/>
                <w:iCs w:val="0"/>
                <w:snapToGrid/>
                <w:kern w:val="2"/>
                <w:sz w:val="24"/>
                <w:szCs w:val="24"/>
                <w:lang w:eastAsia="zh-Hans" w:bidi="ar"/>
              </w:rPr>
              <w:t>人</w:t>
            </w:r>
            <w:r>
              <w:rPr>
                <w:rFonts w:hint="default" w:ascii="Times New Roman" w:hAnsi="Times New Roman" w:eastAsia="楷体" w:cs="Times New Roman"/>
                <w:i w:val="0"/>
                <w:iCs w:val="0"/>
                <w:snapToGrid/>
                <w:kern w:val="2"/>
                <w:sz w:val="24"/>
                <w:szCs w:val="24"/>
                <w:lang w:bidi="ar"/>
              </w:rPr>
              <w:t>，</w:t>
            </w:r>
            <w:r>
              <w:rPr>
                <w:rFonts w:hint="default" w:ascii="Times New Roman" w:hAnsi="Times New Roman" w:eastAsia="楷体" w:cs="Times New Roman"/>
                <w:i w:val="0"/>
                <w:iCs w:val="0"/>
                <w:snapToGrid/>
                <w:kern w:val="2"/>
                <w:sz w:val="24"/>
                <w:szCs w:val="24"/>
                <w:lang w:eastAsia="zh-Hans" w:bidi="ar"/>
              </w:rPr>
              <w:t>数字化技术人员数量</w:t>
            </w:r>
            <w:r>
              <w:rPr>
                <w:rFonts w:hint="default" w:ascii="Times New Roman" w:hAnsi="Times New Roman" w:eastAsia="楷体" w:cs="Times New Roman"/>
                <w:i w:val="0"/>
                <w:iCs w:val="0"/>
                <w:snapToGrid/>
                <w:sz w:val="24"/>
                <w:szCs w:val="24"/>
                <w:u w:val="single"/>
                <w:lang w:bidi="ar"/>
              </w:rPr>
              <w:t xml:space="preserve">        </w:t>
            </w:r>
            <w:r>
              <w:rPr>
                <w:rFonts w:hint="default" w:ascii="Times New Roman" w:hAnsi="Times New Roman" w:eastAsia="楷体" w:cs="Times New Roman"/>
                <w:i w:val="0"/>
                <w:iCs w:val="0"/>
                <w:snapToGrid/>
                <w:kern w:val="2"/>
                <w:sz w:val="24"/>
                <w:szCs w:val="24"/>
                <w:lang w:eastAsia="zh-Hans" w:bidi="ar"/>
              </w:rPr>
              <w:t>人</w:t>
            </w:r>
            <w:r>
              <w:rPr>
                <w:rFonts w:hint="eastAsia" w:ascii="Times New Roman" w:hAnsi="Times New Roman" w:eastAsia="楷体" w:cs="Times New Roman"/>
                <w:i w:val="0"/>
                <w:iCs w:val="0"/>
                <w:snapToGrid/>
                <w:kern w:val="2"/>
                <w:sz w:val="24"/>
                <w:szCs w:val="24"/>
                <w:lang w:eastAsia="zh-CN" w:bidi="ar"/>
              </w:rPr>
              <w:t>。</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9916" w:type="dxa"/>
            <w:gridSpan w:val="9"/>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楷体" w:cs="Times New Roman"/>
                <w:b/>
                <w:bCs/>
                <w:i w:val="0"/>
                <w:iCs w:val="0"/>
                <w:color w:val="000000"/>
                <w:kern w:val="0"/>
                <w:sz w:val="24"/>
                <w:szCs w:val="24"/>
                <w:lang w:bidi="ar"/>
              </w:rPr>
            </w:pPr>
          </w:p>
          <w:p>
            <w:pPr>
              <w:pageBreakBefore w:val="0"/>
              <w:widowControl/>
              <w:numPr>
                <w:ilvl w:val="0"/>
                <w:numId w:val="0"/>
              </w:numPr>
              <w:kinsoku/>
              <w:overflowPunct/>
              <w:topLinePunct w:val="0"/>
              <w:bidi w:val="0"/>
              <w:spacing w:line="240" w:lineRule="auto"/>
              <w:jc w:val="left"/>
              <w:outlineLvl w:val="9"/>
              <w:rPr>
                <w:rFonts w:hint="default" w:ascii="Times New Roman" w:hAnsi="Times New Roman" w:eastAsia="楷体" w:cs="Times New Roman"/>
                <w:b/>
                <w:bCs/>
                <w:i w:val="0"/>
                <w:iCs w:val="0"/>
                <w:kern w:val="2"/>
                <w:sz w:val="24"/>
                <w:szCs w:val="24"/>
                <w:lang w:val="en-US" w:eastAsia="zh-CN" w:bidi="ar-SA"/>
              </w:rPr>
            </w:pPr>
            <w:r>
              <w:rPr>
                <w:rFonts w:hint="eastAsia" w:ascii="Times New Roman" w:hAnsi="Times New Roman" w:eastAsia="仿宋_GB2312" w:cs="Times New Roman"/>
                <w:b/>
                <w:bCs/>
                <w:i w:val="0"/>
                <w:iCs w:val="0"/>
                <w:sz w:val="24"/>
                <w:szCs w:val="24"/>
                <w:lang w:eastAsia="zh-CN"/>
              </w:rPr>
              <w:t>（</w:t>
            </w:r>
            <w:r>
              <w:rPr>
                <w:rFonts w:hint="eastAsia" w:ascii="Times New Roman" w:hAnsi="Times New Roman" w:eastAsia="仿宋_GB2312" w:cs="Times New Roman"/>
                <w:b/>
                <w:bCs/>
                <w:i w:val="0"/>
                <w:iCs w:val="0"/>
                <w:sz w:val="24"/>
                <w:szCs w:val="24"/>
                <w:lang w:val="en-US" w:eastAsia="zh-CN"/>
              </w:rPr>
              <w:t>三</w:t>
            </w:r>
            <w:r>
              <w:rPr>
                <w:rFonts w:hint="eastAsia" w:ascii="Times New Roman" w:hAnsi="Times New Roman" w:eastAsia="仿宋_GB2312" w:cs="Times New Roman"/>
                <w:b/>
                <w:bCs/>
                <w:i w:val="0"/>
                <w:iCs w:val="0"/>
                <w:sz w:val="24"/>
                <w:szCs w:val="24"/>
                <w:lang w:eastAsia="zh-CN"/>
              </w:rPr>
              <w:t>）</w:t>
            </w:r>
            <w:r>
              <w:rPr>
                <w:rFonts w:hint="eastAsia" w:ascii="Times New Roman" w:hAnsi="Times New Roman" w:eastAsia="仿宋_GB2312" w:cs="Times New Roman"/>
                <w:b/>
                <w:bCs/>
                <w:i w:val="0"/>
                <w:iCs w:val="0"/>
                <w:sz w:val="24"/>
                <w:szCs w:val="24"/>
                <w:lang w:val="en-US" w:eastAsia="zh-CN"/>
              </w:rPr>
              <w:t>服务商基本信息</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430" w:hRule="atLeast"/>
          <w:jc w:val="center"/>
        </w:trPr>
        <w:tc>
          <w:tcPr>
            <w:tcW w:w="1298" w:type="dxa"/>
            <w:tcBorders>
              <w:left w:val="single" w:color="000000"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default" w:ascii="Times New Roman" w:hAnsi="Times New Roman" w:eastAsia="楷体" w:cs="Times New Roman"/>
                <w:b/>
                <w:bCs/>
                <w:i w:val="0"/>
                <w:iCs w:val="0"/>
                <w:sz w:val="24"/>
                <w:szCs w:val="24"/>
                <w:lang w:val="en-US" w:eastAsia="zh-CN"/>
              </w:rPr>
            </w:pPr>
            <w:r>
              <w:rPr>
                <w:rFonts w:hint="eastAsia" w:ascii="Times New Roman" w:hAnsi="Times New Roman" w:cs="Times New Roman"/>
                <w:b w:val="0"/>
                <w:bCs w:val="0"/>
                <w:i w:val="0"/>
                <w:iCs w:val="0"/>
                <w:sz w:val="24"/>
                <w:szCs w:val="24"/>
                <w:lang w:val="en-US" w:eastAsia="zh-CN"/>
              </w:rPr>
              <w:t>单位</w:t>
            </w:r>
            <w:r>
              <w:rPr>
                <w:rFonts w:hint="eastAsia" w:ascii="Times New Roman" w:hAnsi="Times New Roman" w:eastAsia="仿宋_GB2312" w:cs="Times New Roman"/>
                <w:b w:val="0"/>
                <w:bCs w:val="0"/>
                <w:i w:val="0"/>
                <w:iCs w:val="0"/>
                <w:sz w:val="24"/>
                <w:szCs w:val="24"/>
                <w:lang w:val="en-US" w:eastAsia="zh-CN"/>
              </w:rPr>
              <w:t>名称</w:t>
            </w:r>
          </w:p>
        </w:tc>
        <w:tc>
          <w:tcPr>
            <w:tcW w:w="3659" w:type="dxa"/>
            <w:gridSpan w:val="4"/>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left"/>
              <w:outlineLvl w:val="9"/>
              <w:rPr>
                <w:rFonts w:hint="default" w:ascii="Times New Roman" w:hAnsi="Times New Roman" w:eastAsia="楷体" w:cs="Times New Roman"/>
                <w:b/>
                <w:bCs/>
                <w:i w:val="0"/>
                <w:iCs w:val="0"/>
                <w:sz w:val="24"/>
                <w:szCs w:val="24"/>
              </w:rPr>
            </w:pPr>
          </w:p>
        </w:tc>
        <w:tc>
          <w:tcPr>
            <w:tcW w:w="2274" w:type="dxa"/>
            <w:gridSpan w:val="2"/>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仿宋_GB2312" w:cs="Times New Roman"/>
                <w:b w:val="0"/>
                <w:bCs w:val="0"/>
                <w:i w:val="0"/>
                <w:iCs w:val="0"/>
                <w:sz w:val="24"/>
                <w:szCs w:val="24"/>
                <w:lang w:val="en-US" w:eastAsia="zh-CN"/>
              </w:rPr>
            </w:pPr>
            <w:r>
              <w:rPr>
                <w:rFonts w:hint="eastAsia" w:ascii="Times New Roman" w:hAnsi="Times New Roman" w:eastAsia="仿宋_GB2312" w:cs="Times New Roman"/>
                <w:i w:val="0"/>
                <w:iCs w:val="0"/>
                <w:color w:val="auto"/>
                <w:kern w:val="2"/>
                <w:sz w:val="24"/>
                <w:szCs w:val="24"/>
              </w:rPr>
              <w:t>统一社会信用代码</w:t>
            </w:r>
          </w:p>
        </w:tc>
        <w:tc>
          <w:tcPr>
            <w:tcW w:w="2685" w:type="dxa"/>
            <w:gridSpan w:val="2"/>
            <w:tcBorders>
              <w:left w:val="single" w:color="auto" w:sz="4" w:space="0"/>
              <w:right w:val="single" w:color="000000"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仿宋_GB2312" w:cs="Times New Roman"/>
                <w:b w:val="0"/>
                <w:bCs w:val="0"/>
                <w:i w:val="0"/>
                <w:iCs w:val="0"/>
                <w:sz w:val="24"/>
                <w:szCs w:val="24"/>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298" w:type="dxa"/>
            <w:tcBorders>
              <w:left w:val="single" w:color="000000"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default" w:ascii="Times New Roman" w:hAnsi="Times New Roman" w:eastAsia="楷体" w:cs="Times New Roman"/>
                <w:b/>
                <w:bCs/>
                <w:i w:val="0"/>
                <w:iCs w:val="0"/>
                <w:sz w:val="24"/>
                <w:szCs w:val="24"/>
                <w:lang w:val="en-US" w:eastAsia="zh-CN"/>
              </w:rPr>
            </w:pPr>
            <w:r>
              <w:rPr>
                <w:rFonts w:hint="eastAsia" w:ascii="Times New Roman" w:hAnsi="Times New Roman" w:eastAsia="仿宋_GB2312" w:cs="Times New Roman"/>
                <w:b w:val="0"/>
                <w:bCs w:val="0"/>
                <w:i w:val="0"/>
                <w:iCs w:val="0"/>
                <w:sz w:val="24"/>
                <w:szCs w:val="24"/>
                <w:lang w:val="en-US" w:eastAsia="zh-CN"/>
              </w:rPr>
              <w:t>成立时间</w:t>
            </w:r>
          </w:p>
        </w:tc>
        <w:tc>
          <w:tcPr>
            <w:tcW w:w="3659" w:type="dxa"/>
            <w:gridSpan w:val="4"/>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left"/>
              <w:outlineLvl w:val="9"/>
              <w:rPr>
                <w:rFonts w:hint="default" w:ascii="Times New Roman" w:hAnsi="Times New Roman" w:eastAsia="楷体" w:cs="Times New Roman"/>
                <w:b/>
                <w:bCs/>
                <w:i w:val="0"/>
                <w:iCs w:val="0"/>
                <w:sz w:val="24"/>
                <w:szCs w:val="24"/>
              </w:rPr>
            </w:pPr>
          </w:p>
        </w:tc>
        <w:tc>
          <w:tcPr>
            <w:tcW w:w="2274" w:type="dxa"/>
            <w:gridSpan w:val="2"/>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仿宋_GB2312" w:cs="Times New Roman"/>
                <w:b w:val="0"/>
                <w:bCs w:val="0"/>
                <w:i w:val="0"/>
                <w:iCs w:val="0"/>
                <w:sz w:val="24"/>
                <w:szCs w:val="24"/>
              </w:rPr>
            </w:pPr>
            <w:r>
              <w:rPr>
                <w:rFonts w:hint="eastAsia" w:ascii="Times New Roman" w:hAnsi="Times New Roman" w:cs="Times New Roman"/>
                <w:b w:val="0"/>
                <w:bCs w:val="0"/>
                <w:i w:val="0"/>
                <w:iCs w:val="0"/>
                <w:sz w:val="24"/>
                <w:szCs w:val="24"/>
                <w:lang w:val="en-US" w:eastAsia="zh-CN"/>
              </w:rPr>
              <w:t>单位性质</w:t>
            </w:r>
          </w:p>
        </w:tc>
        <w:tc>
          <w:tcPr>
            <w:tcW w:w="2685" w:type="dxa"/>
            <w:gridSpan w:val="2"/>
            <w:tcBorders>
              <w:left w:val="single" w:color="auto" w:sz="4" w:space="0"/>
              <w:right w:val="single" w:color="000000" w:sz="4" w:space="0"/>
            </w:tcBorders>
            <w:vAlign w:val="center"/>
          </w:tcPr>
          <w:p>
            <w:pPr>
              <w:pageBreakBefore w:val="0"/>
              <w:widowControl/>
              <w:numPr>
                <w:ilvl w:val="0"/>
                <w:numId w:val="0"/>
              </w:numPr>
              <w:kinsoku/>
              <w:overflowPunct/>
              <w:topLinePunct w:val="0"/>
              <w:bidi w:val="0"/>
              <w:spacing w:line="240" w:lineRule="auto"/>
              <w:jc w:val="left"/>
              <w:outlineLvl w:val="9"/>
              <w:rPr>
                <w:rFonts w:hint="default" w:ascii="Times New Roman" w:hAnsi="Times New Roman" w:eastAsia="仿宋_GB2312" w:cs="Times New Roman"/>
                <w:b w:val="0"/>
                <w:bCs w:val="0"/>
                <w:i w:val="0"/>
                <w:iCs w:val="0"/>
                <w:sz w:val="24"/>
                <w:szCs w:val="24"/>
                <w:lang w:val="en-US"/>
              </w:rPr>
            </w:pPr>
            <w:r>
              <w:rPr>
                <w:rFonts w:hint="eastAsia" w:ascii="Times New Roman" w:hAnsi="Times New Roman" w:eastAsia="楷体"/>
                <w:color w:val="000000"/>
                <w:sz w:val="24"/>
                <w:szCs w:val="24"/>
                <w:lang w:eastAsia="zh-CN"/>
              </w:rPr>
              <w:t>□</w:t>
            </w:r>
            <w:r>
              <w:rPr>
                <w:rFonts w:hint="default" w:ascii="Times New Roman" w:hAnsi="Times New Roman" w:eastAsia="楷体"/>
                <w:color w:val="000000"/>
                <w:sz w:val="24"/>
                <w:szCs w:val="24"/>
              </w:rPr>
              <w:t xml:space="preserve">国有 </w:t>
            </w:r>
            <w:r>
              <w:rPr>
                <w:rFonts w:hint="eastAsia" w:ascii="Times New Roman" w:hAnsi="Times New Roman" w:eastAsia="楷体"/>
                <w:color w:val="000000"/>
                <w:sz w:val="24"/>
                <w:szCs w:val="24"/>
                <w:lang w:eastAsia="zh-CN"/>
              </w:rPr>
              <w:t>□</w:t>
            </w:r>
            <w:r>
              <w:rPr>
                <w:rFonts w:hint="default" w:ascii="Times New Roman" w:hAnsi="Times New Roman" w:eastAsia="楷体"/>
                <w:color w:val="000000"/>
                <w:sz w:val="24"/>
                <w:szCs w:val="24"/>
              </w:rPr>
              <w:t xml:space="preserve">民营 </w:t>
            </w:r>
            <w:r>
              <w:rPr>
                <w:rFonts w:hint="eastAsia" w:ascii="Times New Roman" w:hAnsi="Times New Roman" w:eastAsia="楷体"/>
                <w:color w:val="000000"/>
                <w:sz w:val="24"/>
                <w:szCs w:val="24"/>
                <w:lang w:eastAsia="zh-CN"/>
              </w:rPr>
              <w:t>□</w:t>
            </w:r>
            <w:r>
              <w:rPr>
                <w:rFonts w:hint="default" w:ascii="Times New Roman" w:hAnsi="Times New Roman" w:eastAsia="楷体"/>
                <w:color w:val="000000"/>
                <w:sz w:val="24"/>
                <w:szCs w:val="24"/>
              </w:rPr>
              <w:t xml:space="preserve">三资 </w:t>
            </w:r>
            <w:r>
              <w:rPr>
                <w:rFonts w:hint="eastAsia" w:ascii="Times New Roman" w:hAnsi="Times New Roman" w:eastAsia="楷体"/>
                <w:color w:val="000000"/>
                <w:sz w:val="24"/>
                <w:szCs w:val="24"/>
                <w:lang w:eastAsia="zh-CN"/>
              </w:rPr>
              <w:t>□</w:t>
            </w:r>
            <w:r>
              <w:rPr>
                <w:rFonts w:hint="eastAsia" w:ascii="Times New Roman" w:hAnsi="Times New Roman" w:eastAsia="楷体"/>
                <w:color w:val="000000"/>
                <w:sz w:val="24"/>
                <w:szCs w:val="24"/>
                <w:lang w:val="en-US" w:eastAsia="zh-CN"/>
              </w:rPr>
              <w:t>其他</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575" w:hRule="atLeast"/>
          <w:jc w:val="center"/>
        </w:trPr>
        <w:tc>
          <w:tcPr>
            <w:tcW w:w="1298" w:type="dxa"/>
            <w:tcBorders>
              <w:left w:val="single" w:color="000000"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default" w:ascii="Times New Roman" w:hAnsi="Times New Roman" w:eastAsia="仿宋_GB2312" w:cs="Times New Roman"/>
                <w:b w:val="0"/>
                <w:bCs w:val="0"/>
                <w:i w:val="0"/>
                <w:iCs w:val="0"/>
                <w:sz w:val="24"/>
                <w:szCs w:val="24"/>
                <w:lang w:val="en-US" w:eastAsia="zh-CN"/>
              </w:rPr>
            </w:pPr>
            <w:r>
              <w:rPr>
                <w:rFonts w:hint="eastAsia" w:ascii="Times New Roman" w:hAnsi="Times New Roman" w:cs="Times New Roman"/>
                <w:b w:val="0"/>
                <w:bCs w:val="0"/>
                <w:i w:val="0"/>
                <w:iCs w:val="0"/>
                <w:sz w:val="24"/>
                <w:szCs w:val="24"/>
                <w:lang w:val="en-US" w:eastAsia="zh-CN"/>
              </w:rPr>
              <w:t>单位简介</w:t>
            </w:r>
          </w:p>
        </w:tc>
        <w:tc>
          <w:tcPr>
            <w:tcW w:w="8618" w:type="dxa"/>
            <w:gridSpan w:val="8"/>
            <w:tcBorders>
              <w:left w:val="single" w:color="auto" w:sz="4" w:space="0"/>
              <w:right w:val="single" w:color="000000"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楷体"/>
                <w:color w:val="000000"/>
                <w:sz w:val="24"/>
                <w:szCs w:val="24"/>
                <w:lang w:eastAsia="zh-CN"/>
              </w:rPr>
            </w:pPr>
            <w:r>
              <w:rPr>
                <w:rFonts w:hint="eastAsia" w:ascii="Times New Roman" w:hAnsi="Times New Roman" w:eastAsia="楷体"/>
                <w:color w:val="000000"/>
                <w:kern w:val="0"/>
                <w:sz w:val="24"/>
                <w:szCs w:val="24"/>
                <w:lang w:bidi="ar"/>
              </w:rPr>
              <w:t>服务商主营业务、服务领域、核心技术产品等基本情况介绍（不超过</w:t>
            </w:r>
            <w:r>
              <w:rPr>
                <w:rFonts w:ascii="Times New Roman" w:hAnsi="Times New Roman" w:eastAsia="楷体"/>
                <w:color w:val="000000"/>
                <w:kern w:val="0"/>
                <w:sz w:val="24"/>
                <w:szCs w:val="24"/>
                <w:lang w:bidi="ar"/>
              </w:rPr>
              <w:t>500字）</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298" w:type="dxa"/>
            <w:tcBorders>
              <w:left w:val="single" w:color="000000"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default" w:ascii="Times New Roman" w:hAnsi="Times New Roman" w:cs="Times New Roman"/>
                <w:b w:val="0"/>
                <w:bCs w:val="0"/>
                <w:i w:val="0"/>
                <w:iCs w:val="0"/>
                <w:sz w:val="24"/>
                <w:szCs w:val="24"/>
                <w:lang w:val="en-US" w:eastAsia="zh-CN"/>
              </w:rPr>
            </w:pPr>
            <w:r>
              <w:rPr>
                <w:rFonts w:hint="eastAsia" w:ascii="Times New Roman" w:hAnsi="Times New Roman" w:cs="Times New Roman"/>
                <w:b w:val="0"/>
                <w:bCs w:val="0"/>
                <w:i w:val="0"/>
                <w:iCs w:val="0"/>
                <w:sz w:val="24"/>
                <w:szCs w:val="24"/>
                <w:lang w:val="en-US" w:eastAsia="zh-CN"/>
              </w:rPr>
              <w:t>地址</w:t>
            </w:r>
          </w:p>
        </w:tc>
        <w:tc>
          <w:tcPr>
            <w:tcW w:w="3659" w:type="dxa"/>
            <w:gridSpan w:val="4"/>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both"/>
              <w:outlineLvl w:val="9"/>
              <w:rPr>
                <w:rFonts w:ascii="Times New Roman" w:hAnsi="Times New Roman" w:eastAsia="仿宋_GB2312"/>
                <w:sz w:val="24"/>
                <w:szCs w:val="24"/>
                <w:u w:val="single"/>
              </w:rPr>
            </w:pPr>
            <w:r>
              <w:rPr>
                <w:rFonts w:ascii="Times New Roman" w:hAnsi="Times New Roman" w:eastAsia="仿宋_GB2312"/>
                <w:sz w:val="24"/>
                <w:szCs w:val="24"/>
                <w:u w:val="single"/>
              </w:rPr>
              <w:t xml:space="preserve">           </w:t>
            </w:r>
            <w:r>
              <w:rPr>
                <w:rFonts w:hint="default" w:ascii="Times New Roman" w:hAnsi="Times New Roman" w:eastAsia="楷体"/>
                <w:color w:val="000000"/>
                <w:sz w:val="24"/>
                <w:szCs w:val="24"/>
              </w:rPr>
              <w:t>省</w:t>
            </w:r>
            <w:r>
              <w:rPr>
                <w:rFonts w:ascii="Times New Roman" w:hAnsi="Times New Roman" w:eastAsia="仿宋_GB2312"/>
                <w:sz w:val="24"/>
                <w:szCs w:val="24"/>
                <w:u w:val="single"/>
              </w:rPr>
              <w:t xml:space="preserve">            </w:t>
            </w:r>
          </w:p>
          <w:p>
            <w:pPr>
              <w:pageBreakBefore w:val="0"/>
              <w:widowControl/>
              <w:numPr>
                <w:ilvl w:val="0"/>
                <w:numId w:val="0"/>
              </w:numPr>
              <w:kinsoku/>
              <w:overflowPunct/>
              <w:topLinePunct w:val="0"/>
              <w:bidi w:val="0"/>
              <w:spacing w:line="240" w:lineRule="auto"/>
              <w:jc w:val="both"/>
              <w:outlineLvl w:val="9"/>
              <w:rPr>
                <w:rFonts w:hint="eastAsia" w:ascii="Times New Roman" w:hAnsi="Times New Roman" w:eastAsia="楷体"/>
                <w:color w:val="000000"/>
                <w:kern w:val="0"/>
                <w:sz w:val="24"/>
                <w:szCs w:val="24"/>
                <w:lang w:bidi="ar"/>
              </w:rPr>
            </w:pPr>
            <w:r>
              <w:rPr>
                <w:rFonts w:hint="default" w:ascii="Times New Roman" w:hAnsi="Times New Roman" w:eastAsia="楷体"/>
                <w:color w:val="000000"/>
                <w:sz w:val="24"/>
                <w:szCs w:val="24"/>
              </w:rPr>
              <w:t>市</w:t>
            </w:r>
            <w:r>
              <w:rPr>
                <w:rFonts w:ascii="Times New Roman" w:hAnsi="Times New Roman" w:eastAsia="楷体"/>
                <w:color w:val="000000"/>
                <w:sz w:val="24"/>
                <w:szCs w:val="24"/>
              </w:rPr>
              <w:t>/</w:t>
            </w:r>
            <w:r>
              <w:rPr>
                <w:rFonts w:hint="default" w:ascii="Times New Roman" w:hAnsi="Times New Roman" w:eastAsia="楷体"/>
                <w:color w:val="000000"/>
                <w:sz w:val="24"/>
                <w:szCs w:val="24"/>
              </w:rPr>
              <w:t>区</w:t>
            </w:r>
            <w:r>
              <w:rPr>
                <w:rFonts w:ascii="Times New Roman" w:hAnsi="Times New Roman" w:eastAsia="仿宋_GB2312"/>
                <w:sz w:val="24"/>
                <w:szCs w:val="24"/>
                <w:u w:val="single"/>
              </w:rPr>
              <w:t xml:space="preserve">               </w:t>
            </w:r>
          </w:p>
        </w:tc>
        <w:tc>
          <w:tcPr>
            <w:tcW w:w="2274" w:type="dxa"/>
            <w:gridSpan w:val="2"/>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楷体"/>
                <w:color w:val="000000"/>
                <w:kern w:val="0"/>
                <w:sz w:val="24"/>
                <w:szCs w:val="24"/>
                <w:lang w:val="en-US" w:eastAsia="zh-CN" w:bidi="ar"/>
              </w:rPr>
            </w:pPr>
            <w:r>
              <w:rPr>
                <w:rFonts w:hint="eastAsia" w:ascii="Times New Roman" w:hAnsi="Times New Roman" w:eastAsia="仿宋_GB2312"/>
                <w:color w:val="auto"/>
                <w:kern w:val="2"/>
                <w:sz w:val="24"/>
                <w:szCs w:val="24"/>
                <w:lang w:val="en-US" w:eastAsia="zh-CN" w:bidi="ar"/>
              </w:rPr>
              <w:t>企业规模</w:t>
            </w:r>
          </w:p>
        </w:tc>
        <w:tc>
          <w:tcPr>
            <w:tcW w:w="2685" w:type="dxa"/>
            <w:gridSpan w:val="2"/>
            <w:tcBorders>
              <w:left w:val="single" w:color="auto" w:sz="4" w:space="0"/>
              <w:right w:val="single" w:color="000000"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楷体"/>
                <w:color w:val="000000"/>
                <w:kern w:val="0"/>
                <w:sz w:val="24"/>
                <w:szCs w:val="24"/>
                <w:lang w:bidi="ar"/>
              </w:rPr>
            </w:pPr>
            <w:r>
              <w:rPr>
                <w:rFonts w:hint="eastAsia" w:ascii="Times New Roman" w:hAnsi="Times New Roman" w:eastAsia="楷体"/>
                <w:color w:val="000000"/>
                <w:sz w:val="24"/>
                <w:szCs w:val="24"/>
                <w:lang w:eastAsia="zh-CN"/>
              </w:rPr>
              <w:t>□</w:t>
            </w:r>
            <w:r>
              <w:rPr>
                <w:rFonts w:hint="default" w:ascii="Times New Roman" w:hAnsi="Times New Roman" w:eastAsia="楷体"/>
                <w:color w:val="000000"/>
                <w:sz w:val="24"/>
                <w:szCs w:val="24"/>
              </w:rPr>
              <w:t>大型</w:t>
            </w:r>
            <w:r>
              <w:rPr>
                <w:rFonts w:ascii="Times New Roman" w:hAnsi="Times New Roman" w:eastAsia="楷体"/>
                <w:color w:val="000000"/>
                <w:sz w:val="24"/>
                <w:szCs w:val="24"/>
              </w:rPr>
              <w:t xml:space="preserve"> </w:t>
            </w:r>
            <w:r>
              <w:rPr>
                <w:rFonts w:hint="eastAsia" w:ascii="Times New Roman" w:hAnsi="Times New Roman" w:eastAsia="楷体"/>
                <w:color w:val="000000"/>
                <w:sz w:val="24"/>
                <w:szCs w:val="24"/>
                <w:lang w:eastAsia="zh-CN"/>
              </w:rPr>
              <w:t>□</w:t>
            </w:r>
            <w:r>
              <w:rPr>
                <w:rFonts w:hint="default" w:ascii="Times New Roman" w:hAnsi="Times New Roman" w:eastAsia="楷体"/>
                <w:color w:val="000000"/>
                <w:sz w:val="24"/>
                <w:szCs w:val="24"/>
              </w:rPr>
              <w:t>中型</w:t>
            </w:r>
            <w:r>
              <w:rPr>
                <w:rFonts w:ascii="Times New Roman" w:hAnsi="Times New Roman" w:eastAsia="楷体"/>
                <w:color w:val="000000"/>
                <w:sz w:val="24"/>
                <w:szCs w:val="24"/>
              </w:rPr>
              <w:t xml:space="preserve"> </w:t>
            </w:r>
            <w:r>
              <w:rPr>
                <w:rFonts w:hint="eastAsia" w:ascii="Times New Roman" w:hAnsi="Times New Roman" w:eastAsia="楷体"/>
                <w:color w:val="000000"/>
                <w:sz w:val="24"/>
                <w:szCs w:val="24"/>
                <w:lang w:eastAsia="zh-CN"/>
              </w:rPr>
              <w:t>□</w:t>
            </w:r>
            <w:r>
              <w:rPr>
                <w:rFonts w:hint="default" w:ascii="Times New Roman" w:hAnsi="Times New Roman" w:eastAsia="楷体"/>
                <w:color w:val="000000"/>
                <w:sz w:val="24"/>
                <w:szCs w:val="24"/>
              </w:rPr>
              <w:t>小微</w:t>
            </w:r>
            <w:r>
              <w:rPr>
                <w:rFonts w:ascii="Times New Roman" w:hAnsi="Times New Roman" w:eastAsia="楷体"/>
                <w:color w:val="000000"/>
                <w:sz w:val="24"/>
                <w:szCs w:val="24"/>
              </w:rPr>
              <w:t xml:space="preserve">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298" w:type="dxa"/>
            <w:vMerge w:val="restart"/>
            <w:tcBorders>
              <w:left w:val="single" w:color="000000"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default" w:ascii="Times New Roman" w:hAnsi="Times New Roman" w:cs="Times New Roman"/>
                <w:b w:val="0"/>
                <w:bCs w:val="0"/>
                <w:i w:val="0"/>
                <w:iCs w:val="0"/>
                <w:sz w:val="24"/>
                <w:szCs w:val="24"/>
                <w:lang w:val="en-US" w:eastAsia="zh-CN"/>
              </w:rPr>
            </w:pPr>
            <w:r>
              <w:rPr>
                <w:rFonts w:hint="eastAsia" w:ascii="Times New Roman" w:hAnsi="Times New Roman" w:cs="Times New Roman"/>
                <w:b w:val="0"/>
                <w:bCs w:val="0"/>
                <w:i w:val="0"/>
                <w:iCs w:val="0"/>
                <w:sz w:val="24"/>
                <w:szCs w:val="24"/>
                <w:lang w:val="en-US" w:eastAsia="zh-CN"/>
              </w:rPr>
              <w:t>联系人</w:t>
            </w:r>
          </w:p>
        </w:tc>
        <w:tc>
          <w:tcPr>
            <w:tcW w:w="1493" w:type="dxa"/>
            <w:gridSpan w:val="2"/>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仿宋_GB2312"/>
                <w:color w:val="auto"/>
                <w:kern w:val="2"/>
                <w:sz w:val="24"/>
                <w:szCs w:val="24"/>
                <w:lang w:val="en-US" w:eastAsia="zh-CN" w:bidi="ar"/>
              </w:rPr>
            </w:pPr>
            <w:r>
              <w:rPr>
                <w:rFonts w:hint="eastAsia" w:ascii="Times New Roman" w:hAnsi="Times New Roman" w:eastAsia="仿宋_GB2312"/>
                <w:color w:val="auto"/>
                <w:kern w:val="2"/>
                <w:sz w:val="24"/>
                <w:szCs w:val="24"/>
                <w:lang w:val="en-US" w:eastAsia="zh-CN" w:bidi="ar"/>
              </w:rPr>
              <w:t>姓名</w:t>
            </w:r>
          </w:p>
        </w:tc>
        <w:tc>
          <w:tcPr>
            <w:tcW w:w="2166" w:type="dxa"/>
            <w:gridSpan w:val="2"/>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楷体"/>
                <w:color w:val="000000"/>
                <w:kern w:val="0"/>
                <w:sz w:val="24"/>
                <w:szCs w:val="24"/>
                <w:lang w:bidi="ar"/>
              </w:rPr>
            </w:pPr>
          </w:p>
        </w:tc>
        <w:tc>
          <w:tcPr>
            <w:tcW w:w="2274" w:type="dxa"/>
            <w:gridSpan w:val="2"/>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仿宋_GB2312"/>
                <w:color w:val="auto"/>
                <w:kern w:val="2"/>
                <w:sz w:val="24"/>
                <w:szCs w:val="24"/>
                <w:lang w:val="en-US" w:eastAsia="zh-CN" w:bidi="ar"/>
              </w:rPr>
            </w:pPr>
            <w:r>
              <w:rPr>
                <w:rFonts w:hint="eastAsia" w:ascii="Times New Roman" w:hAnsi="Times New Roman" w:eastAsia="仿宋_GB2312"/>
                <w:color w:val="auto"/>
                <w:kern w:val="2"/>
                <w:sz w:val="24"/>
                <w:szCs w:val="24"/>
                <w:lang w:val="en-US" w:eastAsia="zh-CN" w:bidi="ar"/>
              </w:rPr>
              <w:t>电话</w:t>
            </w:r>
          </w:p>
        </w:tc>
        <w:tc>
          <w:tcPr>
            <w:tcW w:w="2685" w:type="dxa"/>
            <w:gridSpan w:val="2"/>
            <w:tcBorders>
              <w:left w:val="single" w:color="auto" w:sz="4" w:space="0"/>
              <w:right w:val="single" w:color="000000"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楷体"/>
                <w:color w:val="000000"/>
                <w:kern w:val="0"/>
                <w:sz w:val="24"/>
                <w:szCs w:val="24"/>
                <w:lang w:bidi="ar"/>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298" w:type="dxa"/>
            <w:vMerge w:val="continue"/>
            <w:tcBorders>
              <w:left w:val="single" w:color="000000"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cs="Times New Roman"/>
                <w:b w:val="0"/>
                <w:bCs w:val="0"/>
                <w:i w:val="0"/>
                <w:iCs w:val="0"/>
                <w:sz w:val="24"/>
                <w:szCs w:val="24"/>
                <w:lang w:val="en-US" w:eastAsia="zh-CN"/>
              </w:rPr>
            </w:pPr>
          </w:p>
        </w:tc>
        <w:tc>
          <w:tcPr>
            <w:tcW w:w="1493" w:type="dxa"/>
            <w:gridSpan w:val="2"/>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仿宋_GB2312"/>
                <w:color w:val="auto"/>
                <w:kern w:val="2"/>
                <w:sz w:val="24"/>
                <w:szCs w:val="24"/>
                <w:lang w:val="en-US" w:eastAsia="zh-CN" w:bidi="ar"/>
              </w:rPr>
            </w:pPr>
            <w:r>
              <w:rPr>
                <w:rFonts w:hint="eastAsia" w:ascii="Times New Roman" w:hAnsi="Times New Roman" w:eastAsia="仿宋_GB2312"/>
                <w:color w:val="auto"/>
                <w:kern w:val="2"/>
                <w:sz w:val="24"/>
                <w:szCs w:val="24"/>
                <w:lang w:val="en-US" w:eastAsia="zh-CN" w:bidi="ar"/>
              </w:rPr>
              <w:t>职务</w:t>
            </w:r>
          </w:p>
        </w:tc>
        <w:tc>
          <w:tcPr>
            <w:tcW w:w="2166" w:type="dxa"/>
            <w:gridSpan w:val="2"/>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楷体"/>
                <w:color w:val="000000"/>
                <w:kern w:val="0"/>
                <w:sz w:val="24"/>
                <w:szCs w:val="24"/>
                <w:lang w:bidi="ar"/>
              </w:rPr>
            </w:pPr>
          </w:p>
        </w:tc>
        <w:tc>
          <w:tcPr>
            <w:tcW w:w="2274" w:type="dxa"/>
            <w:gridSpan w:val="2"/>
            <w:tcBorders>
              <w:left w:val="single" w:color="auto" w:sz="4" w:space="0"/>
              <w:right w:val="single" w:color="auto"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仿宋_GB2312"/>
                <w:color w:val="auto"/>
                <w:kern w:val="2"/>
                <w:sz w:val="24"/>
                <w:szCs w:val="24"/>
                <w:lang w:bidi="ar"/>
              </w:rPr>
            </w:pPr>
            <w:r>
              <w:rPr>
                <w:rFonts w:hint="eastAsia" w:ascii="Times New Roman" w:hAnsi="Times New Roman" w:eastAsia="仿宋_GB2312"/>
                <w:sz w:val="24"/>
                <w:szCs w:val="24"/>
              </w:rPr>
              <w:t>E-mail</w:t>
            </w:r>
          </w:p>
        </w:tc>
        <w:tc>
          <w:tcPr>
            <w:tcW w:w="2685" w:type="dxa"/>
            <w:gridSpan w:val="2"/>
            <w:tcBorders>
              <w:left w:val="single" w:color="auto" w:sz="4" w:space="0"/>
              <w:right w:val="single" w:color="000000" w:sz="4" w:space="0"/>
            </w:tcBorders>
            <w:vAlign w:val="center"/>
          </w:tcPr>
          <w:p>
            <w:pPr>
              <w:pageBreakBefore w:val="0"/>
              <w:widowControl/>
              <w:numPr>
                <w:ilvl w:val="0"/>
                <w:numId w:val="0"/>
              </w:numPr>
              <w:kinsoku/>
              <w:overflowPunct/>
              <w:topLinePunct w:val="0"/>
              <w:bidi w:val="0"/>
              <w:spacing w:line="240" w:lineRule="auto"/>
              <w:jc w:val="center"/>
              <w:outlineLvl w:val="9"/>
              <w:rPr>
                <w:rFonts w:hint="eastAsia" w:ascii="Times New Roman" w:hAnsi="Times New Roman" w:eastAsia="楷体"/>
                <w:color w:val="000000"/>
                <w:kern w:val="0"/>
                <w:sz w:val="24"/>
                <w:szCs w:val="24"/>
                <w:lang w:bidi="ar"/>
              </w:rPr>
            </w:pP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485" w:type="dxa"/>
            <w:gridSpan w:val="2"/>
            <w:tcBorders>
              <w:left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default" w:ascii="Times New Roman" w:hAnsi="Times New Roman" w:eastAsia="仿宋_GB2312" w:cs="Times New Roman"/>
                <w:i w:val="0"/>
                <w:iCs w:val="0"/>
                <w:color w:val="auto"/>
                <w:kern w:val="2"/>
                <w:sz w:val="24"/>
                <w:szCs w:val="24"/>
                <w:lang w:val="en-US" w:eastAsia="zh-CN" w:bidi="ar-SA"/>
              </w:rPr>
            </w:pPr>
            <w:r>
              <w:rPr>
                <w:rFonts w:hint="eastAsia" w:ascii="Times New Roman" w:hAnsi="Times New Roman" w:cs="Times New Roman"/>
                <w:i w:val="0"/>
                <w:iCs w:val="0"/>
                <w:snapToGrid/>
                <w:color w:val="auto"/>
                <w:kern w:val="2"/>
                <w:sz w:val="24"/>
                <w:szCs w:val="24"/>
                <w:lang w:val="en-US" w:eastAsia="zh-CN" w:bidi="ar-SA"/>
              </w:rPr>
              <w:t>员工数量</w:t>
            </w:r>
          </w:p>
        </w:tc>
        <w:tc>
          <w:tcPr>
            <w:tcW w:w="8431" w:type="dxa"/>
            <w:gridSpan w:val="7"/>
            <w:tcBorders>
              <w:left w:val="single" w:color="auto" w:sz="4" w:space="0"/>
              <w:right w:val="single" w:color="000000" w:sz="4" w:space="0"/>
            </w:tcBorders>
            <w:vAlign w:val="center"/>
          </w:tcPr>
          <w:p>
            <w:pPr>
              <w:pageBreakBefore w:val="0"/>
              <w:widowControl/>
              <w:numPr>
                <w:ilvl w:val="0"/>
                <w:numId w:val="0"/>
              </w:numPr>
              <w:kinsoku/>
              <w:overflowPunct/>
              <w:topLinePunct w:val="0"/>
              <w:autoSpaceDN/>
              <w:bidi w:val="0"/>
              <w:adjustRightInd/>
              <w:snapToGrid/>
              <w:spacing w:line="240" w:lineRule="auto"/>
              <w:jc w:val="left"/>
              <w:rPr>
                <w:rFonts w:hint="eastAsia" w:ascii="Times New Roman" w:hAnsi="Times New Roman" w:eastAsia="楷体" w:cs="Times New Roman"/>
                <w:i w:val="0"/>
                <w:iCs w:val="0"/>
                <w:snapToGrid/>
                <w:kern w:val="2"/>
                <w:sz w:val="24"/>
                <w:szCs w:val="24"/>
                <w:lang w:eastAsia="zh-CN" w:bidi="ar"/>
              </w:rPr>
            </w:pPr>
            <w:r>
              <w:rPr>
                <w:rFonts w:hint="default" w:ascii="Times New Roman" w:hAnsi="Times New Roman" w:eastAsia="楷体" w:cs="Times New Roman"/>
                <w:i w:val="0"/>
                <w:iCs w:val="0"/>
                <w:snapToGrid/>
                <w:kern w:val="2"/>
                <w:sz w:val="24"/>
                <w:szCs w:val="24"/>
                <w:lang w:bidi="ar"/>
              </w:rPr>
              <w:t>全职员工</w:t>
            </w:r>
            <w:r>
              <w:rPr>
                <w:rFonts w:hint="default" w:ascii="Times New Roman" w:hAnsi="Times New Roman" w:eastAsia="楷体" w:cs="Times New Roman"/>
                <w:i w:val="0"/>
                <w:iCs w:val="0"/>
                <w:snapToGrid/>
                <w:kern w:val="2"/>
                <w:sz w:val="24"/>
                <w:szCs w:val="24"/>
                <w:lang w:eastAsia="zh-Hans" w:bidi="ar"/>
              </w:rPr>
              <w:t>数量</w:t>
            </w:r>
            <w:r>
              <w:rPr>
                <w:rFonts w:hint="default" w:ascii="Times New Roman" w:hAnsi="Times New Roman" w:eastAsia="楷体" w:cs="Times New Roman"/>
                <w:i w:val="0"/>
                <w:iCs w:val="0"/>
                <w:snapToGrid/>
                <w:kern w:val="2"/>
                <w:sz w:val="24"/>
                <w:szCs w:val="24"/>
                <w:u w:val="single"/>
                <w:lang w:eastAsia="zh-Hans" w:bidi="ar"/>
              </w:rPr>
              <w:t xml:space="preserve">         </w:t>
            </w:r>
            <w:r>
              <w:rPr>
                <w:rFonts w:hint="default" w:ascii="Times New Roman" w:hAnsi="Times New Roman" w:eastAsia="楷体" w:cs="Times New Roman"/>
                <w:i w:val="0"/>
                <w:iCs w:val="0"/>
                <w:snapToGrid/>
                <w:kern w:val="2"/>
                <w:sz w:val="24"/>
                <w:szCs w:val="24"/>
                <w:lang w:eastAsia="zh-Hans" w:bidi="ar"/>
              </w:rPr>
              <w:t>人</w:t>
            </w:r>
            <w:r>
              <w:rPr>
                <w:rFonts w:hint="eastAsia" w:ascii="Times New Roman" w:hAnsi="Times New Roman" w:eastAsia="楷体" w:cs="Times New Roman"/>
                <w:i w:val="0"/>
                <w:iCs w:val="0"/>
                <w:snapToGrid/>
                <w:kern w:val="2"/>
                <w:sz w:val="24"/>
                <w:szCs w:val="24"/>
                <w:lang w:eastAsia="zh-CN" w:bidi="ar"/>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eastAsia="楷体" w:cs="Times New Roman"/>
                <w:i w:val="0"/>
                <w:iCs w:val="0"/>
                <w:color w:val="auto"/>
                <w:kern w:val="2"/>
                <w:sz w:val="24"/>
                <w:szCs w:val="24"/>
                <w:lang w:val="en-US" w:eastAsia="zh-CN" w:bidi="ar"/>
              </w:rPr>
            </w:pPr>
            <w:r>
              <w:rPr>
                <w:rFonts w:hint="default" w:ascii="Times New Roman" w:hAnsi="Times New Roman" w:eastAsia="楷体" w:cs="Times New Roman"/>
                <w:i w:val="0"/>
                <w:iCs w:val="0"/>
                <w:snapToGrid/>
                <w:kern w:val="2"/>
                <w:sz w:val="24"/>
                <w:szCs w:val="24"/>
                <w:lang w:bidi="ar"/>
              </w:rPr>
              <w:t>其中：</w:t>
            </w:r>
            <w:r>
              <w:rPr>
                <w:rFonts w:hint="default" w:ascii="Times New Roman" w:hAnsi="Times New Roman" w:eastAsia="楷体" w:cs="Times New Roman"/>
                <w:i w:val="0"/>
                <w:iCs w:val="0"/>
                <w:snapToGrid/>
                <w:kern w:val="2"/>
                <w:sz w:val="24"/>
                <w:szCs w:val="24"/>
                <w:lang w:eastAsia="zh-Hans" w:bidi="ar"/>
              </w:rPr>
              <w:t>研发人员数量</w:t>
            </w:r>
            <w:r>
              <w:rPr>
                <w:rFonts w:hint="default" w:ascii="Times New Roman" w:hAnsi="Times New Roman" w:eastAsia="楷体" w:cs="Times New Roman"/>
                <w:i w:val="0"/>
                <w:iCs w:val="0"/>
                <w:snapToGrid/>
                <w:kern w:val="2"/>
                <w:sz w:val="24"/>
                <w:szCs w:val="24"/>
                <w:u w:val="single"/>
                <w:lang w:eastAsia="zh-Hans" w:bidi="ar"/>
              </w:rPr>
              <w:t xml:space="preserve">         </w:t>
            </w:r>
            <w:r>
              <w:rPr>
                <w:rFonts w:hint="default" w:ascii="Times New Roman" w:hAnsi="Times New Roman" w:eastAsia="楷体" w:cs="Times New Roman"/>
                <w:i w:val="0"/>
                <w:iCs w:val="0"/>
                <w:snapToGrid/>
                <w:kern w:val="2"/>
                <w:sz w:val="24"/>
                <w:szCs w:val="24"/>
                <w:lang w:eastAsia="zh-Hans" w:bidi="ar"/>
              </w:rPr>
              <w:t>人</w:t>
            </w:r>
            <w:r>
              <w:rPr>
                <w:rFonts w:hint="default" w:ascii="Times New Roman" w:hAnsi="Times New Roman" w:eastAsia="楷体" w:cs="Times New Roman"/>
                <w:i w:val="0"/>
                <w:iCs w:val="0"/>
                <w:snapToGrid/>
                <w:kern w:val="2"/>
                <w:sz w:val="24"/>
                <w:szCs w:val="24"/>
                <w:lang w:bidi="ar"/>
              </w:rPr>
              <w:t>，</w:t>
            </w:r>
            <w:r>
              <w:rPr>
                <w:rFonts w:hint="default" w:ascii="Times New Roman" w:hAnsi="Times New Roman" w:eastAsia="楷体" w:cs="Times New Roman"/>
                <w:i w:val="0"/>
                <w:iCs w:val="0"/>
                <w:snapToGrid/>
                <w:kern w:val="2"/>
                <w:sz w:val="24"/>
                <w:szCs w:val="24"/>
                <w:lang w:eastAsia="zh-Hans" w:bidi="ar"/>
              </w:rPr>
              <w:t>数字化技术人员数量</w:t>
            </w:r>
            <w:r>
              <w:rPr>
                <w:rFonts w:hint="default" w:ascii="Times New Roman" w:hAnsi="Times New Roman" w:eastAsia="楷体" w:cs="Times New Roman"/>
                <w:i w:val="0"/>
                <w:iCs w:val="0"/>
                <w:snapToGrid/>
                <w:sz w:val="24"/>
                <w:szCs w:val="24"/>
                <w:u w:val="single"/>
                <w:lang w:bidi="ar"/>
              </w:rPr>
              <w:t xml:space="preserve">        </w:t>
            </w:r>
            <w:r>
              <w:rPr>
                <w:rFonts w:hint="default" w:ascii="Times New Roman" w:hAnsi="Times New Roman" w:eastAsia="楷体" w:cs="Times New Roman"/>
                <w:i w:val="0"/>
                <w:iCs w:val="0"/>
                <w:snapToGrid/>
                <w:kern w:val="2"/>
                <w:sz w:val="24"/>
                <w:szCs w:val="24"/>
                <w:lang w:eastAsia="zh-Hans" w:bidi="ar"/>
              </w:rPr>
              <w:t>人</w:t>
            </w:r>
            <w:r>
              <w:rPr>
                <w:rFonts w:hint="eastAsia" w:ascii="Times New Roman" w:hAnsi="Times New Roman" w:eastAsia="楷体" w:cs="Times New Roman"/>
                <w:i w:val="0"/>
                <w:iCs w:val="0"/>
                <w:snapToGrid/>
                <w:kern w:val="2"/>
                <w:sz w:val="24"/>
                <w:szCs w:val="24"/>
                <w:lang w:eastAsia="zh-CN" w:bidi="ar"/>
              </w:rPr>
              <w:t>。</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485" w:type="dxa"/>
            <w:gridSpan w:val="2"/>
            <w:tcBorders>
              <w:left w:val="single" w:color="000000" w:sz="4" w:space="0"/>
              <w:right w:val="single" w:color="auto" w:sz="4" w:space="0"/>
            </w:tcBorders>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4"/>
                <w:szCs w:val="24"/>
                <w:lang w:val="en-US" w:eastAsia="zh-CN" w:bidi="ar-SA"/>
              </w:rPr>
            </w:pPr>
            <w:r>
              <w:rPr>
                <w:rFonts w:hint="eastAsia" w:ascii="Times New Roman" w:hAnsi="Times New Roman"/>
                <w:sz w:val="24"/>
                <w:szCs w:val="24"/>
                <w:lang w:val="en-US" w:eastAsia="zh-CN"/>
              </w:rPr>
              <w:t>用</w:t>
            </w:r>
            <w:r>
              <w:rPr>
                <w:rFonts w:hint="eastAsia" w:ascii="Times New Roman" w:hAnsi="Times New Roman" w:eastAsia="仿宋_GB2312"/>
                <w:sz w:val="24"/>
                <w:szCs w:val="24"/>
              </w:rPr>
              <w:t>户区域分布（多选）</w:t>
            </w:r>
          </w:p>
        </w:tc>
        <w:tc>
          <w:tcPr>
            <w:tcW w:w="8431" w:type="dxa"/>
            <w:gridSpan w:val="7"/>
            <w:vAlign w:val="center"/>
          </w:tcPr>
          <w:p>
            <w:pPr>
              <w:pStyle w:val="8"/>
              <w:keepNext w:val="0"/>
              <w:keepLines w:val="0"/>
              <w:pageBreakBefore w:val="0"/>
              <w:kinsoku/>
              <w:wordWrap/>
              <w:overflowPunct/>
              <w:topLinePunct w:val="0"/>
              <w:bidi w:val="0"/>
              <w:adjustRightInd/>
              <w:spacing w:after="0" w:afterLines="0" w:line="240" w:lineRule="auto"/>
              <w:ind w:firstLine="0" w:firstLineChars="0"/>
              <w:textAlignment w:val="auto"/>
              <w:rPr>
                <w:rFonts w:hint="eastAsia" w:ascii="Times New Roman" w:hAnsi="Times New Roman" w:eastAsia="楷体" w:cs="Times New Roman"/>
                <w:color w:val="000000"/>
                <w:kern w:val="0"/>
                <w:sz w:val="24"/>
                <w:szCs w:val="24"/>
                <w:lang w:val="en-US" w:eastAsia="zh-CN" w:bidi="ar"/>
              </w:rPr>
            </w:pP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北京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天津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河北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山西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内蒙古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辽宁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吉林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黑龙江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上海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江苏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浙江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安徽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福建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江西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山东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河南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湖北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湖南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广东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广西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海南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重庆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四川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贵州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云南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西藏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陕西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甘肃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青海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宁夏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新疆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香港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澳门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 xml:space="preserve">台湾 </w:t>
            </w:r>
            <w:r>
              <w:rPr>
                <w:rFonts w:hint="eastAsia" w:ascii="Times New Roman" w:hAnsi="Times New Roman" w:eastAsia="楷体"/>
                <w:color w:val="000000"/>
                <w:kern w:val="0"/>
                <w:sz w:val="24"/>
                <w:szCs w:val="24"/>
                <w:lang w:eastAsia="zh-CN" w:bidi="ar"/>
              </w:rPr>
              <w:t>□</w:t>
            </w:r>
            <w:r>
              <w:rPr>
                <w:rFonts w:hint="eastAsia" w:ascii="Times New Roman" w:hAnsi="Times New Roman" w:eastAsia="楷体"/>
                <w:color w:val="000000"/>
                <w:kern w:val="0"/>
                <w:sz w:val="24"/>
                <w:szCs w:val="24"/>
                <w:lang w:bidi="ar"/>
              </w:rPr>
              <w:t>其他</w:t>
            </w:r>
            <w:r>
              <w:rPr>
                <w:rFonts w:ascii="Times New Roman" w:hAnsi="Times New Roman" w:eastAsia="楷体"/>
                <w:b w:val="0"/>
                <w:bCs/>
                <w:color w:val="000000"/>
                <w:kern w:val="0"/>
                <w:sz w:val="24"/>
                <w:szCs w:val="24"/>
                <w:u w:val="single"/>
                <w:lang w:bidi="ar"/>
              </w:rPr>
              <w:t xml:space="preserve">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485" w:type="dxa"/>
            <w:gridSpan w:val="2"/>
            <w:tcBorders>
              <w:left w:val="single" w:color="000000" w:sz="4" w:space="0"/>
              <w:right w:val="single" w:color="auto" w:sz="4" w:space="0"/>
            </w:tcBorders>
            <w:vAlign w:val="center"/>
          </w:tcPr>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4"/>
                <w:szCs w:val="24"/>
                <w:lang w:val="en-US" w:eastAsia="zh-CN" w:bidi="ar-SA"/>
              </w:rPr>
            </w:pPr>
            <w:r>
              <w:rPr>
                <w:rFonts w:hint="eastAsia" w:ascii="Times New Roman" w:hAnsi="Times New Roman"/>
                <w:sz w:val="24"/>
                <w:szCs w:val="24"/>
                <w:lang w:val="en-US" w:eastAsia="zh-CN"/>
              </w:rPr>
              <w:t>用</w:t>
            </w:r>
            <w:r>
              <w:rPr>
                <w:rFonts w:hint="eastAsia" w:ascii="Times New Roman" w:hAnsi="Times New Roman" w:eastAsia="仿宋_GB2312"/>
                <w:sz w:val="24"/>
                <w:szCs w:val="24"/>
              </w:rPr>
              <w:t>户行业分布（多选）</w:t>
            </w:r>
          </w:p>
        </w:tc>
        <w:tc>
          <w:tcPr>
            <w:tcW w:w="8431" w:type="dxa"/>
            <w:gridSpan w:val="7"/>
            <w:vAlign w:val="center"/>
          </w:tcPr>
          <w:p>
            <w:pPr>
              <w:keepNext w:val="0"/>
              <w:keepLines w:val="0"/>
              <w:pageBreakBefore w:val="0"/>
              <w:kinsoku/>
              <w:wordWrap/>
              <w:overflowPunct/>
              <w:topLinePunct w:val="0"/>
              <w:bidi w:val="0"/>
              <w:adjustRightInd/>
              <w:spacing w:after="0" w:afterLines="0" w:line="240" w:lineRule="auto"/>
              <w:ind w:firstLineChars="0"/>
              <w:textAlignment w:val="auto"/>
              <w:rPr>
                <w:rFonts w:hint="eastAsia" w:ascii="Times New Roman" w:hAnsi="Times New Roman" w:eastAsia="楷体" w:cs="Times New Roman"/>
                <w:color w:val="000000"/>
                <w:kern w:val="0"/>
                <w:sz w:val="24"/>
                <w:szCs w:val="24"/>
                <w:lang w:val="en-US" w:eastAsia="zh-CN" w:bidi="ar"/>
              </w:rPr>
            </w:pPr>
            <w:r>
              <w:rPr>
                <w:rFonts w:hint="eastAsia" w:ascii="Times New Roman" w:hAnsi="Times New Roman" w:eastAsia="楷体"/>
                <w:color w:val="000000"/>
                <w:kern w:val="0"/>
                <w:sz w:val="24"/>
                <w:highlight w:val="none"/>
                <w:lang w:val="en-US" w:eastAsia="zh-CN"/>
              </w:rPr>
              <w:t>按行业分布</w:t>
            </w:r>
            <w:r>
              <w:rPr>
                <w:rFonts w:hint="eastAsia" w:ascii="Times New Roman" w:hAnsi="Times New Roman" w:eastAsia="楷体"/>
                <w:sz w:val="24"/>
                <w:szCs w:val="24"/>
                <w:highlight w:val="none"/>
                <w:lang w:val="en-US" w:eastAsia="zh-CN"/>
              </w:rPr>
              <w:t>（勾选）</w:t>
            </w:r>
            <w:r>
              <w:rPr>
                <w:rFonts w:hint="eastAsia" w:ascii="Times New Roman" w:hAnsi="Times New Roman" w:eastAsia="楷体"/>
                <w:sz w:val="24"/>
                <w:szCs w:val="24"/>
                <w:highlight w:val="none"/>
                <w:lang w:val="en-US" w:eastAsia="zh-CN"/>
              </w:rPr>
              <w:br w:type="textWrapping"/>
            </w:r>
            <w:r>
              <w:rPr>
                <w:rFonts w:hint="eastAsia" w:ascii="Times New Roman" w:hAnsi="Times New Roman" w:eastAsia="仿宋_GB2312" w:cs="Times New Roman"/>
                <w:color w:val="000000"/>
                <w:sz w:val="20"/>
                <w:szCs w:val="18"/>
              </w:rPr>
              <w:t>【注：参考国家标准GB/T 4754-2017《国民经济行业分类》】</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485" w:type="dxa"/>
            <w:gridSpan w:val="2"/>
            <w:tcBorders>
              <w:left w:val="single" w:color="000000" w:sz="4" w:space="0"/>
              <w:right w:val="single" w:color="auto" w:sz="4" w:space="0"/>
            </w:tcBorders>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kern w:val="2"/>
                <w:sz w:val="24"/>
                <w:szCs w:val="24"/>
                <w:lang w:val="en-US" w:eastAsia="zh-CN" w:bidi="ar-SA"/>
              </w:rPr>
            </w:pPr>
            <w:r>
              <w:rPr>
                <w:rFonts w:hint="eastAsia" w:ascii="Times New Roman" w:hAnsi="Times New Roman"/>
                <w:sz w:val="24"/>
                <w:szCs w:val="24"/>
                <w:lang w:val="en-US" w:eastAsia="zh-CN"/>
              </w:rPr>
              <w:t>服务业务活动（多选）</w:t>
            </w:r>
          </w:p>
        </w:tc>
        <w:tc>
          <w:tcPr>
            <w:tcW w:w="8431" w:type="dxa"/>
            <w:gridSpan w:val="7"/>
            <w:vAlign w:val="center"/>
          </w:tcPr>
          <w:p>
            <w:pPr>
              <w:pStyle w:val="8"/>
              <w:spacing w:afterLines="0"/>
              <w:ind w:firstLine="0" w:firstLineChars="0"/>
              <w:jc w:val="both"/>
              <w:rPr>
                <w:rFonts w:hint="eastAsia" w:ascii="Times New Roman" w:hAnsi="Times New Roman" w:eastAsia="楷体" w:cs="Times New Roman"/>
                <w:color w:val="000000" w:themeColor="text1"/>
                <w:kern w:val="2"/>
                <w:sz w:val="24"/>
                <w:szCs w:val="24"/>
                <w:highlight w:val="none"/>
                <w:lang w:val="en-US" w:eastAsia="zh-CN" w:bidi="ar-SA"/>
                <w14:textFill>
                  <w14:solidFill>
                    <w14:schemeClr w14:val="tx1"/>
                  </w14:solidFill>
                </w14:textFill>
              </w:rPr>
            </w:pPr>
            <w:r>
              <w:rPr>
                <w:rFonts w:hint="eastAsia" w:ascii="Times New Roman" w:hAnsi="Times New Roman" w:eastAsia="楷体"/>
                <w:color w:val="000000" w:themeColor="text1"/>
                <w:sz w:val="24"/>
                <w:highlight w:val="none"/>
                <w14:textFill>
                  <w14:solidFill>
                    <w14:schemeClr w14:val="tx1"/>
                  </w14:solidFill>
                </w14:textFill>
              </w:rPr>
              <w:t>□研发设计 □生产制造 □经营管理 □运维服务 □供应链管理</w:t>
            </w:r>
            <w:r>
              <w:rPr>
                <w:rFonts w:hint="eastAsia" w:ascii="Times New Roman" w:hAnsi="Times New Roman" w:eastAsia="楷体"/>
                <w:color w:val="000000" w:themeColor="text1"/>
                <w:sz w:val="24"/>
                <w:highlight w:val="none"/>
                <w:lang w:val="en-US" w:eastAsia="zh-CN"/>
                <w14:textFill>
                  <w14:solidFill>
                    <w14:schemeClr w14:val="tx1"/>
                  </w14:solidFill>
                </w14:textFill>
              </w:rPr>
              <w:t xml:space="preserve"> </w:t>
            </w:r>
            <w:r>
              <w:rPr>
                <w:rFonts w:hint="eastAsia" w:ascii="Times New Roman" w:hAnsi="Times New Roman" w:eastAsia="楷体" w:cs="Times New Roman"/>
                <w:color w:val="000000" w:themeColor="text1"/>
                <w:kern w:val="2"/>
                <w:sz w:val="24"/>
                <w:szCs w:val="24"/>
                <w:highlight w:val="none"/>
                <w:lang w:val="en-US" w:eastAsia="zh-CN" w:bidi="ar-SA"/>
                <w14:textFill>
                  <w14:solidFill>
                    <w14:schemeClr w14:val="tx1"/>
                  </w14:solidFill>
                </w14:textFill>
              </w:rPr>
              <w:t>□其他</w:t>
            </w:r>
            <w:r>
              <w:rPr>
                <w:rFonts w:ascii="Times New Roman" w:hAnsi="Times New Roman" w:eastAsia="楷体"/>
                <w:b w:val="0"/>
                <w:bCs/>
                <w:color w:val="000000"/>
                <w:kern w:val="0"/>
                <w:sz w:val="24"/>
                <w:szCs w:val="24"/>
                <w:u w:val="single"/>
                <w:lang w:bidi="ar"/>
              </w:rPr>
              <w:t xml:space="preserve">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108" w:type="dxa"/>
            <w:bottom w:w="0" w:type="dxa"/>
            <w:right w:w="108" w:type="dxa"/>
          </w:tblCellMar>
        </w:tblPrEx>
        <w:trPr>
          <w:trHeight w:val="90" w:hRule="atLeast"/>
          <w:jc w:val="center"/>
        </w:trPr>
        <w:tc>
          <w:tcPr>
            <w:tcW w:w="1485" w:type="dxa"/>
            <w:gridSpan w:val="2"/>
            <w:tcBorders>
              <w:left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jc w:val="center"/>
              <w:textAlignment w:val="auto"/>
              <w:rPr>
                <w:rFonts w:hint="eastAsia" w:ascii="Times New Roman" w:hAnsi="Times New Roman" w:eastAsia="仿宋_GB2312" w:cs="Times New Roman"/>
                <w:i w:val="0"/>
                <w:iCs w:val="0"/>
                <w:snapToGrid/>
                <w:color w:val="auto"/>
                <w:kern w:val="2"/>
                <w:sz w:val="24"/>
                <w:szCs w:val="24"/>
                <w:lang w:val="en-US" w:eastAsia="zh-CN" w:bidi="ar-SA"/>
              </w:rPr>
            </w:pPr>
            <w:r>
              <w:rPr>
                <w:rFonts w:hint="eastAsia" w:ascii="Times New Roman" w:hAnsi="Times New Roman" w:eastAsia="仿宋_GB2312" w:cs="Times New Roman"/>
                <w:i w:val="0"/>
                <w:iCs w:val="0"/>
                <w:color w:val="auto"/>
                <w:kern w:val="2"/>
                <w:sz w:val="24"/>
                <w:szCs w:val="24"/>
                <w:lang w:bidi="ar-SA"/>
              </w:rPr>
              <w:t>真</w:t>
            </w:r>
            <w:r>
              <w:rPr>
                <w:rFonts w:hint="eastAsia" w:ascii="Times New Roman" w:hAnsi="Times New Roman" w:eastAsia="仿宋_GB2312" w:cs="Times New Roman"/>
                <w:i w:val="0"/>
                <w:iCs w:val="0"/>
                <w:snapToGrid/>
                <w:color w:val="auto"/>
                <w:kern w:val="2"/>
                <w:sz w:val="24"/>
                <w:szCs w:val="24"/>
                <w:lang w:val="en-US" w:eastAsia="zh-CN" w:bidi="ar-SA"/>
              </w:rPr>
              <w:t>实性</w:t>
            </w:r>
          </w:p>
          <w:p>
            <w:pPr>
              <w:keepNext w:val="0"/>
              <w:keepLines w:val="0"/>
              <w:pageBreakBefore w:val="0"/>
              <w:kinsoku/>
              <w:wordWrap/>
              <w:overflowPunct/>
              <w:topLinePunct w:val="0"/>
              <w:bidi w:val="0"/>
              <w:adjustRightInd/>
              <w:snapToGrid w:val="0"/>
              <w:spacing w:line="240" w:lineRule="auto"/>
              <w:ind w:firstLine="0" w:firstLineChars="0"/>
              <w:jc w:val="center"/>
              <w:textAlignment w:val="auto"/>
              <w:rPr>
                <w:rFonts w:hint="eastAsia" w:ascii="Times New Roman" w:hAnsi="Times New Roman"/>
                <w:sz w:val="24"/>
                <w:szCs w:val="24"/>
                <w:lang w:val="en-US" w:eastAsia="zh-CN"/>
              </w:rPr>
            </w:pPr>
            <w:r>
              <w:rPr>
                <w:rFonts w:hint="eastAsia" w:ascii="Times New Roman" w:hAnsi="Times New Roman" w:eastAsia="仿宋_GB2312" w:cs="Times New Roman"/>
                <w:i w:val="0"/>
                <w:iCs w:val="0"/>
                <w:snapToGrid/>
                <w:color w:val="auto"/>
                <w:kern w:val="2"/>
                <w:sz w:val="24"/>
                <w:szCs w:val="24"/>
                <w:lang w:val="en-US" w:eastAsia="zh-CN" w:bidi="ar-SA"/>
              </w:rPr>
              <w:t>承诺</w:t>
            </w:r>
          </w:p>
        </w:tc>
        <w:tc>
          <w:tcPr>
            <w:tcW w:w="8431" w:type="dxa"/>
            <w:gridSpan w:val="7"/>
            <w:vAlign w:val="center"/>
          </w:tcPr>
          <w:p>
            <w:pPr>
              <w:pageBreakBefore w:val="0"/>
              <w:widowControl/>
              <w:numPr>
                <w:ilvl w:val="0"/>
                <w:numId w:val="0"/>
              </w:numPr>
              <w:kinsoku/>
              <w:overflowPunct/>
              <w:topLinePunct w:val="0"/>
              <w:bidi w:val="0"/>
              <w:snapToGrid/>
              <w:spacing w:line="240" w:lineRule="auto"/>
              <w:ind w:firstLine="0" w:firstLineChars="0"/>
              <w:jc w:val="left"/>
              <w:rPr>
                <w:rFonts w:hint="default" w:ascii="Times New Roman" w:hAnsi="Times New Roman" w:eastAsia="楷体" w:cs="Times New Roman"/>
                <w:i w:val="0"/>
                <w:iCs w:val="0"/>
                <w:sz w:val="24"/>
                <w:szCs w:val="24"/>
              </w:rPr>
            </w:pPr>
            <w:r>
              <w:rPr>
                <w:rFonts w:hint="default" w:ascii="Times New Roman" w:hAnsi="Times New Roman" w:eastAsia="楷体" w:cs="Times New Roman"/>
                <w:i w:val="0"/>
                <w:iCs w:val="0"/>
                <w:sz w:val="24"/>
                <w:szCs w:val="24"/>
              </w:rPr>
              <w:t>我单位遵守国家法律、法规、规章和政策规定，依法开展生产经营活动。申报日前在中国信用平台中查询无</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失信被执行人</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和</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税收违法黑名单</w:t>
            </w:r>
            <w:r>
              <w:rPr>
                <w:rFonts w:hint="default"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 xml:space="preserve">等严重违法失信信息，在生产、质量、安全以及环保方面未发生重大事故，提交的申报材料和所附资料均合法、真实、有效、无涉密信息，并对所提供资料的真实性负责。 </w:t>
            </w:r>
          </w:p>
          <w:p>
            <w:pPr>
              <w:pageBreakBefore w:val="0"/>
              <w:widowControl/>
              <w:numPr>
                <w:ilvl w:val="0"/>
                <w:numId w:val="0"/>
              </w:numPr>
              <w:kinsoku/>
              <w:overflowPunct/>
              <w:topLinePunct w:val="0"/>
              <w:bidi w:val="0"/>
              <w:snapToGrid/>
              <w:spacing w:line="240" w:lineRule="auto"/>
              <w:ind w:firstLine="0" w:firstLineChars="0"/>
              <w:jc w:val="left"/>
              <w:rPr>
                <w:rFonts w:hint="default" w:ascii="Times New Roman" w:hAnsi="Times New Roman" w:eastAsia="楷体" w:cs="Times New Roman"/>
                <w:i w:val="0"/>
                <w:iCs w:val="0"/>
                <w:sz w:val="24"/>
                <w:szCs w:val="24"/>
              </w:rPr>
            </w:pPr>
          </w:p>
          <w:p>
            <w:pPr>
              <w:pageBreakBefore w:val="0"/>
              <w:widowControl/>
              <w:numPr>
                <w:ilvl w:val="0"/>
                <w:numId w:val="0"/>
              </w:numPr>
              <w:kinsoku/>
              <w:wordWrap w:val="0"/>
              <w:overflowPunct/>
              <w:topLinePunct w:val="0"/>
              <w:bidi w:val="0"/>
              <w:snapToGrid/>
              <w:spacing w:line="240" w:lineRule="auto"/>
              <w:ind w:firstLine="0" w:firstLineChars="0"/>
              <w:jc w:val="right"/>
              <w:rPr>
                <w:rFonts w:hint="default" w:ascii="Times New Roman" w:hAnsi="Times New Roman" w:eastAsia="楷体" w:cs="Times New Roman"/>
                <w:i w:val="0"/>
                <w:iCs w:val="0"/>
                <w:sz w:val="24"/>
                <w:szCs w:val="24"/>
                <w:lang w:val="en-US" w:eastAsia="zh-CN"/>
              </w:rPr>
            </w:pPr>
            <w:r>
              <w:rPr>
                <w:rFonts w:hint="default" w:ascii="Times New Roman" w:hAnsi="Times New Roman" w:eastAsia="楷体" w:cs="Times New Roman"/>
                <w:i w:val="0"/>
                <w:iCs w:val="0"/>
                <w:sz w:val="24"/>
                <w:szCs w:val="24"/>
              </w:rPr>
              <w:t>法定代表人</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签章或签字</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w:t>
            </w:r>
            <w:r>
              <w:rPr>
                <w:rFonts w:hint="eastAsia" w:ascii="Times New Roman" w:hAnsi="Times New Roman" w:eastAsia="楷体" w:cs="Times New Roman"/>
                <w:i w:val="0"/>
                <w:iCs w:val="0"/>
                <w:sz w:val="24"/>
                <w:szCs w:val="24"/>
                <w:lang w:val="en-US" w:eastAsia="zh-CN"/>
              </w:rPr>
              <w:t xml:space="preserve">             </w:t>
            </w:r>
          </w:p>
          <w:p>
            <w:pPr>
              <w:keepNext w:val="0"/>
              <w:keepLines w:val="0"/>
              <w:pageBreakBefore w:val="0"/>
              <w:widowControl/>
              <w:numPr>
                <w:ilvl w:val="0"/>
                <w:numId w:val="0"/>
              </w:numPr>
              <w:kinsoku/>
              <w:wordWrap w:val="0"/>
              <w:overflowPunct/>
              <w:topLinePunct w:val="0"/>
              <w:autoSpaceDE/>
              <w:autoSpaceDN/>
              <w:bidi w:val="0"/>
              <w:adjustRightInd/>
              <w:snapToGrid/>
              <w:spacing w:line="240" w:lineRule="auto"/>
              <w:jc w:val="right"/>
              <w:textAlignment w:val="auto"/>
              <w:rPr>
                <w:rFonts w:hint="default" w:ascii="Times New Roman" w:hAnsi="Times New Roman" w:eastAsia="楷体" w:cs="Times New Roman"/>
                <w:i w:val="0"/>
                <w:iCs w:val="0"/>
                <w:sz w:val="24"/>
                <w:szCs w:val="24"/>
                <w:lang w:val="en-US" w:eastAsia="zh-CN"/>
              </w:rPr>
            </w:pP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rPr>
              <w:t>申报单位</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公章</w:t>
            </w:r>
            <w:r>
              <w:rPr>
                <w:rFonts w:hint="eastAsia" w:ascii="Times New Roman" w:hAnsi="Times New Roman" w:eastAsia="楷体" w:cs="Times New Roman"/>
                <w:i w:val="0"/>
                <w:iCs w:val="0"/>
                <w:sz w:val="24"/>
                <w:szCs w:val="24"/>
                <w:lang w:eastAsia="zh-CN"/>
              </w:rPr>
              <w:t>）</w:t>
            </w:r>
            <w:r>
              <w:rPr>
                <w:rFonts w:hint="default" w:ascii="Times New Roman" w:hAnsi="Times New Roman" w:eastAsia="楷体" w:cs="Times New Roman"/>
                <w:i w:val="0"/>
                <w:iCs w:val="0"/>
                <w:sz w:val="24"/>
                <w:szCs w:val="24"/>
              </w:rPr>
              <w:t>：</w:t>
            </w:r>
            <w:r>
              <w:rPr>
                <w:rFonts w:hint="eastAsia" w:ascii="Times New Roman" w:hAnsi="Times New Roman" w:eastAsia="楷体" w:cs="Times New Roman"/>
                <w:i w:val="0"/>
                <w:iCs w:val="0"/>
                <w:sz w:val="24"/>
                <w:szCs w:val="24"/>
                <w:lang w:val="en-US" w:eastAsia="zh-CN"/>
              </w:rPr>
              <w:t xml:space="preserve">             </w:t>
            </w:r>
          </w:p>
          <w:p>
            <w:pPr>
              <w:pStyle w:val="8"/>
              <w:spacing w:afterLines="0"/>
              <w:ind w:firstLine="0" w:firstLineChars="0"/>
              <w:jc w:val="right"/>
              <w:rPr>
                <w:rFonts w:hint="eastAsia" w:ascii="Times New Roman" w:hAnsi="Times New Roman" w:eastAsia="楷体"/>
                <w:color w:val="000000" w:themeColor="text1"/>
                <w:sz w:val="24"/>
                <w:highlight w:val="none"/>
                <w14:textFill>
                  <w14:solidFill>
                    <w14:schemeClr w14:val="tx1"/>
                  </w14:solidFill>
                </w14:textFill>
              </w:rPr>
            </w:pPr>
            <w:r>
              <w:rPr>
                <w:rFonts w:hint="default" w:ascii="Times New Roman" w:hAnsi="Times New Roman" w:eastAsia="楷体" w:cs="Times New Roman"/>
                <w:i w:val="0"/>
                <w:iCs w:val="0"/>
                <w:sz w:val="24"/>
                <w:szCs w:val="24"/>
              </w:rPr>
              <w:t xml:space="preserve"> </w:t>
            </w:r>
            <w:r>
              <w:rPr>
                <w:rFonts w:hint="default" w:ascii="Times New Roman" w:hAnsi="Times New Roman" w:eastAsia="楷体" w:cs="Times New Roman"/>
                <w:i w:val="0"/>
                <w:iCs w:val="0"/>
                <w:sz w:val="24"/>
                <w:szCs w:val="24"/>
                <w:lang w:val="en-US" w:eastAsia="zh-CN"/>
              </w:rPr>
              <w:t xml:space="preserve">                              </w:t>
            </w:r>
            <w:r>
              <w:rPr>
                <w:rFonts w:hint="default" w:ascii="Times New Roman" w:hAnsi="Times New Roman" w:eastAsia="楷体" w:cs="Times New Roman"/>
                <w:i w:val="0"/>
                <w:iCs w:val="0"/>
                <w:sz w:val="24"/>
                <w:szCs w:val="24"/>
              </w:rPr>
              <w:t>年   月   日</w:t>
            </w:r>
          </w:p>
        </w:tc>
      </w:tr>
    </w:tbl>
    <w:p>
      <w:pPr>
        <w:pStyle w:val="3"/>
        <w:bidi w:val="0"/>
        <w:jc w:val="left"/>
        <w:rPr>
          <w:rFonts w:hint="default" w:ascii="Times New Roman" w:hAnsi="Times New Roman" w:cs="Times New Roman"/>
        </w:rPr>
      </w:pPr>
      <w:r>
        <w:rPr>
          <w:rFonts w:hint="eastAsia" w:ascii="Times New Roman" w:hAnsi="Times New Roman" w:cs="Times New Roman"/>
          <w:lang w:val="en-US" w:eastAsia="zh-CN"/>
        </w:rPr>
        <w:t>二、典型场景案例情况</w:t>
      </w:r>
    </w:p>
    <w:tbl>
      <w:tblPr>
        <w:tblStyle w:val="15"/>
        <w:tblW w:w="9916" w:type="dxa"/>
        <w:jc w:val="center"/>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fixed"/>
        <w:tblCellMar>
          <w:top w:w="15" w:type="dxa"/>
          <w:left w:w="15" w:type="dxa"/>
          <w:bottom w:w="15" w:type="dxa"/>
          <w:right w:w="15" w:type="dxa"/>
        </w:tblCellMar>
      </w:tblPr>
      <w:tblGrid>
        <w:gridCol w:w="1498"/>
        <w:gridCol w:w="3241"/>
        <w:gridCol w:w="1992"/>
        <w:gridCol w:w="3185"/>
      </w:tblGrid>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801" w:hRule="atLeast"/>
          <w:jc w:val="center"/>
        </w:trPr>
        <w:tc>
          <w:tcPr>
            <w:tcW w:w="1498" w:type="dxa"/>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center"/>
          </w:tcPr>
          <w:p>
            <w:pPr>
              <w:adjustRightInd w:val="0"/>
              <w:snapToGrid w:val="0"/>
              <w:jc w:val="center"/>
              <w:rPr>
                <w:rFonts w:ascii="Times New Roman" w:hAnsi="Times New Roman" w:eastAsia="仿宋_GB2312" w:cs="Times New Roman"/>
                <w:color w:val="000000"/>
                <w:sz w:val="24"/>
                <w:szCs w:val="22"/>
              </w:rPr>
            </w:pPr>
            <w:r>
              <w:rPr>
                <w:rFonts w:hint="eastAsia" w:ascii="Times New Roman" w:hAnsi="Times New Roman" w:eastAsia="仿宋_GB2312" w:cs="Times New Roman"/>
                <w:color w:val="000000"/>
                <w:sz w:val="24"/>
                <w:szCs w:val="22"/>
              </w:rPr>
              <w:t>案例简介</w:t>
            </w:r>
          </w:p>
        </w:tc>
        <w:tc>
          <w:tcPr>
            <w:tcW w:w="8418" w:type="dxa"/>
            <w:gridSpan w:val="3"/>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tcPr>
          <w:p>
            <w:pPr>
              <w:jc w:val="left"/>
              <w:rPr>
                <w:rFonts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（概述案例基本情况，包括企业</w:t>
            </w:r>
            <w:r>
              <w:rPr>
                <w:rFonts w:hint="eastAsia" w:ascii="Times New Roman" w:hAnsi="Times New Roman" w:eastAsia="楷体" w:cs="Times New Roman"/>
                <w:color w:val="auto"/>
                <w:sz w:val="24"/>
                <w:szCs w:val="24"/>
                <w:lang w:eastAsia="zh-CN"/>
              </w:rPr>
              <w:t>数字化</w:t>
            </w:r>
            <w:r>
              <w:rPr>
                <w:rFonts w:hint="eastAsia" w:ascii="Times New Roman" w:hAnsi="Times New Roman" w:eastAsia="楷体" w:cs="Times New Roman"/>
                <w:color w:val="auto"/>
                <w:sz w:val="24"/>
                <w:szCs w:val="24"/>
                <w:lang w:val="en-US" w:eastAsia="zh-CN"/>
              </w:rPr>
              <w:t>水平</w:t>
            </w:r>
            <w:r>
              <w:rPr>
                <w:rFonts w:hint="default" w:ascii="Times New Roman" w:hAnsi="Times New Roman" w:eastAsia="楷体" w:cs="Times New Roman"/>
                <w:color w:val="auto"/>
                <w:sz w:val="24"/>
                <w:szCs w:val="24"/>
              </w:rPr>
              <w:t>，技术路线和转型成效，400字</w:t>
            </w:r>
            <w:r>
              <w:rPr>
                <w:rFonts w:hint="eastAsia" w:ascii="Times New Roman" w:hAnsi="Times New Roman" w:eastAsia="楷体" w:cs="Times New Roman"/>
                <w:color w:val="auto"/>
                <w:sz w:val="24"/>
                <w:szCs w:val="24"/>
                <w:lang w:val="en-US" w:eastAsia="zh-CN"/>
              </w:rPr>
              <w:t>以内</w:t>
            </w:r>
            <w:r>
              <w:rPr>
                <w:rFonts w:hint="eastAsia" w:ascii="Times New Roman" w:hAnsi="Times New Roman" w:eastAsia="楷体" w:cs="Times New Roman"/>
                <w:color w:val="auto"/>
                <w:sz w:val="24"/>
                <w:szCs w:val="24"/>
                <w:lang w:eastAsia="zh-CN"/>
              </w:rPr>
              <w:t>。</w:t>
            </w:r>
            <w:r>
              <w:rPr>
                <w:rFonts w:hint="default" w:ascii="Times New Roman" w:hAnsi="Times New Roman" w:eastAsia="楷体" w:cs="Times New Roman"/>
                <w:color w:val="auto"/>
                <w:sz w:val="24"/>
                <w:szCs w:val="24"/>
              </w:rPr>
              <w:t>）</w:t>
            </w:r>
          </w:p>
          <w:p>
            <w:pPr>
              <w:adjustRightInd w:val="0"/>
              <w:snapToGrid w:val="0"/>
              <w:rPr>
                <w:rFonts w:ascii="Times New Roman" w:hAnsi="Times New Roman" w:eastAsia="仿宋_GB2312" w:cs="Times New Roman"/>
                <w:color w:val="000000"/>
                <w:sz w:val="24"/>
                <w:szCs w:val="22"/>
              </w:rPr>
            </w:pP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801" w:hRule="atLeast"/>
          <w:jc w:val="center"/>
        </w:trPr>
        <w:tc>
          <w:tcPr>
            <w:tcW w:w="1498" w:type="dxa"/>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center"/>
          </w:tcPr>
          <w:p>
            <w:pPr>
              <w:adjustRightInd w:val="0"/>
              <w:snapToGrid w:val="0"/>
              <w:jc w:val="center"/>
              <w:rPr>
                <w:rFonts w:hint="eastAsia" w:ascii="Times New Roman" w:hAnsi="Times New Roman" w:eastAsia="仿宋_GB2312" w:cs="Times New Roman"/>
                <w:color w:val="000000"/>
                <w:kern w:val="2"/>
                <w:sz w:val="24"/>
                <w:szCs w:val="22"/>
                <w:lang w:val="en-US" w:eastAsia="zh-CN" w:bidi="ar-SA"/>
              </w:rPr>
            </w:pPr>
            <w:r>
              <w:rPr>
                <w:rFonts w:hint="eastAsia" w:ascii="Times New Roman" w:hAnsi="Times New Roman" w:eastAsia="仿宋_GB2312" w:cs="Times New Roman"/>
                <w:color w:val="000000"/>
                <w:sz w:val="24"/>
                <w:szCs w:val="22"/>
              </w:rPr>
              <w:t>案例参与方</w:t>
            </w:r>
          </w:p>
        </w:tc>
        <w:tc>
          <w:tcPr>
            <w:tcW w:w="8418" w:type="dxa"/>
            <w:gridSpan w:val="3"/>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top"/>
          </w:tcPr>
          <w:p>
            <w:pPr>
              <w:adjustRightInd w:val="0"/>
              <w:snapToGrid w:val="0"/>
              <w:rPr>
                <w:rFonts w:hint="default" w:ascii="Times New Roman" w:hAnsi="Times New Roman" w:eastAsia="楷体"/>
                <w:color w:val="000000" w:themeColor="text1"/>
                <w:sz w:val="24"/>
                <w:highlight w:val="none"/>
                <w:u w:val="none"/>
                <w:lang w:val="en-US" w:eastAsia="zh-CN"/>
                <w14:textFill>
                  <w14:solidFill>
                    <w14:schemeClr w14:val="tx1"/>
                  </w14:solidFill>
                </w14:textFill>
              </w:rPr>
            </w:pPr>
            <w:r>
              <w:rPr>
                <w:rFonts w:hint="eastAsia" w:ascii="Times New Roman" w:hAnsi="Times New Roman" w:eastAsia="楷体"/>
                <w:color w:val="000000" w:themeColor="text1"/>
                <w:sz w:val="24"/>
                <w:highlight w:val="none"/>
                <w14:textFill>
                  <w14:solidFill>
                    <w14:schemeClr w14:val="tx1"/>
                  </w14:solidFill>
                </w14:textFill>
              </w:rPr>
              <w:t>□</w:t>
            </w:r>
            <w:r>
              <w:rPr>
                <w:rFonts w:hint="eastAsia" w:ascii="Times New Roman" w:hAnsi="Times New Roman" w:eastAsia="楷体"/>
                <w:color w:val="000000" w:themeColor="text1"/>
                <w:sz w:val="24"/>
                <w:highlight w:val="none"/>
                <w:lang w:val="en-US" w:eastAsia="zh-CN"/>
                <w14:textFill>
                  <w14:solidFill>
                    <w14:schemeClr w14:val="tx1"/>
                  </w14:solidFill>
                </w14:textFill>
              </w:rPr>
              <w:t>解决方案服务商，</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 xml:space="preserve"> ；</w:t>
            </w:r>
          </w:p>
          <w:p>
            <w:pPr>
              <w:adjustRightInd w:val="0"/>
              <w:snapToGrid w:val="0"/>
              <w:rPr>
                <w:rFonts w:hint="eastAsia" w:ascii="Times New Roman" w:hAnsi="Times New Roman" w:eastAsia="楷体"/>
                <w:color w:val="000000" w:themeColor="text1"/>
                <w:sz w:val="24"/>
                <w:highlight w:val="none"/>
                <w:lang w:val="en-US" w:eastAsia="zh-CN"/>
                <w14:textFill>
                  <w14:solidFill>
                    <w14:schemeClr w14:val="tx1"/>
                  </w14:solidFill>
                </w14:textFill>
              </w:rPr>
            </w:pPr>
            <w:r>
              <w:rPr>
                <w:rFonts w:hint="eastAsia" w:ascii="Times New Roman" w:hAnsi="Times New Roman" w:eastAsia="楷体"/>
                <w:color w:val="000000" w:themeColor="text1"/>
                <w:sz w:val="24"/>
                <w:highlight w:val="none"/>
                <w14:textFill>
                  <w14:solidFill>
                    <w14:schemeClr w14:val="tx1"/>
                  </w14:solidFill>
                </w14:textFill>
              </w:rPr>
              <w:t>□</w:t>
            </w:r>
            <w:r>
              <w:rPr>
                <w:rFonts w:hint="eastAsia" w:ascii="Times New Roman" w:hAnsi="Times New Roman" w:eastAsia="楷体"/>
                <w:color w:val="000000" w:themeColor="text1"/>
                <w:sz w:val="24"/>
                <w:highlight w:val="none"/>
                <w:lang w:val="en-US" w:eastAsia="zh-CN"/>
                <w14:textFill>
                  <w14:solidFill>
                    <w14:schemeClr w14:val="tx1"/>
                  </w14:solidFill>
                </w14:textFill>
              </w:rPr>
              <w:t>软硬件供应商，</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 xml:space="preserve"> ；</w:t>
            </w:r>
          </w:p>
          <w:p>
            <w:pPr>
              <w:adjustRightInd w:val="0"/>
              <w:snapToGrid w:val="0"/>
              <w:rPr>
                <w:rFonts w:hint="eastAsia" w:ascii="Times New Roman" w:hAnsi="Times New Roman" w:eastAsia="楷体"/>
                <w:color w:val="000000" w:themeColor="text1"/>
                <w:sz w:val="24"/>
                <w:highlight w:val="none"/>
                <w:lang w:val="en-US" w:eastAsia="zh-CN"/>
                <w14:textFill>
                  <w14:solidFill>
                    <w14:schemeClr w14:val="tx1"/>
                  </w14:solidFill>
                </w14:textFill>
              </w:rPr>
            </w:pPr>
            <w:r>
              <w:rPr>
                <w:rFonts w:hint="eastAsia" w:ascii="Times New Roman" w:hAnsi="Times New Roman" w:eastAsia="楷体"/>
                <w:color w:val="000000" w:themeColor="text1"/>
                <w:sz w:val="24"/>
                <w:highlight w:val="none"/>
                <w14:textFill>
                  <w14:solidFill>
                    <w14:schemeClr w14:val="tx1"/>
                  </w14:solidFill>
                </w14:textFill>
              </w:rPr>
              <w:t>□</w:t>
            </w:r>
            <w:r>
              <w:rPr>
                <w:rFonts w:hint="eastAsia" w:ascii="Times New Roman" w:hAnsi="Times New Roman" w:eastAsia="楷体"/>
                <w:color w:val="000000" w:themeColor="text1"/>
                <w:sz w:val="24"/>
                <w:highlight w:val="none"/>
                <w:lang w:val="en-US" w:eastAsia="zh-CN"/>
                <w14:textFill>
                  <w14:solidFill>
                    <w14:schemeClr w14:val="tx1"/>
                  </w14:solidFill>
                </w14:textFill>
              </w:rPr>
              <w:t>系统集成商，</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 xml:space="preserve"> ；</w:t>
            </w:r>
          </w:p>
          <w:p>
            <w:pPr>
              <w:adjustRightInd w:val="0"/>
              <w:snapToGrid w:val="0"/>
              <w:rPr>
                <w:rFonts w:hint="eastAsia" w:ascii="Times New Roman" w:hAnsi="Times New Roman" w:eastAsia="楷体"/>
                <w:color w:val="000000" w:themeColor="text1"/>
                <w:sz w:val="24"/>
                <w:highlight w:val="none"/>
                <w:lang w:val="en-US" w:eastAsia="zh-CN"/>
                <w14:textFill>
                  <w14:solidFill>
                    <w14:schemeClr w14:val="tx1"/>
                  </w14:solidFill>
                </w14:textFill>
              </w:rPr>
            </w:pPr>
            <w:r>
              <w:rPr>
                <w:rFonts w:hint="eastAsia" w:ascii="Times New Roman" w:hAnsi="Times New Roman" w:eastAsia="楷体"/>
                <w:color w:val="000000" w:themeColor="text1"/>
                <w:sz w:val="24"/>
                <w:highlight w:val="none"/>
                <w14:textFill>
                  <w14:solidFill>
                    <w14:schemeClr w14:val="tx1"/>
                  </w14:solidFill>
                </w14:textFill>
              </w:rPr>
              <w:t>□</w:t>
            </w:r>
            <w:r>
              <w:rPr>
                <w:rFonts w:hint="eastAsia" w:ascii="Times New Roman" w:hAnsi="Times New Roman" w:eastAsia="楷体"/>
                <w:color w:val="000000" w:themeColor="text1"/>
                <w:sz w:val="24"/>
                <w:highlight w:val="none"/>
                <w:lang w:val="en-US" w:eastAsia="zh-CN"/>
                <w14:textFill>
                  <w14:solidFill>
                    <w14:schemeClr w14:val="tx1"/>
                  </w14:solidFill>
                </w14:textFill>
              </w:rPr>
              <w:t>云服务商，</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 xml:space="preserve"> ；</w:t>
            </w:r>
          </w:p>
          <w:p>
            <w:pPr>
              <w:adjustRightInd w:val="0"/>
              <w:snapToGrid w:val="0"/>
              <w:rPr>
                <w:rFonts w:hint="eastAsia" w:ascii="Times New Roman" w:hAnsi="Times New Roman" w:eastAsia="楷体"/>
                <w:color w:val="000000" w:themeColor="text1"/>
                <w:sz w:val="24"/>
                <w:highlight w:val="none"/>
                <w:u w:val="none"/>
                <w:lang w:val="en-US" w:eastAsia="zh-CN"/>
                <w14:textFill>
                  <w14:solidFill>
                    <w14:schemeClr w14:val="tx1"/>
                  </w14:solidFill>
                </w14:textFill>
              </w:rPr>
            </w:pPr>
            <w:r>
              <w:rPr>
                <w:rFonts w:hint="eastAsia" w:ascii="Times New Roman" w:hAnsi="Times New Roman" w:eastAsia="楷体"/>
                <w:color w:val="000000" w:themeColor="text1"/>
                <w:sz w:val="24"/>
                <w:highlight w:val="none"/>
                <w14:textFill>
                  <w14:solidFill>
                    <w14:schemeClr w14:val="tx1"/>
                  </w14:solidFill>
                </w14:textFill>
              </w:rPr>
              <w:t>□</w:t>
            </w:r>
            <w:r>
              <w:rPr>
                <w:rFonts w:hint="eastAsia" w:ascii="Times New Roman" w:hAnsi="Times New Roman" w:eastAsia="楷体"/>
                <w:color w:val="000000" w:themeColor="text1"/>
                <w:sz w:val="24"/>
                <w:highlight w:val="none"/>
                <w:lang w:val="en-US" w:eastAsia="zh-CN"/>
                <w14:textFill>
                  <w14:solidFill>
                    <w14:schemeClr w14:val="tx1"/>
                  </w14:solidFill>
                </w14:textFill>
              </w:rPr>
              <w:t>其他，</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w:t>
            </w:r>
            <w:r>
              <w:rPr>
                <w:rFonts w:hint="eastAsia" w:ascii="Times New Roman" w:hAnsi="Times New Roman" w:eastAsia="楷体"/>
                <w:color w:val="000000" w:themeColor="text1"/>
                <w:sz w:val="24"/>
                <w:highlight w:val="none"/>
                <w:u w:val="single"/>
                <w:lang w:val="en-US" w:eastAsia="zh-CN"/>
                <w14:textFill>
                  <w14:solidFill>
                    <w14:schemeClr w14:val="tx1"/>
                  </w14:solidFill>
                </w14:textFill>
              </w:rPr>
              <w:t xml:space="preserve">              </w:t>
            </w:r>
            <w:r>
              <w:rPr>
                <w:rFonts w:hint="eastAsia" w:ascii="Times New Roman" w:hAnsi="Times New Roman" w:eastAsia="楷体"/>
                <w:color w:val="000000" w:themeColor="text1"/>
                <w:sz w:val="24"/>
                <w:highlight w:val="none"/>
                <w:u w:val="none"/>
                <w:lang w:val="en-US" w:eastAsia="zh-CN"/>
                <w14:textFill>
                  <w14:solidFill>
                    <w14:schemeClr w14:val="tx1"/>
                  </w14:solidFill>
                </w14:textFill>
              </w:rPr>
              <w:t xml:space="preserve"> ；</w:t>
            </w:r>
          </w:p>
          <w:p>
            <w:pPr>
              <w:adjustRightInd w:val="0"/>
              <w:snapToGrid w:val="0"/>
              <w:rPr>
                <w:rFonts w:ascii="Times New Roman" w:hAnsi="Times New Roman" w:eastAsia="仿宋_GB2312" w:cs="Times New Roman"/>
                <w:color w:val="000000"/>
                <w:kern w:val="2"/>
                <w:sz w:val="24"/>
                <w:szCs w:val="22"/>
                <w:lang w:val="en-US" w:eastAsia="zh-CN" w:bidi="ar-SA"/>
              </w:rPr>
            </w:pPr>
            <w:r>
              <w:rPr>
                <w:rFonts w:hint="eastAsia" w:ascii="Times New Roman" w:hAnsi="Times New Roman" w:eastAsia="仿宋_GB2312"/>
                <w:color w:val="000000"/>
                <w:sz w:val="20"/>
                <w:szCs w:val="18"/>
                <w:highlight w:val="none"/>
                <w:u w:val="none"/>
                <w:lang w:val="en-US" w:eastAsia="zh-CN"/>
              </w:rPr>
              <w:t>注：以上数量不限</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708" w:hRule="atLeast"/>
          <w:jc w:val="center"/>
        </w:trPr>
        <w:tc>
          <w:tcPr>
            <w:tcW w:w="1498" w:type="dxa"/>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center"/>
          </w:tcPr>
          <w:p>
            <w:pPr>
              <w:adjustRightInd w:val="0"/>
              <w:snapToGrid w:val="0"/>
              <w:jc w:val="center"/>
              <w:rPr>
                <w:rFonts w:hint="eastAsia" w:ascii="Times New Roman" w:hAnsi="Times New Roman" w:eastAsia="仿宋_GB2312" w:cs="Times New Roman"/>
                <w:color w:val="000000"/>
                <w:sz w:val="24"/>
                <w:szCs w:val="22"/>
                <w:lang w:val="en-US" w:eastAsia="zh-CN"/>
              </w:rPr>
            </w:pPr>
            <w:r>
              <w:rPr>
                <w:rFonts w:hint="eastAsia" w:ascii="Times New Roman" w:hAnsi="Times New Roman" w:eastAsia="仿宋_GB2312" w:cs="Times New Roman"/>
                <w:color w:val="000000"/>
                <w:sz w:val="24"/>
                <w:szCs w:val="22"/>
                <w:lang w:val="en-US" w:eastAsia="zh-CN"/>
              </w:rPr>
              <w:t>投资规模</w:t>
            </w:r>
          </w:p>
          <w:p>
            <w:pPr>
              <w:adjustRightInd w:val="0"/>
              <w:snapToGrid w:val="0"/>
              <w:jc w:val="center"/>
              <w:rPr>
                <w:rFonts w:hint="eastAsia" w:ascii="Times New Roman" w:hAnsi="Times New Roman" w:eastAsia="仿宋_GB2312" w:cs="Times New Roman"/>
                <w:color w:val="000000"/>
                <w:sz w:val="24"/>
                <w:szCs w:val="22"/>
              </w:rPr>
            </w:pPr>
            <w:r>
              <w:rPr>
                <w:rFonts w:hint="eastAsia" w:ascii="Times New Roman" w:hAnsi="Times New Roman" w:eastAsia="仿宋_GB2312" w:cs="Times New Roman"/>
                <w:color w:val="000000"/>
                <w:sz w:val="24"/>
                <w:szCs w:val="22"/>
                <w:lang w:val="en-US" w:eastAsia="zh-CN"/>
              </w:rPr>
              <w:t>（万元）</w:t>
            </w:r>
          </w:p>
        </w:tc>
        <w:tc>
          <w:tcPr>
            <w:tcW w:w="3241" w:type="dxa"/>
            <w:tcBorders>
              <w:top w:val="single" w:color="000000" w:sz="4" w:space="0"/>
              <w:left w:val="single" w:color="000000" w:sz="4" w:space="0"/>
              <w:bottom w:val="single" w:color="000000" w:sz="4" w:space="0"/>
              <w:right w:val="single" w:color="auto" w:sz="4" w:space="0"/>
            </w:tcBorders>
            <w:shd w:val="clear" w:color="auto" w:fill="FFFFFF"/>
            <w:tcMar>
              <w:top w:w="84" w:type="dxa"/>
              <w:left w:w="84" w:type="dxa"/>
              <w:bottom w:w="84" w:type="dxa"/>
              <w:right w:w="84" w:type="dxa"/>
            </w:tcMar>
          </w:tcPr>
          <w:p>
            <w:pPr>
              <w:adjustRightInd w:val="0"/>
              <w:snapToGrid w:val="0"/>
              <w:rPr>
                <w:rFonts w:ascii="Times New Roman" w:hAnsi="Times New Roman" w:eastAsia="仿宋_GB2312" w:cs="Times New Roman"/>
                <w:color w:val="000000"/>
                <w:sz w:val="24"/>
                <w:szCs w:val="22"/>
              </w:rPr>
            </w:pPr>
          </w:p>
        </w:tc>
        <w:tc>
          <w:tcPr>
            <w:tcW w:w="1992" w:type="dxa"/>
            <w:tcBorders>
              <w:top w:val="single" w:color="000000" w:sz="4" w:space="0"/>
              <w:left w:val="single" w:color="auto" w:sz="4" w:space="0"/>
              <w:bottom w:val="single" w:color="000000" w:sz="4" w:space="0"/>
              <w:right w:val="single" w:color="auto" w:sz="4" w:space="0"/>
            </w:tcBorders>
            <w:shd w:val="clear" w:color="auto" w:fill="FFFFFF"/>
            <w:tcMar>
              <w:top w:w="84" w:type="dxa"/>
              <w:left w:w="84" w:type="dxa"/>
              <w:bottom w:w="84" w:type="dxa"/>
              <w:right w:w="84" w:type="dxa"/>
            </w:tcMar>
          </w:tcPr>
          <w:p>
            <w:pPr>
              <w:adjustRightInd w:val="0"/>
              <w:snapToGrid w:val="0"/>
              <w:jc w:val="center"/>
              <w:rPr>
                <w:rFonts w:hint="eastAsia" w:ascii="Times New Roman" w:hAnsi="Times New Roman" w:eastAsia="仿宋_GB2312" w:cs="Times New Roman"/>
                <w:color w:val="000000"/>
                <w:sz w:val="24"/>
                <w:szCs w:val="22"/>
                <w:lang w:val="en-US" w:eastAsia="zh-CN"/>
              </w:rPr>
            </w:pPr>
            <w:r>
              <w:rPr>
                <w:rFonts w:hint="eastAsia" w:ascii="Times New Roman" w:hAnsi="Times New Roman" w:eastAsia="仿宋_GB2312" w:cs="Times New Roman"/>
                <w:color w:val="000000"/>
                <w:sz w:val="24"/>
                <w:szCs w:val="22"/>
                <w:lang w:val="en-US" w:eastAsia="zh-CN"/>
              </w:rPr>
              <w:t>预期收益</w:t>
            </w:r>
          </w:p>
          <w:p>
            <w:pPr>
              <w:adjustRightInd w:val="0"/>
              <w:snapToGrid w:val="0"/>
              <w:jc w:val="center"/>
              <w:rPr>
                <w:rFonts w:ascii="Times New Roman" w:hAnsi="Times New Roman" w:eastAsia="仿宋_GB2312" w:cs="Times New Roman"/>
                <w:color w:val="000000"/>
                <w:sz w:val="24"/>
                <w:szCs w:val="22"/>
              </w:rPr>
            </w:pPr>
            <w:r>
              <w:rPr>
                <w:rFonts w:hint="eastAsia" w:ascii="Times New Roman" w:hAnsi="Times New Roman" w:eastAsia="仿宋_GB2312" w:cs="Times New Roman"/>
                <w:color w:val="000000"/>
                <w:sz w:val="24"/>
                <w:szCs w:val="22"/>
                <w:lang w:val="en-US" w:eastAsia="zh-CN"/>
              </w:rPr>
              <w:t>（万元）</w:t>
            </w:r>
          </w:p>
        </w:tc>
        <w:tc>
          <w:tcPr>
            <w:tcW w:w="3185" w:type="dxa"/>
            <w:tcBorders>
              <w:top w:val="single" w:color="000000" w:sz="4" w:space="0"/>
              <w:left w:val="single" w:color="auto" w:sz="4" w:space="0"/>
              <w:bottom w:val="single" w:color="000000" w:sz="4" w:space="0"/>
              <w:right w:val="single" w:color="000000" w:sz="4" w:space="0"/>
            </w:tcBorders>
            <w:shd w:val="clear" w:color="auto" w:fill="FFFFFF"/>
            <w:tcMar>
              <w:top w:w="84" w:type="dxa"/>
              <w:left w:w="84" w:type="dxa"/>
              <w:bottom w:w="84" w:type="dxa"/>
              <w:right w:w="84" w:type="dxa"/>
            </w:tcMar>
          </w:tcPr>
          <w:p>
            <w:pPr>
              <w:adjustRightInd w:val="0"/>
              <w:snapToGrid w:val="0"/>
              <w:rPr>
                <w:rFonts w:ascii="Times New Roman" w:hAnsi="Times New Roman" w:eastAsia="仿宋_GB2312" w:cs="Times New Roman"/>
                <w:color w:val="000000"/>
                <w:sz w:val="24"/>
                <w:szCs w:val="22"/>
              </w:rPr>
            </w:pP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90" w:hRule="atLeast"/>
          <w:jc w:val="center"/>
        </w:trPr>
        <w:tc>
          <w:tcPr>
            <w:tcW w:w="1498" w:type="dxa"/>
            <w:vMerge w:val="restart"/>
            <w:tcBorders>
              <w:top w:val="single" w:color="000000" w:sz="4" w:space="0"/>
              <w:left w:val="single" w:color="000000" w:sz="4" w:space="0"/>
              <w:right w:val="single" w:color="000000" w:sz="4" w:space="0"/>
            </w:tcBorders>
            <w:shd w:val="clear" w:color="auto" w:fill="FFFFFF"/>
            <w:tcMar>
              <w:top w:w="84" w:type="dxa"/>
              <w:left w:w="84" w:type="dxa"/>
              <w:bottom w:w="84" w:type="dxa"/>
              <w:right w:w="84" w:type="dxa"/>
            </w:tcMar>
            <w:vAlign w:val="center"/>
          </w:tcPr>
          <w:p>
            <w:pPr>
              <w:adjustRightInd w:val="0"/>
              <w:snapToGrid w:val="0"/>
              <w:jc w:val="center"/>
              <w:rPr>
                <w:rFonts w:hint="default" w:ascii="Times New Roman" w:hAnsi="Times New Roman" w:eastAsia="仿宋_GB2312" w:cs="Times New Roman"/>
                <w:b w:val="0"/>
                <w:bCs w:val="0"/>
                <w:i w:val="0"/>
                <w:iCs w:val="0"/>
                <w:color w:val="000000"/>
                <w:sz w:val="24"/>
                <w:szCs w:val="22"/>
                <w:lang w:val="en-US" w:eastAsia="zh-CN"/>
              </w:rPr>
            </w:pPr>
            <w:r>
              <w:rPr>
                <w:rFonts w:hint="eastAsia" w:ascii="Times New Roman" w:hAnsi="Times New Roman" w:cs="Times New Roman"/>
                <w:b w:val="0"/>
                <w:bCs w:val="0"/>
                <w:i w:val="0"/>
                <w:iCs w:val="0"/>
                <w:color w:val="000000"/>
                <w:sz w:val="24"/>
                <w:szCs w:val="22"/>
                <w:lang w:eastAsia="zh-CN"/>
              </w:rPr>
              <w:t>（</w:t>
            </w:r>
            <w:r>
              <w:rPr>
                <w:rFonts w:hint="eastAsia" w:ascii="Times New Roman" w:hAnsi="Times New Roman" w:cs="Times New Roman"/>
                <w:b w:val="0"/>
                <w:bCs w:val="0"/>
                <w:i w:val="0"/>
                <w:iCs w:val="0"/>
                <w:color w:val="000000"/>
                <w:sz w:val="24"/>
                <w:szCs w:val="22"/>
                <w:lang w:val="en-US" w:eastAsia="zh-CN"/>
              </w:rPr>
              <w:t>一</w:t>
            </w:r>
            <w:r>
              <w:rPr>
                <w:rFonts w:hint="eastAsia" w:ascii="Times New Roman" w:hAnsi="Times New Roman" w:cs="Times New Roman"/>
                <w:b w:val="0"/>
                <w:bCs w:val="0"/>
                <w:i w:val="0"/>
                <w:iCs w:val="0"/>
                <w:color w:val="000000"/>
                <w:sz w:val="24"/>
                <w:szCs w:val="22"/>
                <w:lang w:eastAsia="zh-CN"/>
              </w:rPr>
              <w:t>）</w:t>
            </w:r>
            <w:r>
              <w:rPr>
                <w:rFonts w:hint="eastAsia" w:ascii="Times New Roman" w:hAnsi="Times New Roman" w:cs="Times New Roman"/>
                <w:b w:val="0"/>
                <w:bCs w:val="0"/>
                <w:i w:val="0"/>
                <w:iCs w:val="0"/>
                <w:color w:val="000000"/>
                <w:sz w:val="24"/>
                <w:szCs w:val="22"/>
                <w:lang w:eastAsia="zh-CN"/>
              </w:rPr>
              <w:br w:type="textWrapping"/>
            </w:r>
            <w:r>
              <w:rPr>
                <w:rFonts w:hint="eastAsia" w:ascii="Times New Roman" w:hAnsi="Times New Roman" w:cs="Times New Roman"/>
                <w:b w:val="0"/>
                <w:bCs w:val="0"/>
                <w:i w:val="0"/>
                <w:iCs w:val="0"/>
                <w:color w:val="000000"/>
                <w:sz w:val="24"/>
                <w:szCs w:val="22"/>
                <w:lang w:val="en-US" w:eastAsia="zh-CN"/>
              </w:rPr>
              <w:t>需求与痛点</w:t>
            </w:r>
          </w:p>
        </w:tc>
        <w:tc>
          <w:tcPr>
            <w:tcW w:w="8418" w:type="dxa"/>
            <w:gridSpan w:val="3"/>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top"/>
          </w:tcPr>
          <w:p>
            <w:pPr>
              <w:keepNext w:val="0"/>
              <w:keepLines w:val="0"/>
              <w:pageBreakBefore w:val="0"/>
              <w:kinsoku/>
              <w:wordWrap/>
              <w:overflowPunct/>
              <w:topLinePunct w:val="0"/>
              <w:bidi w:val="0"/>
              <w:adjustRightInd/>
              <w:snapToGrid/>
              <w:textAlignment w:val="auto"/>
              <w:rPr>
                <w:rFonts w:hint="default" w:ascii="Times New Roman" w:hAnsi="Times New Roman" w:eastAsia="楷体" w:cs="Times New Roman"/>
                <w:b/>
                <w:bCs/>
                <w:i w:val="0"/>
                <w:iCs w:val="0"/>
                <w:sz w:val="24"/>
                <w:szCs w:val="24"/>
                <w:lang w:val="en-US" w:eastAsia="zh-CN"/>
              </w:rPr>
            </w:pPr>
            <w:r>
              <w:rPr>
                <w:rFonts w:hint="eastAsia" w:ascii="Times New Roman" w:hAnsi="Times New Roman" w:cs="Times New Roman"/>
                <w:b/>
                <w:bCs/>
                <w:i w:val="0"/>
                <w:iCs w:val="0"/>
                <w:color w:val="000000"/>
                <w:sz w:val="24"/>
                <w:szCs w:val="22"/>
                <w:lang w:val="en-US" w:eastAsia="zh-CN"/>
              </w:rPr>
              <w:t>1.</w:t>
            </w:r>
            <w:r>
              <w:rPr>
                <w:rFonts w:hint="eastAsia" w:ascii="Times New Roman" w:hAnsi="Times New Roman" w:eastAsia="楷体" w:cs="Times New Roman"/>
                <w:b/>
                <w:bCs/>
                <w:i w:val="0"/>
                <w:iCs w:val="0"/>
                <w:sz w:val="24"/>
                <w:szCs w:val="24"/>
                <w:lang w:val="en-US" w:eastAsia="zh-CN"/>
              </w:rPr>
              <w:t>工业</w:t>
            </w:r>
            <w:r>
              <w:rPr>
                <w:rFonts w:hint="default" w:ascii="Times New Roman" w:hAnsi="Times New Roman" w:eastAsia="楷体" w:cs="Times New Roman"/>
                <w:b/>
                <w:bCs/>
                <w:i w:val="0"/>
                <w:iCs w:val="0"/>
                <w:sz w:val="24"/>
                <w:szCs w:val="24"/>
              </w:rPr>
              <w:t>企业</w:t>
            </w:r>
            <w:r>
              <w:rPr>
                <w:rFonts w:hint="eastAsia" w:ascii="Times New Roman" w:hAnsi="Times New Roman" w:eastAsia="楷体" w:cs="Times New Roman"/>
                <w:b/>
                <w:bCs/>
                <w:i w:val="0"/>
                <w:iCs w:val="0"/>
                <w:sz w:val="24"/>
                <w:szCs w:val="24"/>
                <w:lang w:val="en-US" w:eastAsia="zh-CN"/>
              </w:rPr>
              <w:t>情况</w:t>
            </w:r>
            <w:r>
              <w:rPr>
                <w:rFonts w:hint="eastAsia" w:ascii="Times New Roman" w:hAnsi="Times New Roman" w:eastAsia="楷体" w:cs="Times New Roman"/>
                <w:b/>
                <w:bCs/>
                <w:i w:val="0"/>
                <w:iCs w:val="0"/>
                <w:sz w:val="24"/>
                <w:szCs w:val="24"/>
                <w:lang w:eastAsia="zh-CN"/>
              </w:rPr>
              <w:t>（</w:t>
            </w:r>
            <w:r>
              <w:rPr>
                <w:rFonts w:hint="eastAsia" w:ascii="Times New Roman" w:hAnsi="Times New Roman" w:eastAsia="楷体" w:cs="Times New Roman"/>
                <w:b/>
                <w:bCs/>
                <w:i w:val="0"/>
                <w:iCs w:val="0"/>
                <w:sz w:val="24"/>
                <w:szCs w:val="24"/>
                <w:lang w:val="en-US" w:eastAsia="zh-CN"/>
              </w:rPr>
              <w:t>不超过500字）</w:t>
            </w:r>
          </w:p>
          <w:p>
            <w:pPr>
              <w:adjustRightInd w:val="0"/>
              <w:snapToGrid w:val="0"/>
              <w:rPr>
                <w:rFonts w:hint="default" w:ascii="Times New Roman" w:hAnsi="Times New Roman" w:eastAsia="仿宋_GB2312" w:cs="Times New Roman"/>
                <w:b w:val="0"/>
                <w:bCs w:val="0"/>
                <w:i w:val="0"/>
                <w:iCs w:val="0"/>
                <w:color w:val="000000"/>
                <w:sz w:val="24"/>
                <w:szCs w:val="22"/>
                <w:lang w:val="en-US" w:eastAsia="zh-CN"/>
              </w:rPr>
            </w:pPr>
            <w:r>
              <w:rPr>
                <w:rFonts w:hint="default" w:ascii="Times New Roman" w:hAnsi="Times New Roman" w:eastAsia="楷体" w:cs="Times New Roman"/>
                <w:b w:val="0"/>
                <w:bCs w:val="0"/>
                <w:i w:val="0"/>
                <w:iCs w:val="0"/>
                <w:sz w:val="24"/>
                <w:szCs w:val="24"/>
                <w:lang w:eastAsia="zh-CN"/>
              </w:rPr>
              <w:t>（介绍</w:t>
            </w:r>
            <w:r>
              <w:rPr>
                <w:rFonts w:hint="eastAsia" w:ascii="Times New Roman" w:hAnsi="Times New Roman" w:eastAsia="楷体" w:cs="Times New Roman"/>
                <w:b w:val="0"/>
                <w:bCs w:val="0"/>
                <w:i w:val="0"/>
                <w:iCs w:val="0"/>
                <w:sz w:val="24"/>
                <w:szCs w:val="24"/>
                <w:lang w:val="en-US" w:eastAsia="zh-CN"/>
              </w:rPr>
              <w:t>工业</w:t>
            </w:r>
            <w:r>
              <w:rPr>
                <w:rFonts w:hint="default" w:ascii="Times New Roman" w:hAnsi="Times New Roman" w:eastAsia="楷体" w:cs="Times New Roman"/>
                <w:b w:val="0"/>
                <w:bCs w:val="0"/>
                <w:i w:val="0"/>
                <w:iCs w:val="0"/>
                <w:sz w:val="24"/>
                <w:szCs w:val="24"/>
                <w:lang w:eastAsia="zh-CN"/>
              </w:rPr>
              <w:t>企业所属行业特点、企业在行业中的竞争优势，</w:t>
            </w:r>
            <w:r>
              <w:rPr>
                <w:rFonts w:hint="eastAsia" w:ascii="Times New Roman" w:hAnsi="Times New Roman" w:eastAsia="楷体" w:cs="Times New Roman"/>
                <w:b w:val="0"/>
                <w:bCs w:val="0"/>
                <w:i w:val="0"/>
                <w:iCs w:val="0"/>
                <w:sz w:val="24"/>
                <w:szCs w:val="24"/>
                <w:lang w:val="en-US" w:eastAsia="zh-CN"/>
              </w:rPr>
              <w:t>聚焦所选场景简述</w:t>
            </w:r>
            <w:r>
              <w:rPr>
                <w:rFonts w:hint="default" w:ascii="Times New Roman" w:hAnsi="Times New Roman" w:eastAsia="楷体" w:cs="Times New Roman"/>
                <w:b w:val="0"/>
                <w:bCs w:val="0"/>
                <w:i w:val="0"/>
                <w:iCs w:val="0"/>
                <w:sz w:val="24"/>
                <w:szCs w:val="24"/>
                <w:lang w:eastAsia="zh-CN"/>
              </w:rPr>
              <w:t>企业数字化基础、转型战略等内容</w:t>
            </w:r>
            <w:r>
              <w:rPr>
                <w:rFonts w:hint="eastAsia" w:ascii="Times New Roman" w:hAnsi="Times New Roman" w:eastAsia="楷体" w:cs="Times New Roman"/>
                <w:b w:val="0"/>
                <w:bCs w:val="0"/>
                <w:i w:val="0"/>
                <w:iCs w:val="0"/>
                <w:sz w:val="24"/>
                <w:szCs w:val="24"/>
                <w:lang w:eastAsia="zh-CN"/>
              </w:rPr>
              <w:t>。</w:t>
            </w:r>
            <w:r>
              <w:rPr>
                <w:rFonts w:hint="default" w:ascii="Times New Roman" w:hAnsi="Times New Roman" w:eastAsia="楷体" w:cs="Times New Roman"/>
                <w:b w:val="0"/>
                <w:bCs w:val="0"/>
                <w:i w:val="0"/>
                <w:iCs w:val="0"/>
                <w:sz w:val="24"/>
                <w:szCs w:val="24"/>
                <w:lang w:eastAsia="zh-CN"/>
              </w:rPr>
              <w:t>）</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749" w:hRule="atLeast"/>
          <w:jc w:val="center"/>
        </w:trPr>
        <w:tc>
          <w:tcPr>
            <w:tcW w:w="1498" w:type="dxa"/>
            <w:vMerge w:val="continue"/>
            <w:tcBorders>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center"/>
          </w:tcPr>
          <w:p>
            <w:pPr>
              <w:adjustRightInd w:val="0"/>
              <w:snapToGrid w:val="0"/>
              <w:jc w:val="center"/>
              <w:rPr>
                <w:rFonts w:hint="eastAsia" w:ascii="Times New Roman" w:hAnsi="Times New Roman" w:cs="Times New Roman"/>
                <w:b w:val="0"/>
                <w:bCs w:val="0"/>
                <w:i w:val="0"/>
                <w:iCs w:val="0"/>
                <w:color w:val="000000"/>
                <w:sz w:val="24"/>
                <w:szCs w:val="22"/>
                <w:lang w:eastAsia="zh-CN"/>
              </w:rPr>
            </w:pPr>
          </w:p>
        </w:tc>
        <w:tc>
          <w:tcPr>
            <w:tcW w:w="8418" w:type="dxa"/>
            <w:gridSpan w:val="3"/>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top"/>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cs="Times New Roman"/>
                <w:b/>
                <w:bCs/>
                <w:i w:val="0"/>
                <w:iCs w:val="0"/>
                <w:sz w:val="24"/>
                <w:szCs w:val="24"/>
                <w:lang w:val="en-US"/>
              </w:rPr>
            </w:pPr>
            <w:r>
              <w:rPr>
                <w:rFonts w:hint="default" w:ascii="Times New Roman" w:hAnsi="Times New Roman" w:eastAsia="楷体" w:cs="Times New Roman"/>
                <w:b/>
                <w:bCs/>
                <w:i w:val="0"/>
                <w:iCs w:val="0"/>
                <w:sz w:val="24"/>
                <w:szCs w:val="24"/>
                <w:lang w:val="en-US" w:eastAsia="zh-CN"/>
              </w:rPr>
              <w:t>2.拟解决的问题</w:t>
            </w:r>
            <w:r>
              <w:rPr>
                <w:rFonts w:hint="eastAsia" w:ascii="Times New Roman" w:hAnsi="Times New Roman" w:eastAsia="楷体" w:cs="Times New Roman"/>
                <w:b/>
                <w:bCs/>
                <w:i w:val="0"/>
                <w:iCs w:val="0"/>
                <w:sz w:val="24"/>
                <w:szCs w:val="24"/>
                <w:lang w:eastAsia="zh-CN"/>
              </w:rPr>
              <w:t>（</w:t>
            </w:r>
            <w:r>
              <w:rPr>
                <w:rFonts w:hint="eastAsia" w:ascii="Times New Roman" w:hAnsi="Times New Roman" w:eastAsia="楷体" w:cs="Times New Roman"/>
                <w:b/>
                <w:bCs/>
                <w:i w:val="0"/>
                <w:iCs w:val="0"/>
                <w:sz w:val="24"/>
                <w:szCs w:val="24"/>
                <w:lang w:val="en-US" w:eastAsia="zh-CN"/>
              </w:rPr>
              <w:t>不超过500字）</w:t>
            </w:r>
          </w:p>
          <w:p>
            <w:pPr>
              <w:adjustRightInd w:val="0"/>
              <w:snapToGrid w:val="0"/>
              <w:rPr>
                <w:rFonts w:hint="default" w:ascii="Times New Roman" w:hAnsi="Times New Roman" w:eastAsia="仿宋_GB2312" w:cs="Times New Roman"/>
                <w:b w:val="0"/>
                <w:bCs w:val="0"/>
                <w:i w:val="0"/>
                <w:iCs w:val="0"/>
                <w:color w:val="000000"/>
                <w:sz w:val="24"/>
                <w:szCs w:val="22"/>
                <w:lang w:val="en-US" w:eastAsia="zh-CN"/>
              </w:rPr>
            </w:pPr>
            <w:r>
              <w:rPr>
                <w:rFonts w:hint="default" w:ascii="Times New Roman" w:hAnsi="Times New Roman" w:eastAsia="楷体" w:cs="Times New Roman"/>
                <w:b w:val="0"/>
                <w:bCs w:val="0"/>
                <w:i w:val="0"/>
                <w:iCs w:val="0"/>
                <w:sz w:val="24"/>
                <w:szCs w:val="24"/>
                <w:lang w:val="en-US" w:eastAsia="zh-CN"/>
              </w:rPr>
              <w:t>（聚焦</w:t>
            </w:r>
            <w:r>
              <w:rPr>
                <w:rFonts w:hint="eastAsia" w:ascii="Times New Roman" w:hAnsi="Times New Roman" w:eastAsia="楷体" w:cs="Times New Roman"/>
                <w:b w:val="0"/>
                <w:bCs w:val="0"/>
                <w:i w:val="0"/>
                <w:iCs w:val="0"/>
                <w:sz w:val="24"/>
                <w:szCs w:val="24"/>
                <w:lang w:val="en-US" w:eastAsia="zh-CN"/>
              </w:rPr>
              <w:t>所选场景面临的痛点问题</w:t>
            </w:r>
            <w:r>
              <w:rPr>
                <w:rFonts w:hint="default" w:ascii="Times New Roman" w:hAnsi="Times New Roman" w:eastAsia="楷体" w:cs="Times New Roman"/>
                <w:b w:val="0"/>
                <w:bCs w:val="0"/>
                <w:i w:val="0"/>
                <w:iCs w:val="0"/>
                <w:sz w:val="24"/>
                <w:szCs w:val="24"/>
                <w:lang w:val="en-US" w:eastAsia="zh-CN"/>
              </w:rPr>
              <w:t>，</w:t>
            </w:r>
            <w:r>
              <w:rPr>
                <w:rFonts w:hint="default" w:ascii="Times New Roman" w:hAnsi="Times New Roman" w:eastAsia="楷体" w:cs="Times New Roman"/>
                <w:b w:val="0"/>
                <w:bCs w:val="0"/>
                <w:i w:val="0"/>
                <w:iCs w:val="0"/>
                <w:sz w:val="24"/>
                <w:szCs w:val="24"/>
              </w:rPr>
              <w:t>简要介绍项目必要性和实施目标</w:t>
            </w:r>
            <w:r>
              <w:rPr>
                <w:rFonts w:hint="eastAsia" w:ascii="Times New Roman" w:hAnsi="Times New Roman" w:eastAsia="楷体" w:cs="Times New Roman"/>
                <w:b w:val="0"/>
                <w:bCs w:val="0"/>
                <w:i w:val="0"/>
                <w:iCs w:val="0"/>
                <w:sz w:val="24"/>
                <w:szCs w:val="24"/>
                <w:lang w:eastAsia="zh-CN"/>
              </w:rPr>
              <w:t>。</w:t>
            </w:r>
            <w:r>
              <w:rPr>
                <w:rFonts w:hint="default" w:ascii="Times New Roman" w:hAnsi="Times New Roman" w:eastAsia="楷体" w:cs="Times New Roman"/>
                <w:b w:val="0"/>
                <w:bCs w:val="0"/>
                <w:i w:val="0"/>
                <w:iCs w:val="0"/>
                <w:sz w:val="24"/>
                <w:szCs w:val="24"/>
                <w:lang w:eastAsia="zh-CN"/>
              </w:rPr>
              <w:t>）</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243" w:hRule="atLeast"/>
          <w:jc w:val="center"/>
        </w:trPr>
        <w:tc>
          <w:tcPr>
            <w:tcW w:w="1498" w:type="dxa"/>
            <w:tcBorders>
              <w:left w:val="single" w:color="000000" w:sz="4" w:space="0"/>
              <w:right w:val="single" w:color="000000" w:sz="4" w:space="0"/>
            </w:tcBorders>
            <w:shd w:val="clear" w:color="auto" w:fill="FFFFFF"/>
            <w:tcMar>
              <w:top w:w="84" w:type="dxa"/>
              <w:left w:w="84" w:type="dxa"/>
              <w:bottom w:w="84" w:type="dxa"/>
              <w:right w:w="84" w:type="dxa"/>
            </w:tcMar>
            <w:vAlign w:val="center"/>
          </w:tcPr>
          <w:p>
            <w:pPr>
              <w:keepNext w:val="0"/>
              <w:keepLines w:val="0"/>
              <w:pageBreakBefore w:val="0"/>
              <w:kinsoku/>
              <w:wordWrap/>
              <w:overflowPunct/>
              <w:topLinePunct w:val="0"/>
              <w:bidi w:val="0"/>
              <w:adjustRightInd/>
              <w:snapToGrid w:val="0"/>
              <w:spacing w:line="240" w:lineRule="auto"/>
              <w:ind w:firstLine="0"/>
              <w:jc w:val="center"/>
              <w:textAlignment w:val="auto"/>
              <w:rPr>
                <w:rFonts w:hint="eastAsia" w:ascii="Times New Roman" w:hAnsi="Times New Roman" w:eastAsia="仿宋_GB2312" w:cs="Times New Roman"/>
                <w:b w:val="0"/>
                <w:bCs w:val="0"/>
                <w:i w:val="0"/>
                <w:iCs w:val="0"/>
                <w:sz w:val="24"/>
                <w:szCs w:val="24"/>
                <w:lang w:val="en-US" w:eastAsia="zh-CN"/>
              </w:rPr>
            </w:pPr>
            <w:r>
              <w:rPr>
                <w:rFonts w:hint="eastAsia" w:ascii="Times New Roman" w:hAnsi="Times New Roman" w:eastAsia="仿宋_GB2312" w:cs="Times New Roman"/>
                <w:b w:val="0"/>
                <w:bCs w:val="0"/>
                <w:i w:val="0"/>
                <w:iCs w:val="0"/>
                <w:sz w:val="24"/>
                <w:szCs w:val="24"/>
                <w:lang w:eastAsia="zh-CN"/>
              </w:rPr>
              <w:t>（</w:t>
            </w:r>
            <w:r>
              <w:rPr>
                <w:rFonts w:hint="eastAsia" w:ascii="Times New Roman" w:hAnsi="Times New Roman" w:eastAsia="仿宋_GB2312" w:cs="Times New Roman"/>
                <w:b w:val="0"/>
                <w:bCs w:val="0"/>
                <w:i w:val="0"/>
                <w:iCs w:val="0"/>
                <w:sz w:val="24"/>
                <w:szCs w:val="24"/>
                <w:lang w:val="en-US" w:eastAsia="zh-CN"/>
              </w:rPr>
              <w:t>二）</w:t>
            </w:r>
          </w:p>
          <w:p>
            <w:pPr>
              <w:adjustRightInd/>
              <w:snapToGrid w:val="0"/>
              <w:jc w:val="center"/>
              <w:rPr>
                <w:rFonts w:hint="eastAsia" w:ascii="Times New Roman" w:hAnsi="Times New Roman" w:cs="Times New Roman"/>
                <w:b w:val="0"/>
                <w:bCs w:val="0"/>
                <w:i w:val="0"/>
                <w:iCs w:val="0"/>
                <w:color w:val="000000"/>
                <w:sz w:val="24"/>
                <w:szCs w:val="22"/>
                <w:lang w:eastAsia="zh-CN"/>
              </w:rPr>
            </w:pPr>
            <w:r>
              <w:rPr>
                <w:rFonts w:hint="eastAsia" w:ascii="Times New Roman" w:hAnsi="Times New Roman" w:eastAsia="仿宋_GB2312" w:cs="Times New Roman"/>
                <w:b w:val="0"/>
                <w:bCs w:val="0"/>
                <w:i w:val="0"/>
                <w:iCs w:val="0"/>
                <w:sz w:val="24"/>
                <w:szCs w:val="24"/>
                <w:lang w:val="en-US" w:eastAsia="zh-CN"/>
              </w:rPr>
              <w:t>解决方案</w:t>
            </w:r>
          </w:p>
        </w:tc>
        <w:tc>
          <w:tcPr>
            <w:tcW w:w="8418" w:type="dxa"/>
            <w:gridSpan w:val="3"/>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top"/>
          </w:tcPr>
          <w:p>
            <w:pPr>
              <w:keepNext w:val="0"/>
              <w:keepLines w:val="0"/>
              <w:pageBreakBefore w:val="0"/>
              <w:kinsoku/>
              <w:wordWrap/>
              <w:overflowPunct/>
              <w:topLinePunct w:val="0"/>
              <w:bidi w:val="0"/>
              <w:adjustRightInd w:val="0"/>
              <w:snapToGrid w:val="0"/>
              <w:spacing w:line="240" w:lineRule="auto"/>
              <w:ind w:firstLine="0"/>
              <w:textAlignment w:val="auto"/>
              <w:rPr>
                <w:rFonts w:hint="default" w:ascii="Times New Roman" w:hAnsi="Times New Roman" w:eastAsia="楷体"/>
                <w:b/>
                <w:bCs/>
                <w:i w:val="0"/>
                <w:iCs w:val="0"/>
                <w:sz w:val="24"/>
                <w:lang w:val="en-US" w:eastAsia="zh-CN"/>
              </w:rPr>
            </w:pPr>
            <w:r>
              <w:rPr>
                <w:rFonts w:hint="default" w:ascii="Times New Roman" w:hAnsi="Times New Roman" w:eastAsia="楷体"/>
                <w:b/>
                <w:bCs/>
                <w:i w:val="0"/>
                <w:iCs w:val="0"/>
                <w:sz w:val="24"/>
                <w:lang w:val="en-US" w:eastAsia="zh-CN"/>
              </w:rPr>
              <w:t>1.</w:t>
            </w:r>
            <w:r>
              <w:rPr>
                <w:rFonts w:hint="default" w:ascii="Times New Roman" w:hAnsi="Times New Roman" w:eastAsia="楷体"/>
                <w:b/>
                <w:bCs/>
                <w:i w:val="0"/>
                <w:iCs w:val="0"/>
                <w:sz w:val="24"/>
              </w:rPr>
              <w:t>解决方案简述</w:t>
            </w:r>
            <w:r>
              <w:rPr>
                <w:rFonts w:hint="default" w:ascii="Times New Roman" w:hAnsi="Times New Roman" w:eastAsia="楷体"/>
                <w:b/>
                <w:bCs/>
                <w:i w:val="0"/>
                <w:iCs w:val="0"/>
                <w:sz w:val="24"/>
                <w:lang w:eastAsia="zh-CN"/>
              </w:rPr>
              <w:t>（</w:t>
            </w:r>
            <w:r>
              <w:rPr>
                <w:rFonts w:hint="default" w:ascii="Times New Roman" w:hAnsi="Times New Roman" w:eastAsia="楷体"/>
                <w:b/>
                <w:bCs/>
                <w:i w:val="0"/>
                <w:iCs w:val="0"/>
                <w:sz w:val="24"/>
                <w:lang w:val="en-US" w:eastAsia="zh-CN"/>
              </w:rPr>
              <w:t>不超过</w:t>
            </w:r>
            <w:r>
              <w:rPr>
                <w:rFonts w:hint="eastAsia" w:ascii="Times New Roman" w:hAnsi="Times New Roman" w:eastAsia="楷体"/>
                <w:b/>
                <w:bCs/>
                <w:i w:val="0"/>
                <w:iCs w:val="0"/>
                <w:sz w:val="24"/>
                <w:lang w:val="en-US" w:eastAsia="zh-CN"/>
              </w:rPr>
              <w:t>4</w:t>
            </w:r>
            <w:r>
              <w:rPr>
                <w:rFonts w:hint="default" w:ascii="Times New Roman" w:hAnsi="Times New Roman" w:eastAsia="楷体"/>
                <w:b/>
                <w:bCs/>
                <w:i w:val="0"/>
                <w:iCs w:val="0"/>
                <w:sz w:val="24"/>
                <w:lang w:val="en-US" w:eastAsia="zh-CN"/>
              </w:rPr>
              <w:t>000字</w:t>
            </w:r>
            <w:r>
              <w:rPr>
                <w:rFonts w:hint="eastAsia" w:ascii="Times New Roman" w:hAnsi="Times New Roman" w:eastAsia="楷体" w:cs="Times New Roman"/>
                <w:b/>
                <w:bCs/>
                <w:i w:val="0"/>
                <w:iCs w:val="0"/>
                <w:sz w:val="24"/>
                <w:szCs w:val="24"/>
                <w:lang w:val="en-US" w:eastAsia="zh-CN"/>
              </w:rPr>
              <w:t>）</w:t>
            </w:r>
          </w:p>
          <w:p>
            <w:pPr>
              <w:adjustRightInd w:val="0"/>
              <w:snapToGrid w:val="0"/>
              <w:rPr>
                <w:rFonts w:hint="default" w:ascii="Times New Roman" w:hAnsi="Times New Roman" w:eastAsia="仿宋_GB2312" w:cs="Times New Roman"/>
                <w:b w:val="0"/>
                <w:bCs w:val="0"/>
                <w:i w:val="0"/>
                <w:iCs w:val="0"/>
                <w:kern w:val="2"/>
                <w:sz w:val="32"/>
                <w:szCs w:val="24"/>
                <w:lang w:val="en-US" w:eastAsia="zh-CN" w:bidi="ar-SA"/>
              </w:rPr>
            </w:pPr>
            <w:r>
              <w:rPr>
                <w:rFonts w:hint="eastAsia" w:ascii="Times New Roman" w:hAnsi="Times New Roman" w:eastAsia="楷体" w:cs="楷体"/>
                <w:b w:val="0"/>
                <w:bCs w:val="0"/>
                <w:i w:val="0"/>
                <w:iCs w:val="0"/>
                <w:color w:val="000000"/>
                <w:sz w:val="24"/>
                <w:szCs w:val="22"/>
              </w:rPr>
              <w:t>（</w:t>
            </w:r>
            <w:r>
              <w:rPr>
                <w:rFonts w:hint="eastAsia" w:ascii="Times New Roman" w:hAnsi="Times New Roman" w:eastAsia="楷体" w:cs="楷体"/>
                <w:b w:val="0"/>
                <w:bCs w:val="0"/>
                <w:i w:val="0"/>
                <w:iCs w:val="0"/>
                <w:color w:val="000000"/>
                <w:sz w:val="24"/>
                <w:szCs w:val="22"/>
                <w:lang w:val="en-US" w:eastAsia="zh-CN"/>
              </w:rPr>
              <w:t>聚焦所选场景</w:t>
            </w:r>
            <w:r>
              <w:rPr>
                <w:rFonts w:hint="eastAsia" w:ascii="Times New Roman" w:hAnsi="Times New Roman" w:eastAsia="楷体" w:cs="楷体"/>
                <w:b w:val="0"/>
                <w:bCs w:val="0"/>
                <w:i w:val="0"/>
                <w:iCs w:val="0"/>
                <w:color w:val="000000"/>
                <w:sz w:val="24"/>
                <w:szCs w:val="22"/>
              </w:rPr>
              <w:t>描述</w:t>
            </w:r>
            <w:r>
              <w:rPr>
                <w:rFonts w:hint="eastAsia" w:ascii="Times New Roman" w:hAnsi="Times New Roman" w:eastAsia="楷体" w:cs="楷体"/>
                <w:b w:val="0"/>
                <w:bCs w:val="0"/>
                <w:i w:val="0"/>
                <w:iCs w:val="0"/>
                <w:color w:val="000000"/>
                <w:sz w:val="24"/>
                <w:szCs w:val="22"/>
                <w:lang w:val="en-US" w:eastAsia="zh-CN"/>
              </w:rPr>
              <w:t>数字化</w:t>
            </w:r>
            <w:r>
              <w:rPr>
                <w:rFonts w:hint="eastAsia" w:ascii="Times New Roman" w:hAnsi="Times New Roman" w:eastAsia="楷体" w:cs="楷体"/>
                <w:b w:val="0"/>
                <w:bCs w:val="0"/>
                <w:i w:val="0"/>
                <w:iCs w:val="0"/>
                <w:color w:val="000000"/>
                <w:sz w:val="24"/>
                <w:szCs w:val="22"/>
              </w:rPr>
              <w:t>场景解决方案</w:t>
            </w:r>
            <w:r>
              <w:rPr>
                <w:rFonts w:hint="eastAsia" w:ascii="Times New Roman" w:hAnsi="Times New Roman" w:eastAsia="楷体" w:cs="楷体"/>
                <w:b w:val="0"/>
                <w:bCs w:val="0"/>
                <w:i w:val="0"/>
                <w:iCs w:val="0"/>
                <w:color w:val="000000"/>
                <w:sz w:val="24"/>
                <w:szCs w:val="22"/>
                <w:lang w:val="en-US" w:eastAsia="zh-CN"/>
              </w:rPr>
              <w:t>的详细情况</w:t>
            </w:r>
            <w:r>
              <w:rPr>
                <w:rFonts w:hint="eastAsia" w:ascii="Times New Roman" w:hAnsi="Times New Roman" w:eastAsia="楷体" w:cs="楷体"/>
                <w:b w:val="0"/>
                <w:bCs w:val="0"/>
                <w:i w:val="0"/>
                <w:iCs w:val="0"/>
                <w:color w:val="000000"/>
                <w:sz w:val="24"/>
                <w:szCs w:val="22"/>
              </w:rPr>
              <w:t>，包括但不限于：</w:t>
            </w:r>
            <w:r>
              <w:rPr>
                <w:rFonts w:hint="eastAsia" w:ascii="Times New Roman" w:hAnsi="Times New Roman" w:eastAsia="楷体" w:cs="楷体"/>
                <w:b w:val="0"/>
                <w:bCs w:val="0"/>
                <w:i w:val="0"/>
                <w:iCs w:val="0"/>
                <w:color w:val="000000"/>
                <w:sz w:val="24"/>
                <w:szCs w:val="22"/>
                <w:lang w:eastAsia="zh-CN"/>
              </w:rPr>
              <w:t>数字化</w:t>
            </w:r>
            <w:r>
              <w:rPr>
                <w:rFonts w:hint="eastAsia" w:ascii="Times New Roman" w:hAnsi="Times New Roman" w:eastAsia="楷体" w:cs="楷体"/>
                <w:b w:val="0"/>
                <w:bCs w:val="0"/>
                <w:i w:val="0"/>
                <w:iCs w:val="0"/>
                <w:color w:val="000000"/>
                <w:sz w:val="24"/>
                <w:szCs w:val="22"/>
              </w:rPr>
              <w:t>解决方案，</w:t>
            </w:r>
            <w:r>
              <w:rPr>
                <w:rFonts w:hint="eastAsia" w:ascii="Times New Roman" w:hAnsi="Times New Roman" w:eastAsia="楷体" w:cs="楷体"/>
                <w:b w:val="0"/>
                <w:bCs w:val="0"/>
                <w:i w:val="0"/>
                <w:iCs w:val="0"/>
                <w:color w:val="000000"/>
                <w:sz w:val="24"/>
                <w:szCs w:val="22"/>
                <w:lang w:val="en-US" w:eastAsia="zh-CN"/>
              </w:rPr>
              <w:t>包括</w:t>
            </w:r>
            <w:r>
              <w:rPr>
                <w:rFonts w:hint="eastAsia" w:ascii="Times New Roman" w:hAnsi="Times New Roman" w:eastAsia="楷体" w:cs="楷体"/>
                <w:b w:val="0"/>
                <w:bCs w:val="0"/>
                <w:i w:val="0"/>
                <w:iCs w:val="0"/>
                <w:color w:val="000000"/>
                <w:sz w:val="24"/>
                <w:szCs w:val="22"/>
              </w:rPr>
              <w:t>技术架构、</w:t>
            </w:r>
            <w:r>
              <w:rPr>
                <w:rFonts w:hint="eastAsia" w:ascii="Times New Roman" w:hAnsi="Times New Roman" w:eastAsia="楷体" w:cs="楷体"/>
                <w:b w:val="0"/>
                <w:bCs w:val="0"/>
                <w:i w:val="0"/>
                <w:iCs w:val="0"/>
                <w:color w:val="000000"/>
                <w:sz w:val="24"/>
                <w:szCs w:val="22"/>
                <w:lang w:val="en-US" w:eastAsia="zh-CN"/>
              </w:rPr>
              <w:t>基本功能</w:t>
            </w:r>
            <w:r>
              <w:rPr>
                <w:rFonts w:hint="eastAsia" w:ascii="Times New Roman" w:hAnsi="Times New Roman" w:eastAsia="楷体" w:cs="楷体"/>
                <w:b w:val="0"/>
                <w:bCs w:val="0"/>
                <w:i w:val="0"/>
                <w:iCs w:val="0"/>
                <w:color w:val="000000"/>
                <w:sz w:val="24"/>
                <w:szCs w:val="22"/>
              </w:rPr>
              <w:t>、典型产品等；实施步骤，描述推进解决方案落地的具体工作步骤，要体现技术专业性</w:t>
            </w:r>
            <w:r>
              <w:rPr>
                <w:rFonts w:hint="eastAsia" w:ascii="Times New Roman" w:hAnsi="Times New Roman" w:eastAsia="楷体" w:cs="楷体"/>
                <w:b w:val="0"/>
                <w:bCs w:val="0"/>
                <w:i w:val="0"/>
                <w:iCs w:val="0"/>
                <w:color w:val="000000"/>
                <w:sz w:val="24"/>
                <w:szCs w:val="22"/>
                <w:lang w:eastAsia="zh-CN"/>
              </w:rPr>
              <w:t>、</w:t>
            </w:r>
            <w:r>
              <w:rPr>
                <w:rFonts w:hint="eastAsia" w:ascii="Times New Roman" w:hAnsi="Times New Roman" w:eastAsia="楷体" w:cs="楷体"/>
                <w:b w:val="0"/>
                <w:bCs w:val="0"/>
                <w:i w:val="0"/>
                <w:iCs w:val="0"/>
                <w:color w:val="000000"/>
                <w:sz w:val="24"/>
                <w:szCs w:val="22"/>
              </w:rPr>
              <w:t>可落地性</w:t>
            </w:r>
            <w:r>
              <w:rPr>
                <w:rFonts w:hint="eastAsia" w:ascii="Times New Roman" w:hAnsi="Times New Roman" w:eastAsia="楷体" w:cs="楷体"/>
                <w:b w:val="0"/>
                <w:bCs w:val="0"/>
                <w:i w:val="0"/>
                <w:iCs w:val="0"/>
                <w:color w:val="000000"/>
                <w:sz w:val="24"/>
                <w:szCs w:val="22"/>
                <w:lang w:val="en-US" w:eastAsia="zh-CN"/>
              </w:rPr>
              <w:t>与应用成效对应性</w:t>
            </w:r>
            <w:r>
              <w:rPr>
                <w:rFonts w:hint="eastAsia" w:ascii="Times New Roman" w:hAnsi="Times New Roman" w:eastAsia="楷体" w:cs="楷体"/>
                <w:b w:val="0"/>
                <w:bCs w:val="0"/>
                <w:i w:val="0"/>
                <w:iCs w:val="0"/>
                <w:color w:val="000000"/>
                <w:sz w:val="24"/>
                <w:szCs w:val="22"/>
                <w:lang w:eastAsia="zh-CN"/>
              </w:rPr>
              <w:t>。</w:t>
            </w:r>
            <w:r>
              <w:rPr>
                <w:rFonts w:hint="eastAsia" w:ascii="Times New Roman" w:hAnsi="Times New Roman" w:eastAsia="楷体" w:cs="楷体"/>
                <w:b w:val="0"/>
                <w:bCs w:val="0"/>
                <w:i w:val="0"/>
                <w:iCs w:val="0"/>
                <w:color w:val="000000"/>
                <w:sz w:val="24"/>
                <w:szCs w:val="22"/>
              </w:rPr>
              <w:t>）</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243" w:hRule="atLeast"/>
          <w:jc w:val="center"/>
        </w:trPr>
        <w:tc>
          <w:tcPr>
            <w:tcW w:w="1498" w:type="dxa"/>
            <w:vMerge w:val="restart"/>
            <w:tcBorders>
              <w:left w:val="single" w:color="000000" w:sz="4" w:space="0"/>
              <w:right w:val="single" w:color="000000" w:sz="4" w:space="0"/>
            </w:tcBorders>
            <w:shd w:val="clear" w:color="auto" w:fill="FFFFFF"/>
            <w:tcMar>
              <w:top w:w="84" w:type="dxa"/>
              <w:left w:w="84" w:type="dxa"/>
              <w:bottom w:w="84" w:type="dxa"/>
              <w:right w:w="84" w:type="dxa"/>
            </w:tcMar>
            <w:vAlign w:val="center"/>
          </w:tcPr>
          <w:p>
            <w:pPr>
              <w:adjustRightInd w:val="0"/>
              <w:snapToGrid w:val="0"/>
              <w:jc w:val="center"/>
              <w:rPr>
                <w:rFonts w:hint="eastAsia" w:ascii="Times New Roman" w:hAnsi="Times New Roman" w:eastAsia="仿宋_GB2312" w:cs="Times New Roman"/>
                <w:i w:val="0"/>
                <w:iCs w:val="0"/>
                <w:color w:val="auto"/>
                <w:kern w:val="2"/>
                <w:sz w:val="24"/>
                <w:szCs w:val="24"/>
                <w:highlight w:val="none"/>
                <w:lang w:val="en-US" w:eastAsia="zh-CN" w:bidi="ar-SA"/>
              </w:rPr>
            </w:pPr>
            <w:r>
              <w:rPr>
                <w:rFonts w:hint="eastAsia" w:ascii="Times New Roman" w:hAnsi="Times New Roman" w:cs="Times New Roman"/>
                <w:i w:val="0"/>
                <w:iCs w:val="0"/>
                <w:color w:val="auto"/>
                <w:sz w:val="24"/>
                <w:szCs w:val="24"/>
                <w:highlight w:val="none"/>
                <w:lang w:val="en-US" w:eastAsia="zh-CN" w:bidi="ar-SA"/>
              </w:rPr>
              <w:t>（三）</w:t>
            </w:r>
            <w:r>
              <w:rPr>
                <w:rFonts w:hint="eastAsia" w:ascii="Times New Roman" w:hAnsi="Times New Roman" w:cs="Times New Roman"/>
                <w:i w:val="0"/>
                <w:iCs w:val="0"/>
                <w:color w:val="auto"/>
                <w:sz w:val="24"/>
                <w:szCs w:val="24"/>
                <w:highlight w:val="none"/>
                <w:lang w:val="en-US" w:eastAsia="zh-CN" w:bidi="ar-SA"/>
              </w:rPr>
              <w:br w:type="textWrapping"/>
            </w:r>
            <w:r>
              <w:rPr>
                <w:rFonts w:hint="eastAsia" w:ascii="Times New Roman" w:hAnsi="Times New Roman" w:cs="Times New Roman"/>
                <w:i w:val="0"/>
                <w:iCs w:val="0"/>
                <w:color w:val="auto"/>
                <w:sz w:val="24"/>
                <w:szCs w:val="24"/>
                <w:highlight w:val="none"/>
                <w:lang w:val="en-US" w:eastAsia="zh-CN" w:bidi="ar-SA"/>
              </w:rPr>
              <w:t>要素详情</w:t>
            </w:r>
          </w:p>
        </w:tc>
        <w:tc>
          <w:tcPr>
            <w:tcW w:w="8418" w:type="dxa"/>
            <w:gridSpan w:val="3"/>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top"/>
          </w:tcPr>
          <w:p>
            <w:pPr>
              <w:adjustRightInd w:val="0"/>
              <w:snapToGrid w:val="0"/>
              <w:rPr>
                <w:rFonts w:hint="eastAsia" w:ascii="Times New Roman" w:hAnsi="Times New Roman" w:eastAsia="楷体" w:cs="楷体"/>
                <w:sz w:val="24"/>
              </w:rPr>
            </w:pPr>
            <w:r>
              <w:rPr>
                <w:rFonts w:hint="eastAsia" w:ascii="Times New Roman" w:hAnsi="Times New Roman" w:eastAsia="楷体" w:cs="楷体"/>
                <w:color w:val="000000"/>
                <w:sz w:val="24"/>
                <w:szCs w:val="24"/>
              </w:rPr>
              <w:t>介绍案例中工业数据要素情况：</w:t>
            </w:r>
          </w:p>
          <w:tbl>
            <w:tblPr>
              <w:tblStyle w:val="16"/>
              <w:tblW w:w="794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598"/>
              <w:gridCol w:w="2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jc w:val="center"/>
                    <w:rPr>
                      <w:rFonts w:hint="eastAsia" w:ascii="Times New Roman" w:hAnsi="Times New Roman" w:eastAsia="仿宋_GB2312"/>
                      <w:vertAlign w:val="baseline"/>
                      <w:lang w:val="en-US" w:eastAsia="zh-CN"/>
                    </w:rPr>
                  </w:pPr>
                  <w:r>
                    <w:rPr>
                      <w:rFonts w:hint="eastAsia" w:ascii="Times New Roman" w:hAnsi="Times New Roman"/>
                      <w:vertAlign w:val="baseline"/>
                      <w:lang w:val="en-US" w:eastAsia="zh-CN"/>
                    </w:rPr>
                    <w:t>类型</w:t>
                  </w:r>
                </w:p>
              </w:tc>
              <w:tc>
                <w:tcPr>
                  <w:tcW w:w="3598" w:type="dxa"/>
                </w:tcPr>
                <w:p>
                  <w:pPr>
                    <w:pStyle w:val="2"/>
                    <w:jc w:val="center"/>
                    <w:rPr>
                      <w:rFonts w:hint="eastAsia" w:ascii="Times New Roman" w:hAnsi="Times New Roman" w:eastAsia="仿宋_GB2312"/>
                      <w:vertAlign w:val="baseline"/>
                      <w:lang w:val="en-US" w:eastAsia="zh-CN"/>
                    </w:rPr>
                  </w:pPr>
                  <w:r>
                    <w:rPr>
                      <w:rFonts w:hint="eastAsia" w:ascii="Times New Roman" w:hAnsi="Times New Roman"/>
                      <w:vertAlign w:val="baseline"/>
                      <w:lang w:val="en-US" w:eastAsia="zh-CN"/>
                    </w:rPr>
                    <w:t>数据要素名称</w:t>
                  </w:r>
                </w:p>
              </w:tc>
              <w:tc>
                <w:tcPr>
                  <w:tcW w:w="2650" w:type="dxa"/>
                </w:tcPr>
                <w:p>
                  <w:pPr>
                    <w:pStyle w:val="2"/>
                    <w:jc w:val="center"/>
                    <w:rPr>
                      <w:rFonts w:hint="default" w:ascii="Times New Roman" w:hAnsi="Times New Roman" w:eastAsia="仿宋_GB2312"/>
                      <w:vertAlign w:val="baseline"/>
                      <w:lang w:val="en-US" w:eastAsia="zh-CN"/>
                    </w:rPr>
                  </w:pPr>
                  <w:r>
                    <w:rPr>
                      <w:rFonts w:hint="eastAsia" w:ascii="Times New Roman" w:hAnsi="Times New Roman"/>
                      <w:vertAlign w:val="baseline"/>
                      <w:lang w:val="en-US" w:eastAsia="zh-CN"/>
                    </w:rPr>
                    <w:t>应用范围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jc w:val="center"/>
                    <w:rPr>
                      <w:rFonts w:hint="default" w:ascii="Times New Roman" w:hAnsi="Times New Roman"/>
                      <w:vertAlign w:val="baseline"/>
                      <w:lang w:val="en-US" w:eastAsia="zh-CN"/>
                    </w:rPr>
                  </w:pPr>
                </w:p>
              </w:tc>
              <w:tc>
                <w:tcPr>
                  <w:tcW w:w="3598" w:type="dxa"/>
                </w:tcPr>
                <w:p>
                  <w:pPr>
                    <w:pStyle w:val="2"/>
                    <w:jc w:val="center"/>
                    <w:rPr>
                      <w:rFonts w:hint="eastAsia" w:ascii="Times New Roman" w:hAnsi="Times New Roman"/>
                      <w:vertAlign w:val="baseline"/>
                      <w:lang w:val="en-US" w:eastAsia="zh-CN"/>
                    </w:rPr>
                  </w:pPr>
                </w:p>
              </w:tc>
              <w:tc>
                <w:tcPr>
                  <w:tcW w:w="2650" w:type="dxa"/>
                </w:tcPr>
                <w:p>
                  <w:pPr>
                    <w:pStyle w:val="2"/>
                    <w:jc w:val="center"/>
                    <w:rPr>
                      <w:rFonts w:hint="eastAsia" w:ascii="Times New Roman" w:hAnsi="Times New Roman"/>
                      <w:vertAlign w:val="baseline"/>
                      <w:lang w:val="en-US" w:eastAsia="zh-CN"/>
                    </w:rPr>
                  </w:pPr>
                </w:p>
              </w:tc>
            </w:tr>
          </w:tbl>
          <w:p>
            <w:pPr>
              <w:tabs>
                <w:tab w:val="center" w:pos="4153"/>
                <w:tab w:val="right" w:pos="8306"/>
              </w:tabs>
              <w:adjustRightInd w:val="0"/>
              <w:rPr>
                <w:rFonts w:hint="eastAsia" w:ascii="Times New Roman" w:hAnsi="Times New Roman"/>
                <w:color w:val="000000"/>
                <w:sz w:val="22"/>
                <w:szCs w:val="21"/>
                <w:lang w:val="en-US" w:eastAsia="zh-CN"/>
              </w:rPr>
            </w:pPr>
            <w:r>
              <w:rPr>
                <w:rFonts w:hint="eastAsia" w:ascii="Times New Roman" w:hAnsi="Times New Roman"/>
                <w:color w:val="000000"/>
                <w:sz w:val="22"/>
                <w:szCs w:val="21"/>
                <w:lang w:val="en-US" w:eastAsia="zh-CN"/>
              </w:rPr>
              <w:t>注：</w:t>
            </w:r>
          </w:p>
          <w:p>
            <w:pPr>
              <w:tabs>
                <w:tab w:val="center" w:pos="4153"/>
                <w:tab w:val="right" w:pos="8306"/>
              </w:tabs>
              <w:adjustRightInd w:val="0"/>
              <w:snapToGrid w:val="0"/>
              <w:rPr>
                <w:rFonts w:hint="eastAsia" w:ascii="Times New Roman" w:hAnsi="Times New Roman" w:cs="仿宋_GB2312"/>
                <w:color w:val="000000"/>
                <w:sz w:val="20"/>
                <w:szCs w:val="20"/>
                <w:lang w:val="en-US" w:eastAsia="zh-CN"/>
              </w:rPr>
            </w:pPr>
            <w:r>
              <w:rPr>
                <w:rFonts w:hint="eastAsia" w:ascii="Times New Roman" w:hAnsi="Times New Roman" w:cs="仿宋_GB2312"/>
                <w:color w:val="000000"/>
                <w:sz w:val="20"/>
                <w:szCs w:val="20"/>
                <w:lang w:val="en-US" w:eastAsia="zh-CN"/>
              </w:rPr>
              <w:t>1.数据类型</w:t>
            </w:r>
          </w:p>
          <w:p>
            <w:pPr>
              <w:tabs>
                <w:tab w:val="center" w:pos="4153"/>
                <w:tab w:val="right" w:pos="8306"/>
              </w:tabs>
              <w:adjustRightInd w:val="0"/>
              <w:snapToGrid w:val="0"/>
              <w:rPr>
                <w:rFonts w:hint="eastAsia" w:ascii="Times New Roman" w:hAnsi="Times New Roman" w:cs="仿宋_GB2312"/>
                <w:color w:val="000000"/>
                <w:sz w:val="20"/>
                <w:szCs w:val="20"/>
                <w:lang w:val="en-US" w:eastAsia="zh-CN"/>
              </w:rPr>
            </w:pPr>
            <w:r>
              <w:rPr>
                <w:rFonts w:hint="eastAsia" w:ascii="Times New Roman" w:hAnsi="Times New Roman" w:cs="仿宋_GB2312"/>
                <w:color w:val="000000"/>
                <w:sz w:val="20"/>
                <w:szCs w:val="20"/>
                <w:lang w:val="en-US" w:eastAsia="zh-CN"/>
              </w:rPr>
              <w:t>环境数据：经营生产所处的环境数据，包括天气、温湿度、位置数据等。</w:t>
            </w:r>
          </w:p>
          <w:p>
            <w:pPr>
              <w:tabs>
                <w:tab w:val="center" w:pos="4153"/>
                <w:tab w:val="right" w:pos="8306"/>
              </w:tabs>
              <w:adjustRightInd w:val="0"/>
              <w:snapToGrid w:val="0"/>
              <w:rPr>
                <w:rFonts w:hint="eastAsia" w:ascii="Times New Roman" w:hAnsi="Times New Roman" w:cs="仿宋_GB2312"/>
                <w:color w:val="000000"/>
                <w:sz w:val="20"/>
                <w:szCs w:val="20"/>
                <w:lang w:val="en-US" w:eastAsia="zh-CN"/>
              </w:rPr>
            </w:pPr>
            <w:r>
              <w:rPr>
                <w:rFonts w:hint="eastAsia" w:ascii="Times New Roman" w:hAnsi="Times New Roman" w:cs="仿宋_GB2312"/>
                <w:color w:val="000000"/>
                <w:sz w:val="20"/>
                <w:szCs w:val="20"/>
                <w:lang w:val="en-US" w:eastAsia="zh-CN"/>
              </w:rPr>
              <w:t>运行数据：各类生产设备的运行数据，以及设备的各种参数数据，如温度、压力、流量等。</w:t>
            </w:r>
          </w:p>
          <w:p>
            <w:pPr>
              <w:tabs>
                <w:tab w:val="center" w:pos="4153"/>
                <w:tab w:val="right" w:pos="8306"/>
              </w:tabs>
              <w:adjustRightInd w:val="0"/>
              <w:snapToGrid w:val="0"/>
              <w:rPr>
                <w:rFonts w:hint="eastAsia" w:ascii="Times New Roman" w:hAnsi="Times New Roman" w:cs="仿宋_GB2312"/>
                <w:color w:val="000000"/>
                <w:sz w:val="20"/>
                <w:szCs w:val="20"/>
                <w:lang w:val="en-US" w:eastAsia="zh-CN"/>
              </w:rPr>
            </w:pPr>
            <w:r>
              <w:rPr>
                <w:rFonts w:hint="eastAsia" w:ascii="Times New Roman" w:hAnsi="Times New Roman" w:cs="仿宋_GB2312"/>
                <w:color w:val="000000"/>
                <w:sz w:val="20"/>
                <w:szCs w:val="20"/>
                <w:lang w:val="en-US" w:eastAsia="zh-CN"/>
              </w:rPr>
              <w:t>产品数据：涵盖产品本身相关信息的数据，如规格、材质、质量、类型等。</w:t>
            </w:r>
          </w:p>
          <w:p>
            <w:pPr>
              <w:tabs>
                <w:tab w:val="center" w:pos="4153"/>
                <w:tab w:val="right" w:pos="8306"/>
              </w:tabs>
              <w:adjustRightInd w:val="0"/>
              <w:snapToGrid w:val="0"/>
              <w:rPr>
                <w:rFonts w:hint="eastAsia" w:ascii="Times New Roman" w:hAnsi="Times New Roman" w:cs="仿宋_GB2312"/>
                <w:color w:val="000000"/>
                <w:sz w:val="20"/>
                <w:szCs w:val="20"/>
                <w:lang w:val="en-US" w:eastAsia="zh-CN"/>
              </w:rPr>
            </w:pPr>
            <w:r>
              <w:rPr>
                <w:rFonts w:hint="eastAsia" w:ascii="Times New Roman" w:hAnsi="Times New Roman" w:cs="仿宋_GB2312"/>
                <w:color w:val="000000"/>
                <w:sz w:val="20"/>
                <w:szCs w:val="20"/>
                <w:lang w:val="en-US" w:eastAsia="zh-CN"/>
              </w:rPr>
              <w:t>能耗数据：电力、燃料等能源消耗，以及利用效率的数据，如用电量、生产能利用率、热能转换率等。</w:t>
            </w:r>
          </w:p>
          <w:p>
            <w:pPr>
              <w:tabs>
                <w:tab w:val="center" w:pos="4153"/>
                <w:tab w:val="right" w:pos="8306"/>
              </w:tabs>
              <w:adjustRightInd w:val="0"/>
              <w:snapToGrid w:val="0"/>
              <w:rPr>
                <w:rFonts w:hint="eastAsia" w:ascii="Times New Roman" w:hAnsi="Times New Roman" w:cs="仿宋_GB2312"/>
                <w:color w:val="000000"/>
                <w:sz w:val="20"/>
                <w:szCs w:val="20"/>
                <w:lang w:val="en-US" w:eastAsia="zh-CN"/>
              </w:rPr>
            </w:pPr>
            <w:r>
              <w:rPr>
                <w:rFonts w:hint="eastAsia" w:ascii="Times New Roman" w:hAnsi="Times New Roman" w:cs="仿宋_GB2312"/>
                <w:color w:val="000000"/>
                <w:sz w:val="20"/>
                <w:szCs w:val="20"/>
                <w:lang w:val="en-US" w:eastAsia="zh-CN"/>
              </w:rPr>
              <w:t>管理数据：企业经营管理过程中收集和整理的关键信息，如销售数据、‌人力资源数据、‌财务数据、‌生产数据等。</w:t>
            </w:r>
          </w:p>
          <w:p>
            <w:pPr>
              <w:tabs>
                <w:tab w:val="center" w:pos="4153"/>
                <w:tab w:val="right" w:pos="8306"/>
              </w:tabs>
              <w:adjustRightInd w:val="0"/>
              <w:snapToGrid w:val="0"/>
              <w:rPr>
                <w:rFonts w:hint="eastAsia" w:ascii="Times New Roman" w:hAnsi="Times New Roman" w:cs="仿宋_GB2312"/>
                <w:color w:val="000000"/>
                <w:sz w:val="20"/>
                <w:szCs w:val="20"/>
                <w:lang w:val="en-US" w:eastAsia="zh-CN"/>
              </w:rPr>
            </w:pPr>
            <w:r>
              <w:rPr>
                <w:rFonts w:hint="eastAsia" w:ascii="Times New Roman" w:hAnsi="Times New Roman" w:cs="仿宋_GB2312"/>
                <w:color w:val="000000"/>
                <w:sz w:val="20"/>
                <w:szCs w:val="20"/>
                <w:lang w:val="en-US" w:eastAsia="zh-CN"/>
              </w:rPr>
              <w:t>供应链数据：采购、库存、物流、仓储以及与之相关数据，如运输成本、库存量、采购报价等。</w:t>
            </w:r>
          </w:p>
          <w:p>
            <w:pPr>
              <w:tabs>
                <w:tab w:val="center" w:pos="4153"/>
                <w:tab w:val="right" w:pos="8306"/>
              </w:tabs>
              <w:adjustRightInd w:val="0"/>
              <w:snapToGrid w:val="0"/>
              <w:rPr>
                <w:rFonts w:hint="eastAsia" w:ascii="Times New Roman" w:hAnsi="Times New Roman" w:cs="仿宋_GB2312"/>
                <w:color w:val="000000"/>
                <w:sz w:val="20"/>
                <w:szCs w:val="20"/>
                <w:lang w:val="en-US" w:eastAsia="zh-CN"/>
              </w:rPr>
            </w:pPr>
            <w:r>
              <w:rPr>
                <w:rFonts w:hint="eastAsia" w:ascii="Times New Roman" w:hAnsi="Times New Roman" w:cs="仿宋_GB2312"/>
                <w:color w:val="000000"/>
                <w:sz w:val="20"/>
                <w:szCs w:val="20"/>
                <w:lang w:val="en-US" w:eastAsia="zh-CN"/>
              </w:rPr>
              <w:t>其他：以上类型都不符合的其他类型。</w:t>
            </w:r>
          </w:p>
          <w:p>
            <w:pPr>
              <w:tabs>
                <w:tab w:val="center" w:pos="4153"/>
                <w:tab w:val="right" w:pos="8306"/>
              </w:tabs>
              <w:adjustRightInd w:val="0"/>
              <w:snapToGrid w:val="0"/>
              <w:rPr>
                <w:rFonts w:hint="eastAsia" w:ascii="Times New Roman" w:hAnsi="Times New Roman" w:cs="仿宋_GB2312"/>
                <w:color w:val="000000"/>
                <w:sz w:val="20"/>
                <w:szCs w:val="20"/>
                <w:lang w:val="en-US" w:eastAsia="zh-CN"/>
              </w:rPr>
            </w:pPr>
            <w:r>
              <w:rPr>
                <w:rFonts w:hint="eastAsia" w:ascii="Times New Roman" w:hAnsi="Times New Roman" w:cs="仿宋_GB2312"/>
                <w:color w:val="000000"/>
                <w:sz w:val="20"/>
                <w:szCs w:val="20"/>
                <w:lang w:val="en-US" w:eastAsia="zh-CN"/>
              </w:rPr>
              <w:t>2.应用范围</w:t>
            </w:r>
          </w:p>
          <w:p>
            <w:pPr>
              <w:tabs>
                <w:tab w:val="center" w:pos="4153"/>
                <w:tab w:val="right" w:pos="8306"/>
              </w:tabs>
              <w:adjustRightInd w:val="0"/>
              <w:snapToGrid w:val="0"/>
              <w:rPr>
                <w:rFonts w:hint="eastAsia" w:ascii="Times New Roman" w:hAnsi="Times New Roman" w:cs="仿宋_GB2312"/>
                <w:color w:val="000000"/>
                <w:sz w:val="20"/>
                <w:szCs w:val="20"/>
                <w:lang w:val="en-US" w:eastAsia="zh-CN"/>
              </w:rPr>
            </w:pPr>
            <w:r>
              <w:rPr>
                <w:rFonts w:hint="eastAsia" w:ascii="Times New Roman" w:hAnsi="Times New Roman" w:cs="仿宋_GB2312"/>
                <w:color w:val="000000"/>
                <w:sz w:val="20"/>
                <w:szCs w:val="20"/>
                <w:lang w:val="en-US" w:eastAsia="zh-CN"/>
              </w:rPr>
              <w:t>全覆盖：在行业/产业链跨环节的多业务活动、业务场景应用。</w:t>
            </w:r>
          </w:p>
          <w:p>
            <w:pPr>
              <w:tabs>
                <w:tab w:val="center" w:pos="4153"/>
                <w:tab w:val="right" w:pos="8306"/>
              </w:tabs>
              <w:adjustRightInd w:val="0"/>
              <w:snapToGrid w:val="0"/>
              <w:rPr>
                <w:rFonts w:hint="eastAsia" w:ascii="Times New Roman" w:hAnsi="Times New Roman" w:cs="仿宋_GB2312"/>
                <w:color w:val="000000"/>
                <w:sz w:val="20"/>
                <w:szCs w:val="20"/>
                <w:lang w:val="en-US" w:eastAsia="zh-CN"/>
              </w:rPr>
            </w:pPr>
            <w:r>
              <w:rPr>
                <w:rFonts w:hint="eastAsia" w:ascii="Times New Roman" w:hAnsi="Times New Roman" w:cs="仿宋_GB2312"/>
                <w:color w:val="000000"/>
                <w:sz w:val="20"/>
                <w:szCs w:val="20"/>
                <w:lang w:val="en-US" w:eastAsia="zh-CN"/>
              </w:rPr>
              <w:t>跨业务：在跨上下两级业务活动或场景应用。</w:t>
            </w:r>
          </w:p>
          <w:p>
            <w:pPr>
              <w:tabs>
                <w:tab w:val="center" w:pos="4153"/>
                <w:tab w:val="right" w:pos="8306"/>
              </w:tabs>
              <w:adjustRightInd w:val="0"/>
              <w:snapToGrid w:val="0"/>
              <w:rPr>
                <w:rFonts w:hint="eastAsia" w:ascii="Times New Roman" w:hAnsi="Times New Roman" w:eastAsia="仿宋_GB2312" w:cs="Times New Roman"/>
                <w:kern w:val="2"/>
                <w:sz w:val="32"/>
                <w:szCs w:val="24"/>
                <w:lang w:val="en-US" w:eastAsia="zh-CN" w:bidi="ar-SA"/>
              </w:rPr>
            </w:pPr>
            <w:r>
              <w:rPr>
                <w:rFonts w:hint="eastAsia" w:ascii="Times New Roman" w:hAnsi="Times New Roman" w:cs="仿宋_GB2312"/>
                <w:color w:val="000000"/>
                <w:sz w:val="20"/>
                <w:szCs w:val="20"/>
                <w:lang w:val="en-US" w:eastAsia="zh-CN"/>
              </w:rPr>
              <w:t>单点应用：仅在单一场景内应用。</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419" w:hRule="atLeast"/>
          <w:jc w:val="center"/>
        </w:trPr>
        <w:tc>
          <w:tcPr>
            <w:tcW w:w="1498" w:type="dxa"/>
            <w:vMerge w:val="continue"/>
            <w:tcBorders>
              <w:left w:val="single" w:color="000000" w:sz="4" w:space="0"/>
              <w:right w:val="single" w:color="000000" w:sz="4" w:space="0"/>
            </w:tcBorders>
            <w:shd w:val="clear" w:color="auto" w:fill="FFFFFF"/>
            <w:tcMar>
              <w:top w:w="84" w:type="dxa"/>
              <w:left w:w="84" w:type="dxa"/>
              <w:bottom w:w="84" w:type="dxa"/>
              <w:right w:w="84" w:type="dxa"/>
            </w:tcMar>
            <w:vAlign w:val="center"/>
          </w:tcPr>
          <w:p>
            <w:pPr>
              <w:adjustRightInd w:val="0"/>
              <w:snapToGrid w:val="0"/>
              <w:jc w:val="center"/>
              <w:rPr>
                <w:rFonts w:hint="eastAsia" w:ascii="Times New Roman" w:hAnsi="Times New Roman" w:eastAsia="仿宋_GB2312" w:cs="Times New Roman"/>
                <w:b w:val="0"/>
                <w:bCs w:val="0"/>
                <w:i w:val="0"/>
                <w:iCs w:val="0"/>
                <w:sz w:val="24"/>
                <w:szCs w:val="24"/>
                <w:lang w:eastAsia="zh-CN"/>
              </w:rPr>
            </w:pPr>
          </w:p>
        </w:tc>
        <w:tc>
          <w:tcPr>
            <w:tcW w:w="8418" w:type="dxa"/>
            <w:gridSpan w:val="3"/>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top"/>
          </w:tcPr>
          <w:p>
            <w:pPr>
              <w:adjustRightInd w:val="0"/>
              <w:snapToGrid w:val="0"/>
              <w:rPr>
                <w:rFonts w:hint="eastAsia" w:ascii="Times New Roman" w:hAnsi="Times New Roman" w:eastAsia="楷体" w:cs="楷体"/>
                <w:color w:val="000000"/>
                <w:sz w:val="24"/>
                <w:szCs w:val="24"/>
              </w:rPr>
            </w:pPr>
            <w:r>
              <w:rPr>
                <w:rFonts w:hint="eastAsia" w:ascii="Times New Roman" w:hAnsi="Times New Roman" w:eastAsia="楷体" w:cs="楷体"/>
                <w:color w:val="000000"/>
                <w:sz w:val="24"/>
                <w:szCs w:val="24"/>
              </w:rPr>
              <w:t>介绍案例中知识模型情况：</w:t>
            </w:r>
          </w:p>
          <w:tbl>
            <w:tblPr>
              <w:tblStyle w:val="16"/>
              <w:tblW w:w="794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1"/>
              <w:gridCol w:w="3614"/>
              <w:gridCol w:w="2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1" w:type="dxa"/>
                </w:tcPr>
                <w:p>
                  <w:pPr>
                    <w:pStyle w:val="2"/>
                    <w:jc w:val="center"/>
                    <w:rPr>
                      <w:rFonts w:hint="eastAsia" w:ascii="Times New Roman" w:hAnsi="Times New Roman" w:eastAsia="仿宋_GB2312"/>
                      <w:vertAlign w:val="baseline"/>
                      <w:lang w:val="en-US" w:eastAsia="zh-CN"/>
                    </w:rPr>
                  </w:pPr>
                  <w:r>
                    <w:rPr>
                      <w:rFonts w:hint="eastAsia" w:ascii="Times New Roman" w:hAnsi="Times New Roman"/>
                      <w:vertAlign w:val="baseline"/>
                      <w:lang w:val="en-US" w:eastAsia="zh-CN"/>
                    </w:rPr>
                    <w:t>类型</w:t>
                  </w:r>
                </w:p>
              </w:tc>
              <w:tc>
                <w:tcPr>
                  <w:tcW w:w="3614" w:type="dxa"/>
                </w:tcPr>
                <w:p>
                  <w:pPr>
                    <w:pStyle w:val="2"/>
                    <w:jc w:val="center"/>
                    <w:rPr>
                      <w:rFonts w:hint="eastAsia" w:ascii="Times New Roman" w:hAnsi="Times New Roman" w:eastAsia="仿宋_GB2312"/>
                      <w:vertAlign w:val="baseline"/>
                      <w:lang w:val="en-US" w:eastAsia="zh-CN"/>
                    </w:rPr>
                  </w:pPr>
                  <w:r>
                    <w:rPr>
                      <w:rFonts w:hint="eastAsia" w:ascii="Times New Roman" w:hAnsi="Times New Roman"/>
                      <w:vertAlign w:val="baseline"/>
                      <w:lang w:val="en-US" w:eastAsia="zh-CN"/>
                    </w:rPr>
                    <w:t>模型名称</w:t>
                  </w:r>
                </w:p>
              </w:tc>
              <w:tc>
                <w:tcPr>
                  <w:tcW w:w="2650" w:type="dxa"/>
                </w:tcPr>
                <w:p>
                  <w:pPr>
                    <w:pStyle w:val="2"/>
                    <w:jc w:val="center"/>
                    <w:rPr>
                      <w:rFonts w:hint="default" w:ascii="Times New Roman" w:hAnsi="Times New Roman" w:eastAsia="仿宋_GB2312"/>
                      <w:vertAlign w:val="baseline"/>
                      <w:lang w:val="en-US" w:eastAsia="zh-CN"/>
                    </w:rPr>
                  </w:pPr>
                  <w:r>
                    <w:rPr>
                      <w:rFonts w:hint="eastAsia" w:ascii="Times New Roman" w:hAnsi="Times New Roman"/>
                      <w:vertAlign w:val="baseline"/>
                      <w:lang w:val="en-US" w:eastAsia="zh-CN"/>
                    </w:rPr>
                    <w:t>贯通范围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1" w:type="dxa"/>
                </w:tcPr>
                <w:p>
                  <w:pPr>
                    <w:pStyle w:val="2"/>
                    <w:jc w:val="center"/>
                    <w:rPr>
                      <w:rFonts w:hint="default" w:ascii="Times New Roman" w:hAnsi="Times New Roman"/>
                      <w:vertAlign w:val="baseline"/>
                      <w:lang w:val="en-US" w:eastAsia="zh-CN"/>
                    </w:rPr>
                  </w:pPr>
                </w:p>
              </w:tc>
              <w:tc>
                <w:tcPr>
                  <w:tcW w:w="3614" w:type="dxa"/>
                </w:tcPr>
                <w:p>
                  <w:pPr>
                    <w:pStyle w:val="2"/>
                    <w:jc w:val="center"/>
                    <w:rPr>
                      <w:rFonts w:hint="eastAsia" w:ascii="Times New Roman" w:hAnsi="Times New Roman"/>
                      <w:vertAlign w:val="baseline"/>
                      <w:lang w:val="en-US" w:eastAsia="zh-CN"/>
                    </w:rPr>
                  </w:pPr>
                </w:p>
              </w:tc>
              <w:tc>
                <w:tcPr>
                  <w:tcW w:w="2650" w:type="dxa"/>
                </w:tcPr>
                <w:p>
                  <w:pPr>
                    <w:pStyle w:val="2"/>
                    <w:jc w:val="center"/>
                    <w:rPr>
                      <w:rFonts w:hint="eastAsia" w:ascii="Times New Roman" w:hAnsi="Times New Roman"/>
                      <w:vertAlign w:val="baseline"/>
                      <w:lang w:val="en-US" w:eastAsia="zh-CN"/>
                    </w:rPr>
                  </w:pPr>
                </w:p>
              </w:tc>
            </w:tr>
          </w:tbl>
          <w:p>
            <w:pPr>
              <w:adjustRightInd w:val="0"/>
              <w:snapToGrid w:val="0"/>
              <w:rPr>
                <w:rFonts w:hint="eastAsia" w:ascii="Times New Roman" w:hAnsi="Times New Roman" w:eastAsia="仿宋_GB2312" w:cs="Times New Roman"/>
                <w:color w:val="000000"/>
                <w:sz w:val="20"/>
                <w:szCs w:val="18"/>
                <w:lang w:val="en-US" w:eastAsia="zh-CN"/>
              </w:rPr>
            </w:pPr>
            <w:r>
              <w:rPr>
                <w:rFonts w:hint="eastAsia" w:ascii="Times New Roman" w:hAnsi="Times New Roman" w:eastAsia="仿宋_GB2312" w:cs="Times New Roman"/>
                <w:color w:val="000000"/>
                <w:sz w:val="20"/>
                <w:szCs w:val="18"/>
                <w:lang w:val="en-US" w:eastAsia="zh-CN"/>
              </w:rPr>
              <w:t>注：</w:t>
            </w:r>
          </w:p>
          <w:p>
            <w:pPr>
              <w:adjustRightInd w:val="0"/>
              <w:snapToGrid w:val="0"/>
              <w:rPr>
                <w:rFonts w:hint="eastAsia" w:ascii="Times New Roman" w:hAnsi="Times New Roman" w:eastAsia="仿宋_GB2312" w:cs="Times New Roman"/>
                <w:color w:val="000000"/>
                <w:sz w:val="20"/>
                <w:szCs w:val="18"/>
              </w:rPr>
            </w:pPr>
            <w:r>
              <w:rPr>
                <w:rFonts w:hint="eastAsia" w:ascii="Times New Roman" w:hAnsi="Times New Roman" w:eastAsia="仿宋_GB2312" w:cs="Times New Roman"/>
                <w:color w:val="000000"/>
                <w:sz w:val="20"/>
                <w:szCs w:val="18"/>
              </w:rPr>
              <w:t>1.</w:t>
            </w:r>
            <w:r>
              <w:rPr>
                <w:rFonts w:hint="eastAsia" w:ascii="Times New Roman" w:hAnsi="Times New Roman" w:eastAsia="仿宋_GB2312" w:cs="Times New Roman"/>
                <w:color w:val="000000"/>
                <w:sz w:val="20"/>
                <w:szCs w:val="18"/>
                <w:lang w:val="en-US" w:eastAsia="zh-CN"/>
              </w:rPr>
              <w:t>模型</w:t>
            </w:r>
            <w:r>
              <w:rPr>
                <w:rFonts w:hint="eastAsia" w:ascii="Times New Roman" w:hAnsi="Times New Roman" w:eastAsia="仿宋_GB2312" w:cs="Times New Roman"/>
                <w:color w:val="000000"/>
                <w:sz w:val="20"/>
                <w:szCs w:val="18"/>
              </w:rPr>
              <w:t>类</w:t>
            </w:r>
            <w:r>
              <w:rPr>
                <w:rFonts w:hint="eastAsia" w:ascii="Times New Roman" w:hAnsi="Times New Roman" w:cs="Times New Roman"/>
                <w:color w:val="000000"/>
                <w:sz w:val="20"/>
                <w:szCs w:val="18"/>
                <w:lang w:val="en-US" w:eastAsia="zh-CN"/>
              </w:rPr>
              <w:t>型</w:t>
            </w:r>
            <w:r>
              <w:rPr>
                <w:rFonts w:hint="eastAsia" w:ascii="Times New Roman" w:hAnsi="Times New Roman" w:eastAsia="仿宋_GB2312" w:cs="Times New Roman"/>
                <w:color w:val="000000"/>
                <w:sz w:val="20"/>
                <w:szCs w:val="18"/>
              </w:rPr>
              <w:t>：</w:t>
            </w:r>
          </w:p>
          <w:p>
            <w:pPr>
              <w:adjustRightInd w:val="0"/>
              <w:snapToGrid w:val="0"/>
              <w:rPr>
                <w:rFonts w:hint="eastAsia" w:ascii="Times New Roman" w:hAnsi="Times New Roman" w:eastAsia="仿宋_GB2312" w:cs="Times New Roman"/>
                <w:color w:val="000000"/>
                <w:sz w:val="20"/>
                <w:szCs w:val="18"/>
              </w:rPr>
            </w:pPr>
            <w:r>
              <w:rPr>
                <w:rFonts w:hint="eastAsia" w:ascii="Times New Roman" w:hAnsi="Times New Roman" w:eastAsia="仿宋_GB2312" w:cs="Times New Roman"/>
                <w:color w:val="000000"/>
                <w:sz w:val="20"/>
                <w:szCs w:val="18"/>
              </w:rPr>
              <w:t>结构模型类：二维、三维结构模型数据，电子电路设计模型等。</w:t>
            </w:r>
          </w:p>
          <w:p>
            <w:pPr>
              <w:adjustRightInd w:val="0"/>
              <w:snapToGrid w:val="0"/>
              <w:rPr>
                <w:rFonts w:hint="eastAsia" w:ascii="Times New Roman" w:hAnsi="Times New Roman" w:eastAsia="仿宋_GB2312" w:cs="Times New Roman"/>
                <w:color w:val="000000"/>
                <w:sz w:val="20"/>
                <w:szCs w:val="18"/>
              </w:rPr>
            </w:pPr>
            <w:r>
              <w:rPr>
                <w:rFonts w:hint="eastAsia" w:ascii="Times New Roman" w:hAnsi="Times New Roman" w:eastAsia="仿宋_GB2312" w:cs="Times New Roman"/>
                <w:color w:val="000000"/>
                <w:sz w:val="20"/>
                <w:szCs w:val="18"/>
              </w:rPr>
              <w:t>仿真测试类：机械仿真模型，算法模型库，仿真环境数据等。</w:t>
            </w:r>
          </w:p>
          <w:p>
            <w:pPr>
              <w:adjustRightInd w:val="0"/>
              <w:snapToGrid w:val="0"/>
              <w:rPr>
                <w:rFonts w:hint="eastAsia" w:ascii="Times New Roman" w:hAnsi="Times New Roman" w:eastAsia="仿宋_GB2312" w:cs="Times New Roman"/>
                <w:color w:val="000000"/>
                <w:sz w:val="20"/>
                <w:szCs w:val="18"/>
              </w:rPr>
            </w:pPr>
            <w:r>
              <w:rPr>
                <w:rFonts w:hint="eastAsia" w:ascii="Times New Roman" w:hAnsi="Times New Roman" w:eastAsia="仿宋_GB2312" w:cs="Times New Roman"/>
                <w:color w:val="000000"/>
                <w:sz w:val="20"/>
                <w:szCs w:val="18"/>
              </w:rPr>
              <w:t>工艺技术类：工艺参数、工序数据、BOM数据等。</w:t>
            </w:r>
          </w:p>
          <w:p>
            <w:pPr>
              <w:adjustRightInd w:val="0"/>
              <w:snapToGrid w:val="0"/>
              <w:rPr>
                <w:rFonts w:hint="eastAsia" w:ascii="Times New Roman" w:hAnsi="Times New Roman" w:eastAsia="仿宋_GB2312" w:cs="Times New Roman"/>
                <w:color w:val="000000"/>
                <w:sz w:val="20"/>
                <w:szCs w:val="18"/>
              </w:rPr>
            </w:pPr>
            <w:r>
              <w:rPr>
                <w:rFonts w:hint="eastAsia" w:ascii="Times New Roman" w:hAnsi="Times New Roman" w:eastAsia="仿宋_GB2312" w:cs="Times New Roman"/>
                <w:color w:val="000000"/>
                <w:sz w:val="20"/>
                <w:szCs w:val="18"/>
              </w:rPr>
              <w:t>产品设备类：工业设备、产线、车间信息模型、数字孪生模型等。</w:t>
            </w:r>
          </w:p>
          <w:p>
            <w:pPr>
              <w:adjustRightInd w:val="0"/>
              <w:snapToGrid w:val="0"/>
              <w:rPr>
                <w:rFonts w:hint="eastAsia" w:ascii="Times New Roman" w:hAnsi="Times New Roman" w:eastAsia="仿宋_GB2312" w:cs="Times New Roman"/>
                <w:color w:val="000000"/>
                <w:sz w:val="20"/>
                <w:szCs w:val="18"/>
              </w:rPr>
            </w:pPr>
            <w:r>
              <w:rPr>
                <w:rFonts w:hint="eastAsia" w:ascii="Times New Roman" w:hAnsi="Times New Roman" w:eastAsia="仿宋_GB2312" w:cs="Times New Roman"/>
                <w:color w:val="000000"/>
                <w:sz w:val="20"/>
                <w:szCs w:val="18"/>
              </w:rPr>
              <w:t>智能算法类：控制算法、人工智能算法、人工智能模型等。</w:t>
            </w:r>
          </w:p>
          <w:p>
            <w:pPr>
              <w:adjustRightInd w:val="0"/>
              <w:snapToGrid w:val="0"/>
              <w:rPr>
                <w:rFonts w:hint="eastAsia" w:ascii="Times New Roman" w:hAnsi="Times New Roman" w:eastAsia="仿宋_GB2312" w:cs="Times New Roman"/>
                <w:color w:val="000000"/>
                <w:sz w:val="20"/>
                <w:szCs w:val="18"/>
              </w:rPr>
            </w:pPr>
            <w:r>
              <w:rPr>
                <w:rFonts w:hint="eastAsia" w:ascii="Times New Roman" w:hAnsi="Times New Roman" w:eastAsia="仿宋_GB2312" w:cs="Times New Roman"/>
                <w:color w:val="000000"/>
                <w:sz w:val="20"/>
                <w:szCs w:val="18"/>
              </w:rPr>
              <w:t>评估模型类：绩效模型、能耗模型、客户画像等。</w:t>
            </w:r>
          </w:p>
          <w:p>
            <w:pPr>
              <w:adjustRightInd w:val="0"/>
              <w:snapToGrid w:val="0"/>
              <w:rPr>
                <w:rFonts w:hint="eastAsia" w:ascii="Times New Roman" w:hAnsi="Times New Roman" w:eastAsia="仿宋_GB2312" w:cs="Times New Roman"/>
                <w:color w:val="000000"/>
                <w:sz w:val="20"/>
                <w:szCs w:val="18"/>
              </w:rPr>
            </w:pPr>
            <w:r>
              <w:rPr>
                <w:rFonts w:hint="eastAsia" w:ascii="Times New Roman" w:hAnsi="Times New Roman" w:eastAsia="仿宋_GB2312" w:cs="Times New Roman"/>
                <w:color w:val="000000"/>
                <w:sz w:val="20"/>
                <w:szCs w:val="18"/>
              </w:rPr>
              <w:t>其他：以上类型都不符合的其他类型。</w:t>
            </w:r>
          </w:p>
          <w:p>
            <w:pPr>
              <w:adjustRightInd w:val="0"/>
              <w:snapToGrid w:val="0"/>
              <w:rPr>
                <w:rFonts w:hint="eastAsia" w:ascii="Times New Roman" w:hAnsi="Times New Roman" w:eastAsia="仿宋_GB2312" w:cs="Times New Roman"/>
                <w:color w:val="000000"/>
                <w:sz w:val="20"/>
                <w:szCs w:val="18"/>
              </w:rPr>
            </w:pPr>
            <w:r>
              <w:rPr>
                <w:rFonts w:hint="eastAsia" w:ascii="Times New Roman" w:hAnsi="Times New Roman" w:eastAsia="仿宋_GB2312" w:cs="Times New Roman"/>
                <w:color w:val="000000"/>
                <w:sz w:val="20"/>
                <w:szCs w:val="18"/>
              </w:rPr>
              <w:t>2.贯通范围：</w:t>
            </w:r>
          </w:p>
          <w:p>
            <w:pPr>
              <w:adjustRightInd w:val="0"/>
              <w:snapToGrid w:val="0"/>
              <w:rPr>
                <w:rFonts w:hint="eastAsia" w:ascii="Times New Roman" w:hAnsi="Times New Roman" w:eastAsia="仿宋_GB2312" w:cs="Times New Roman"/>
                <w:color w:val="000000"/>
                <w:sz w:val="20"/>
                <w:szCs w:val="18"/>
              </w:rPr>
            </w:pPr>
            <w:r>
              <w:rPr>
                <w:rFonts w:hint="eastAsia" w:ascii="Times New Roman" w:hAnsi="Times New Roman" w:eastAsia="仿宋_GB2312" w:cs="Times New Roman"/>
                <w:color w:val="000000"/>
                <w:sz w:val="20"/>
                <w:szCs w:val="18"/>
              </w:rPr>
              <w:t>全链通：该项数据模型资源能够在行业/产业链跨环节的多业务活动、业务场景流转。</w:t>
            </w:r>
          </w:p>
          <w:p>
            <w:pPr>
              <w:adjustRightInd w:val="0"/>
              <w:snapToGrid w:val="0"/>
              <w:rPr>
                <w:rFonts w:hint="eastAsia" w:ascii="Times New Roman" w:hAnsi="Times New Roman" w:eastAsia="仿宋_GB2312" w:cs="Times New Roman"/>
                <w:color w:val="000000"/>
                <w:sz w:val="20"/>
                <w:szCs w:val="18"/>
              </w:rPr>
            </w:pPr>
            <w:r>
              <w:rPr>
                <w:rFonts w:hint="eastAsia" w:ascii="Times New Roman" w:hAnsi="Times New Roman" w:eastAsia="仿宋_GB2312" w:cs="Times New Roman"/>
                <w:color w:val="000000"/>
                <w:sz w:val="20"/>
                <w:szCs w:val="18"/>
              </w:rPr>
              <w:t>跨业务：该项数据模型资源能够跨上下两级业务活动或场景流转。</w:t>
            </w:r>
          </w:p>
          <w:p>
            <w:pPr>
              <w:adjustRightInd w:val="0"/>
              <w:snapToGrid w:val="0"/>
              <w:rPr>
                <w:rFonts w:hint="eastAsia" w:ascii="Times New Roman" w:hAnsi="Times New Roman" w:eastAsia="仿宋_GB2312" w:cs="Times New Roman"/>
                <w:color w:val="000000"/>
                <w:kern w:val="2"/>
                <w:sz w:val="24"/>
                <w:szCs w:val="22"/>
                <w:lang w:val="en-US" w:eastAsia="zh-CN" w:bidi="ar-SA"/>
              </w:rPr>
            </w:pPr>
            <w:r>
              <w:rPr>
                <w:rFonts w:hint="eastAsia" w:ascii="Times New Roman" w:hAnsi="Times New Roman" w:eastAsia="仿宋_GB2312" w:cs="Times New Roman"/>
                <w:color w:val="000000"/>
                <w:sz w:val="20"/>
                <w:szCs w:val="18"/>
              </w:rPr>
              <w:t>单点应用：该项数据模型资源仅能够在本业务</w:t>
            </w:r>
            <w:r>
              <w:rPr>
                <w:rFonts w:hint="eastAsia" w:ascii="Times New Roman" w:hAnsi="Times New Roman" w:cs="Times New Roman"/>
                <w:color w:val="000000"/>
                <w:sz w:val="20"/>
                <w:szCs w:val="18"/>
                <w:lang w:eastAsia="zh-CN"/>
              </w:rPr>
              <w:t>活动</w:t>
            </w:r>
            <w:r>
              <w:rPr>
                <w:rFonts w:hint="eastAsia" w:ascii="Times New Roman" w:hAnsi="Times New Roman" w:eastAsia="仿宋_GB2312" w:cs="Times New Roman"/>
                <w:color w:val="000000"/>
                <w:sz w:val="20"/>
                <w:szCs w:val="18"/>
              </w:rPr>
              <w:t>或场景内流转。</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710" w:hRule="atLeast"/>
          <w:jc w:val="center"/>
        </w:trPr>
        <w:tc>
          <w:tcPr>
            <w:tcW w:w="1498" w:type="dxa"/>
            <w:vMerge w:val="continue"/>
            <w:tcBorders>
              <w:left w:val="single" w:color="000000" w:sz="4" w:space="0"/>
              <w:right w:val="single" w:color="000000" w:sz="4" w:space="0"/>
            </w:tcBorders>
            <w:shd w:val="clear" w:color="auto" w:fill="FFFFFF"/>
            <w:tcMar>
              <w:top w:w="84" w:type="dxa"/>
              <w:left w:w="84" w:type="dxa"/>
              <w:bottom w:w="84" w:type="dxa"/>
              <w:right w:w="84" w:type="dxa"/>
            </w:tcMar>
            <w:vAlign w:val="center"/>
          </w:tcPr>
          <w:p>
            <w:pPr>
              <w:adjustRightInd w:val="0"/>
              <w:snapToGrid w:val="0"/>
              <w:jc w:val="center"/>
              <w:rPr>
                <w:rFonts w:hint="eastAsia" w:ascii="Times New Roman" w:hAnsi="Times New Roman" w:eastAsia="仿宋_GB2312" w:cs="Times New Roman"/>
                <w:b w:val="0"/>
                <w:bCs w:val="0"/>
                <w:i w:val="0"/>
                <w:iCs w:val="0"/>
                <w:sz w:val="24"/>
                <w:szCs w:val="24"/>
                <w:lang w:eastAsia="zh-CN"/>
              </w:rPr>
            </w:pPr>
          </w:p>
        </w:tc>
        <w:tc>
          <w:tcPr>
            <w:tcW w:w="8418" w:type="dxa"/>
            <w:gridSpan w:val="3"/>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top"/>
          </w:tcPr>
          <w:p>
            <w:pPr>
              <w:adjustRightInd w:val="0"/>
              <w:snapToGrid w:val="0"/>
              <w:rPr>
                <w:rFonts w:hint="default" w:ascii="Times New Roman" w:hAnsi="Times New Roman" w:eastAsia="楷体" w:cs="楷体"/>
                <w:color w:val="000000"/>
                <w:sz w:val="24"/>
              </w:rPr>
            </w:pPr>
            <w:r>
              <w:rPr>
                <w:rFonts w:hint="default" w:ascii="Times New Roman" w:hAnsi="Times New Roman" w:eastAsia="楷体" w:cs="楷体"/>
                <w:color w:val="000000"/>
                <w:sz w:val="24"/>
              </w:rPr>
              <w:t>介绍案例中工具软件情况：</w:t>
            </w:r>
          </w:p>
          <w:tbl>
            <w:tblPr>
              <w:tblStyle w:val="16"/>
              <w:tblW w:w="794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598"/>
              <w:gridCol w:w="2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jc w:val="center"/>
                    <w:rPr>
                      <w:rFonts w:hint="eastAsia"/>
                      <w:lang w:val="en-US" w:eastAsia="zh-CN"/>
                    </w:rPr>
                  </w:pPr>
                  <w:r>
                    <w:rPr>
                      <w:rFonts w:hint="eastAsia"/>
                      <w:lang w:val="en-US" w:eastAsia="zh-CN"/>
                    </w:rPr>
                    <w:t>类型</w:t>
                  </w:r>
                </w:p>
              </w:tc>
              <w:tc>
                <w:tcPr>
                  <w:tcW w:w="3598" w:type="dxa"/>
                </w:tcPr>
                <w:p>
                  <w:pPr>
                    <w:pStyle w:val="2"/>
                    <w:jc w:val="center"/>
                    <w:rPr>
                      <w:rFonts w:hint="eastAsia"/>
                      <w:lang w:val="en-US" w:eastAsia="zh-CN"/>
                    </w:rPr>
                  </w:pPr>
                  <w:r>
                    <w:rPr>
                      <w:rFonts w:hint="eastAsia"/>
                      <w:lang w:val="en-US" w:eastAsia="zh-CN"/>
                    </w:rPr>
                    <w:t>工具软件名称</w:t>
                  </w:r>
                </w:p>
              </w:tc>
              <w:tc>
                <w:tcPr>
                  <w:tcW w:w="2650" w:type="dxa"/>
                </w:tcPr>
                <w:p>
                  <w:pPr>
                    <w:pStyle w:val="2"/>
                    <w:jc w:val="center"/>
                    <w:rPr>
                      <w:rFonts w:hint="default"/>
                      <w:lang w:val="en-US" w:eastAsia="zh-CN"/>
                    </w:rPr>
                  </w:pPr>
                  <w:r>
                    <w:rPr>
                      <w:rFonts w:hint="eastAsia"/>
                      <w:lang w:val="en-US" w:eastAsia="zh-CN"/>
                    </w:rPr>
                    <w:t>厂商名称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jc w:val="center"/>
                    <w:rPr>
                      <w:rFonts w:hint="default"/>
                      <w:lang w:val="en-US" w:eastAsia="zh-CN"/>
                    </w:rPr>
                  </w:pPr>
                </w:p>
              </w:tc>
              <w:tc>
                <w:tcPr>
                  <w:tcW w:w="3598" w:type="dxa"/>
                </w:tcPr>
                <w:p>
                  <w:pPr>
                    <w:pStyle w:val="2"/>
                    <w:jc w:val="center"/>
                    <w:rPr>
                      <w:rFonts w:hint="eastAsia"/>
                      <w:lang w:val="en-US" w:eastAsia="zh-CN"/>
                    </w:rPr>
                  </w:pPr>
                </w:p>
              </w:tc>
              <w:tc>
                <w:tcPr>
                  <w:tcW w:w="2650" w:type="dxa"/>
                </w:tcPr>
                <w:p>
                  <w:pPr>
                    <w:pStyle w:val="2"/>
                    <w:jc w:val="center"/>
                    <w:rPr>
                      <w:rFonts w:hint="eastAsia"/>
                      <w:lang w:val="en-US" w:eastAsia="zh-CN"/>
                    </w:rPr>
                  </w:pPr>
                </w:p>
              </w:tc>
            </w:tr>
          </w:tbl>
          <w:p>
            <w:pPr>
              <w:adjustRightInd w:val="0"/>
              <w:snapToGrid w:val="0"/>
              <w:rPr>
                <w:rFonts w:hint="default" w:ascii="Times New Roman" w:hAnsi="Times New Roman"/>
                <w:color w:val="000000"/>
                <w:sz w:val="20"/>
                <w:szCs w:val="18"/>
                <w:lang w:val="en-US" w:eastAsia="zh-CN"/>
              </w:rPr>
            </w:pPr>
            <w:r>
              <w:rPr>
                <w:rFonts w:hint="default" w:ascii="Times New Roman" w:hAnsi="Times New Roman"/>
                <w:color w:val="000000"/>
                <w:sz w:val="20"/>
                <w:szCs w:val="18"/>
                <w:lang w:val="en-US" w:eastAsia="zh-CN"/>
              </w:rPr>
              <w:t>注：</w:t>
            </w:r>
          </w:p>
          <w:p>
            <w:pPr>
              <w:adjustRightInd w:val="0"/>
              <w:snapToGrid w:val="0"/>
              <w:rPr>
                <w:rFonts w:hint="eastAsia" w:ascii="Times New Roman" w:hAnsi="Times New Roman"/>
                <w:color w:val="000000"/>
                <w:sz w:val="20"/>
                <w:szCs w:val="18"/>
                <w:lang w:val="en-US" w:eastAsia="zh-CN"/>
              </w:rPr>
            </w:pPr>
            <w:r>
              <w:rPr>
                <w:rFonts w:hint="default" w:ascii="Times New Roman" w:hAnsi="Times New Roman"/>
                <w:color w:val="000000"/>
                <w:sz w:val="20"/>
                <w:szCs w:val="18"/>
                <w:lang w:val="en-US" w:eastAsia="zh-CN"/>
              </w:rPr>
              <w:t>1.工具类型</w:t>
            </w:r>
          </w:p>
          <w:p>
            <w:pPr>
              <w:adjustRightInd w:val="0"/>
              <w:snapToGrid w:val="0"/>
              <w:rPr>
                <w:rFonts w:hint="default" w:ascii="Times New Roman" w:hAnsi="Times New Roman"/>
                <w:color w:val="000000"/>
                <w:sz w:val="20"/>
                <w:szCs w:val="18"/>
                <w:lang w:val="en-US" w:eastAsia="zh-CN"/>
              </w:rPr>
            </w:pPr>
            <w:r>
              <w:rPr>
                <w:rFonts w:hint="default" w:ascii="Times New Roman" w:hAnsi="Times New Roman"/>
                <w:color w:val="000000"/>
                <w:sz w:val="20"/>
                <w:szCs w:val="18"/>
                <w:lang w:val="en-US" w:eastAsia="zh-CN"/>
              </w:rPr>
              <w:t>支撑数字化实施和管理的程序、系统或平台等资源的集合，</w:t>
            </w:r>
            <w:r>
              <w:rPr>
                <w:rFonts w:hint="eastAsia" w:ascii="Times New Roman" w:hAnsi="Times New Roman"/>
                <w:color w:val="000000"/>
                <w:sz w:val="20"/>
                <w:szCs w:val="18"/>
                <w:lang w:val="en-US" w:eastAsia="zh-CN"/>
              </w:rPr>
              <w:t>按系统层级划分，可分为工具链级、场景级、专业级</w:t>
            </w:r>
            <w:r>
              <w:rPr>
                <w:rFonts w:hint="default" w:ascii="Times New Roman" w:hAnsi="Times New Roman"/>
                <w:color w:val="000000"/>
                <w:sz w:val="20"/>
                <w:szCs w:val="18"/>
                <w:lang w:val="en-US" w:eastAsia="zh-CN"/>
              </w:rPr>
              <w:t>等。</w:t>
            </w:r>
          </w:p>
          <w:p>
            <w:pPr>
              <w:adjustRightInd w:val="0"/>
              <w:rPr>
                <w:rFonts w:hint="eastAsia" w:ascii="Times New Roman" w:hAnsi="Times New Roman"/>
                <w:color w:val="000000"/>
                <w:sz w:val="20"/>
                <w:szCs w:val="18"/>
              </w:rPr>
            </w:pPr>
            <w:r>
              <w:rPr>
                <w:rFonts w:hint="eastAsia" w:ascii="Times New Roman" w:hAnsi="Times New Roman"/>
                <w:color w:val="000000"/>
                <w:sz w:val="20"/>
                <w:szCs w:val="18"/>
              </w:rPr>
              <w:t>工具链级：能够服务于全产业链应用，通过集成的工具箱、工具集协同穿透产业链多环节的多类业务活动、业务场景，提升产业链整体数字化水平。</w:t>
            </w:r>
          </w:p>
          <w:p>
            <w:pPr>
              <w:adjustRightInd w:val="0"/>
              <w:rPr>
                <w:rFonts w:hint="eastAsia" w:ascii="Times New Roman" w:hAnsi="Times New Roman"/>
                <w:color w:val="000000"/>
                <w:sz w:val="20"/>
                <w:szCs w:val="18"/>
              </w:rPr>
            </w:pPr>
            <w:r>
              <w:rPr>
                <w:rFonts w:hint="eastAsia" w:ascii="Times New Roman" w:hAnsi="Times New Roman"/>
                <w:color w:val="000000"/>
                <w:sz w:val="20"/>
                <w:szCs w:val="18"/>
              </w:rPr>
              <w:t>场景级：聚焦产业链关键业务的单点应用，支持单一业务场景数字化，提升单点业务的数字化水平。</w:t>
            </w:r>
          </w:p>
          <w:p>
            <w:pPr>
              <w:adjustRightInd w:val="0"/>
              <w:rPr>
                <w:rFonts w:hint="default"/>
                <w:lang w:val="en-US" w:eastAsia="zh-CN"/>
              </w:rPr>
            </w:pPr>
            <w:r>
              <w:rPr>
                <w:rFonts w:hint="eastAsia" w:ascii="Times New Roman" w:hAnsi="Times New Roman"/>
                <w:color w:val="000000"/>
                <w:sz w:val="20"/>
                <w:szCs w:val="18"/>
              </w:rPr>
              <w:t>专业级：聚焦产业链特定技术需求，将特定技术数字化、软件化，提升技术应用能力。</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243" w:hRule="atLeast"/>
          <w:jc w:val="center"/>
        </w:trPr>
        <w:tc>
          <w:tcPr>
            <w:tcW w:w="1498" w:type="dxa"/>
            <w:vMerge w:val="continue"/>
            <w:tcBorders>
              <w:left w:val="single" w:color="000000" w:sz="4" w:space="0"/>
              <w:right w:val="single" w:color="000000" w:sz="4" w:space="0"/>
            </w:tcBorders>
            <w:shd w:val="clear" w:color="auto" w:fill="FFFFFF"/>
            <w:tcMar>
              <w:top w:w="84" w:type="dxa"/>
              <w:left w:w="84" w:type="dxa"/>
              <w:bottom w:w="84" w:type="dxa"/>
              <w:right w:w="84" w:type="dxa"/>
            </w:tcMar>
            <w:vAlign w:val="center"/>
          </w:tcPr>
          <w:p>
            <w:pPr>
              <w:adjustRightInd w:val="0"/>
              <w:snapToGrid w:val="0"/>
              <w:jc w:val="center"/>
              <w:rPr>
                <w:rFonts w:hint="eastAsia" w:ascii="Times New Roman" w:hAnsi="Times New Roman" w:eastAsia="仿宋_GB2312" w:cs="Times New Roman"/>
                <w:b w:val="0"/>
                <w:bCs w:val="0"/>
                <w:i w:val="0"/>
                <w:iCs w:val="0"/>
                <w:sz w:val="24"/>
                <w:szCs w:val="24"/>
                <w:lang w:eastAsia="zh-CN"/>
              </w:rPr>
            </w:pPr>
          </w:p>
        </w:tc>
        <w:tc>
          <w:tcPr>
            <w:tcW w:w="8418" w:type="dxa"/>
            <w:gridSpan w:val="3"/>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top"/>
          </w:tcPr>
          <w:p>
            <w:pPr>
              <w:adjustRightInd w:val="0"/>
              <w:snapToGrid w:val="0"/>
              <w:rPr>
                <w:rFonts w:hint="eastAsia" w:ascii="Times New Roman" w:hAnsi="Times New Roman" w:eastAsia="楷体" w:cs="楷体"/>
                <w:color w:val="000000"/>
                <w:sz w:val="24"/>
                <w:szCs w:val="24"/>
              </w:rPr>
            </w:pPr>
            <w:r>
              <w:rPr>
                <w:rFonts w:hint="eastAsia" w:ascii="Times New Roman" w:hAnsi="Times New Roman" w:eastAsia="楷体" w:cs="楷体"/>
                <w:color w:val="000000"/>
                <w:sz w:val="24"/>
                <w:szCs w:val="24"/>
              </w:rPr>
              <w:t>介绍案例中人才技能情况：</w:t>
            </w:r>
          </w:p>
          <w:tbl>
            <w:tblPr>
              <w:tblStyle w:val="16"/>
              <w:tblW w:w="794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598"/>
              <w:gridCol w:w="2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jc w:val="center"/>
                    <w:rPr>
                      <w:rFonts w:hint="eastAsia" w:ascii="Times New Roman" w:hAnsi="Times New Roman" w:eastAsia="仿宋_GB2312"/>
                      <w:vertAlign w:val="baseline"/>
                      <w:lang w:val="en-US" w:eastAsia="zh-CN"/>
                    </w:rPr>
                  </w:pPr>
                  <w:r>
                    <w:rPr>
                      <w:rFonts w:hint="eastAsia" w:ascii="Times New Roman" w:hAnsi="Times New Roman"/>
                      <w:vertAlign w:val="baseline"/>
                      <w:lang w:val="en-US" w:eastAsia="zh-CN"/>
                    </w:rPr>
                    <w:t>类型</w:t>
                  </w:r>
                </w:p>
              </w:tc>
              <w:tc>
                <w:tcPr>
                  <w:tcW w:w="3598" w:type="dxa"/>
                </w:tcPr>
                <w:p>
                  <w:pPr>
                    <w:pStyle w:val="2"/>
                    <w:jc w:val="center"/>
                    <w:rPr>
                      <w:rFonts w:hint="default" w:ascii="Times New Roman" w:hAnsi="Times New Roman" w:eastAsia="仿宋_GB2312"/>
                      <w:vertAlign w:val="baseline"/>
                      <w:lang w:val="en-US" w:eastAsia="zh-CN"/>
                    </w:rPr>
                  </w:pPr>
                  <w:r>
                    <w:rPr>
                      <w:rFonts w:hint="eastAsia" w:ascii="Times New Roman" w:hAnsi="Times New Roman"/>
                      <w:vertAlign w:val="baseline"/>
                      <w:lang w:val="en-US" w:eastAsia="zh-CN"/>
                    </w:rPr>
                    <w:t>总数量及高级别人才数量（人）</w:t>
                  </w:r>
                </w:p>
              </w:tc>
              <w:tc>
                <w:tcPr>
                  <w:tcW w:w="2650" w:type="dxa"/>
                </w:tcPr>
                <w:p>
                  <w:pPr>
                    <w:pStyle w:val="2"/>
                    <w:jc w:val="center"/>
                    <w:rPr>
                      <w:rFonts w:hint="default" w:ascii="Times New Roman" w:hAnsi="Times New Roman" w:eastAsia="仿宋_GB2312"/>
                      <w:vertAlign w:val="baseline"/>
                      <w:lang w:val="en-US" w:eastAsia="zh-CN"/>
                    </w:rPr>
                  </w:pPr>
                  <w:r>
                    <w:rPr>
                      <w:rFonts w:hint="eastAsia" w:ascii="Times New Roman" w:hAnsi="Times New Roman"/>
                      <w:vertAlign w:val="baseli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7" w:type="dxa"/>
                </w:tcPr>
                <w:p>
                  <w:pPr>
                    <w:pStyle w:val="2"/>
                    <w:jc w:val="center"/>
                    <w:rPr>
                      <w:rFonts w:hint="default" w:ascii="Times New Roman" w:hAnsi="Times New Roman"/>
                      <w:vertAlign w:val="baseline"/>
                      <w:lang w:val="en-US" w:eastAsia="zh-CN"/>
                    </w:rPr>
                  </w:pPr>
                </w:p>
              </w:tc>
              <w:tc>
                <w:tcPr>
                  <w:tcW w:w="3598" w:type="dxa"/>
                </w:tcPr>
                <w:p>
                  <w:pPr>
                    <w:pStyle w:val="2"/>
                    <w:jc w:val="center"/>
                    <w:rPr>
                      <w:rFonts w:hint="default" w:ascii="Times New Roman" w:hAnsi="Times New Roman"/>
                      <w:vertAlign w:val="baseline"/>
                      <w:lang w:val="en-US" w:eastAsia="zh-CN"/>
                    </w:rPr>
                  </w:pPr>
                  <w:r>
                    <w:rPr>
                      <w:rFonts w:hint="eastAsia" w:ascii="Times New Roman" w:hAnsi="Times New Roman"/>
                      <w:vertAlign w:val="baseline"/>
                      <w:lang w:val="en-US" w:eastAsia="zh-CN"/>
                    </w:rPr>
                    <w:t>总量</w:t>
                  </w:r>
                  <w:r>
                    <w:rPr>
                      <w:rFonts w:hint="eastAsia" w:ascii="Times New Roman" w:hAnsi="Times New Roman"/>
                      <w:u w:val="single"/>
                      <w:vertAlign w:val="baseline"/>
                      <w:lang w:val="en-US" w:eastAsia="zh-CN"/>
                    </w:rPr>
                    <w:t xml:space="preserve">     </w:t>
                  </w:r>
                  <w:r>
                    <w:rPr>
                      <w:rFonts w:hint="eastAsia" w:ascii="Times New Roman" w:hAnsi="Times New Roman"/>
                      <w:u w:val="none"/>
                      <w:vertAlign w:val="baseline"/>
                      <w:lang w:val="en-US" w:eastAsia="zh-CN"/>
                    </w:rPr>
                    <w:t xml:space="preserve">  </w:t>
                  </w:r>
                  <w:r>
                    <w:rPr>
                      <w:rFonts w:hint="eastAsia" w:ascii="Times New Roman" w:hAnsi="Times New Roman"/>
                      <w:vertAlign w:val="baseline"/>
                      <w:lang w:val="en-US" w:eastAsia="zh-CN"/>
                    </w:rPr>
                    <w:t>高级</w:t>
                  </w:r>
                  <w:r>
                    <w:rPr>
                      <w:rFonts w:hint="eastAsia" w:ascii="Times New Roman" w:hAnsi="Times New Roman"/>
                      <w:u w:val="single"/>
                      <w:vertAlign w:val="baseline"/>
                      <w:lang w:val="en-US" w:eastAsia="zh-CN"/>
                    </w:rPr>
                    <w:t xml:space="preserve">    </w:t>
                  </w:r>
                </w:p>
              </w:tc>
              <w:tc>
                <w:tcPr>
                  <w:tcW w:w="2650" w:type="dxa"/>
                </w:tcPr>
                <w:p>
                  <w:pPr>
                    <w:pStyle w:val="2"/>
                    <w:jc w:val="center"/>
                    <w:rPr>
                      <w:rFonts w:hint="eastAsia" w:ascii="Times New Roman" w:hAnsi="Times New Roman"/>
                      <w:vertAlign w:val="baseline"/>
                      <w:lang w:val="en-US" w:eastAsia="zh-CN"/>
                    </w:rPr>
                  </w:pPr>
                </w:p>
              </w:tc>
            </w:tr>
          </w:tbl>
          <w:p>
            <w:pPr>
              <w:tabs>
                <w:tab w:val="center" w:pos="4153"/>
                <w:tab w:val="right" w:pos="8306"/>
              </w:tabs>
              <w:adjustRightInd w:val="0"/>
              <w:rPr>
                <w:rFonts w:hint="eastAsia" w:ascii="Times New Roman" w:hAnsi="Times New Roman"/>
                <w:color w:val="000000"/>
                <w:sz w:val="20"/>
                <w:szCs w:val="18"/>
                <w:lang w:val="en-US" w:eastAsia="zh-CN"/>
              </w:rPr>
            </w:pPr>
            <w:r>
              <w:rPr>
                <w:rFonts w:hint="eastAsia" w:ascii="Times New Roman" w:hAnsi="Times New Roman"/>
                <w:color w:val="000000"/>
                <w:sz w:val="20"/>
                <w:szCs w:val="18"/>
                <w:lang w:val="en-US" w:eastAsia="zh-CN"/>
              </w:rPr>
              <w:t>注：</w:t>
            </w:r>
          </w:p>
          <w:p>
            <w:pPr>
              <w:tabs>
                <w:tab w:val="center" w:pos="4153"/>
                <w:tab w:val="right" w:pos="8306"/>
              </w:tabs>
              <w:adjustRightInd w:val="0"/>
              <w:rPr>
                <w:rFonts w:hint="eastAsia" w:ascii="Times New Roman" w:hAnsi="Times New Roman"/>
                <w:color w:val="000000"/>
                <w:sz w:val="20"/>
                <w:szCs w:val="18"/>
                <w:lang w:val="en-US" w:eastAsia="zh-CN"/>
              </w:rPr>
            </w:pPr>
            <w:r>
              <w:rPr>
                <w:rFonts w:hint="eastAsia" w:ascii="Times New Roman" w:hAnsi="Times New Roman"/>
                <w:color w:val="000000"/>
                <w:sz w:val="20"/>
                <w:szCs w:val="18"/>
                <w:lang w:val="en-US" w:eastAsia="zh-CN"/>
              </w:rPr>
              <w:t>1.人才技术类型</w:t>
            </w:r>
          </w:p>
          <w:p>
            <w:pPr>
              <w:tabs>
                <w:tab w:val="center" w:pos="4153"/>
                <w:tab w:val="right" w:pos="8306"/>
              </w:tabs>
              <w:adjustRightInd w:val="0"/>
              <w:rPr>
                <w:rFonts w:hint="eastAsia" w:ascii="Times New Roman" w:hAnsi="Times New Roman"/>
                <w:color w:val="000000"/>
                <w:sz w:val="20"/>
                <w:szCs w:val="18"/>
                <w:lang w:val="en-US" w:eastAsia="zh-CN"/>
              </w:rPr>
            </w:pPr>
            <w:r>
              <w:rPr>
                <w:rFonts w:hint="eastAsia" w:ascii="Times New Roman" w:hAnsi="Times New Roman"/>
                <w:color w:val="000000"/>
                <w:sz w:val="20"/>
                <w:szCs w:val="18"/>
                <w:lang w:val="en-US" w:eastAsia="zh-CN"/>
              </w:rPr>
              <w:t>技术研发类：数字技术、工具、模型研究、开发等相关技能。</w:t>
            </w:r>
          </w:p>
          <w:p>
            <w:pPr>
              <w:tabs>
                <w:tab w:val="center" w:pos="4153"/>
                <w:tab w:val="right" w:pos="8306"/>
              </w:tabs>
              <w:adjustRightInd w:val="0"/>
              <w:rPr>
                <w:rFonts w:hint="eastAsia" w:ascii="Times New Roman" w:hAnsi="Times New Roman"/>
                <w:color w:val="000000"/>
                <w:sz w:val="20"/>
                <w:szCs w:val="18"/>
                <w:lang w:val="en-US" w:eastAsia="zh-CN"/>
              </w:rPr>
            </w:pPr>
            <w:r>
              <w:rPr>
                <w:rFonts w:hint="eastAsia" w:ascii="Times New Roman" w:hAnsi="Times New Roman"/>
                <w:color w:val="000000"/>
                <w:sz w:val="20"/>
                <w:szCs w:val="18"/>
                <w:lang w:val="en-US" w:eastAsia="zh-CN"/>
              </w:rPr>
              <w:t>应用实施类：数字技术、工具、模型部署实施、操作应用和运维等相关技能。</w:t>
            </w:r>
          </w:p>
          <w:p>
            <w:pPr>
              <w:tabs>
                <w:tab w:val="center" w:pos="4153"/>
                <w:tab w:val="right" w:pos="8306"/>
              </w:tabs>
              <w:adjustRightInd w:val="0"/>
              <w:rPr>
                <w:rFonts w:hint="eastAsia" w:ascii="Times New Roman" w:hAnsi="Times New Roman" w:eastAsia="仿宋_GB2312" w:cs="Times New Roman"/>
                <w:kern w:val="2"/>
                <w:sz w:val="32"/>
                <w:szCs w:val="24"/>
                <w:lang w:val="en-US" w:eastAsia="zh-CN" w:bidi="ar-SA"/>
              </w:rPr>
            </w:pPr>
            <w:r>
              <w:rPr>
                <w:rFonts w:hint="eastAsia" w:ascii="Times New Roman" w:hAnsi="Times New Roman"/>
                <w:color w:val="000000"/>
                <w:sz w:val="20"/>
                <w:szCs w:val="18"/>
                <w:lang w:val="en-US" w:eastAsia="zh-CN"/>
              </w:rPr>
              <w:t>业务管理类：相关数字化战略规划、业务数字化管理、智能化决策等相关技能。</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1243" w:hRule="atLeast"/>
          <w:jc w:val="center"/>
        </w:trPr>
        <w:tc>
          <w:tcPr>
            <w:tcW w:w="1498" w:type="dxa"/>
            <w:tcBorders>
              <w:left w:val="single" w:color="000000" w:sz="4" w:space="0"/>
              <w:right w:val="single" w:color="000000" w:sz="4" w:space="0"/>
            </w:tcBorders>
            <w:shd w:val="clear" w:color="auto" w:fill="FFFFFF"/>
            <w:tcMar>
              <w:top w:w="84" w:type="dxa"/>
              <w:left w:w="84" w:type="dxa"/>
              <w:bottom w:w="84" w:type="dxa"/>
              <w:right w:w="84" w:type="dxa"/>
            </w:tcMar>
            <w:vAlign w:val="center"/>
          </w:tcPr>
          <w:p>
            <w:pPr>
              <w:adjustRightInd w:val="0"/>
              <w:snapToGrid w:val="0"/>
              <w:jc w:val="center"/>
              <w:rPr>
                <w:rFonts w:hint="eastAsia" w:ascii="Times New Roman" w:hAnsi="Times New Roman" w:eastAsia="仿宋_GB2312" w:cs="Times New Roman"/>
                <w:color w:val="000000"/>
                <w:kern w:val="2"/>
                <w:sz w:val="24"/>
                <w:szCs w:val="22"/>
                <w:lang w:val="en-US" w:eastAsia="zh-CN" w:bidi="ar-SA"/>
              </w:rPr>
            </w:pPr>
            <w:r>
              <w:rPr>
                <w:rFonts w:hint="eastAsia" w:ascii="Times New Roman" w:hAnsi="Times New Roman" w:cs="Times New Roman"/>
                <w:color w:val="000000"/>
                <w:sz w:val="24"/>
                <w:szCs w:val="22"/>
                <w:lang w:val="en-US" w:eastAsia="zh-CN"/>
              </w:rPr>
              <w:t>（四）</w:t>
            </w:r>
            <w:r>
              <w:rPr>
                <w:rFonts w:hint="default" w:ascii="Times New Roman" w:hAnsi="Times New Roman" w:eastAsia="仿宋_GB2312" w:cs="Times New Roman"/>
                <w:color w:val="000000"/>
                <w:sz w:val="24"/>
                <w:szCs w:val="22"/>
                <w:lang w:val="en-US"/>
              </w:rPr>
              <w:br w:type="textWrapping"/>
            </w:r>
            <w:r>
              <w:rPr>
                <w:rFonts w:hint="eastAsia" w:ascii="Times New Roman" w:hAnsi="Times New Roman" w:cs="Times New Roman"/>
                <w:color w:val="000000"/>
                <w:sz w:val="24"/>
                <w:szCs w:val="22"/>
                <w:lang w:val="en-US" w:eastAsia="zh-CN"/>
              </w:rPr>
              <w:t>案例</w:t>
            </w:r>
            <w:r>
              <w:rPr>
                <w:rFonts w:hint="eastAsia" w:ascii="Times New Roman" w:hAnsi="Times New Roman" w:eastAsia="仿宋_GB2312" w:cs="Times New Roman"/>
                <w:color w:val="000000"/>
                <w:sz w:val="24"/>
                <w:szCs w:val="22"/>
              </w:rPr>
              <w:t>成效</w:t>
            </w:r>
          </w:p>
        </w:tc>
        <w:tc>
          <w:tcPr>
            <w:tcW w:w="8418" w:type="dxa"/>
            <w:gridSpan w:val="3"/>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top"/>
          </w:tcPr>
          <w:p>
            <w:pPr>
              <w:keepNext w:val="0"/>
              <w:keepLines w:val="0"/>
              <w:pageBreakBefore w:val="0"/>
              <w:kinsoku/>
              <w:wordWrap/>
              <w:overflowPunct/>
              <w:topLinePunct w:val="0"/>
              <w:bidi w:val="0"/>
              <w:adjustRightInd w:val="0"/>
              <w:snapToGrid w:val="0"/>
              <w:spacing w:line="240" w:lineRule="auto"/>
              <w:ind w:firstLine="0"/>
              <w:textAlignment w:val="auto"/>
              <w:rPr>
                <w:rFonts w:hint="default" w:ascii="Times New Roman" w:hAnsi="Times New Roman" w:eastAsia="楷体"/>
                <w:b/>
                <w:bCs/>
                <w:i w:val="0"/>
                <w:iCs w:val="0"/>
                <w:sz w:val="24"/>
                <w:lang w:val="en-US" w:eastAsia="zh-CN"/>
              </w:rPr>
            </w:pPr>
            <w:r>
              <w:rPr>
                <w:rFonts w:hint="eastAsia" w:ascii="Times New Roman" w:hAnsi="Times New Roman" w:eastAsia="楷体"/>
                <w:b/>
                <w:bCs/>
                <w:i w:val="0"/>
                <w:iCs w:val="0"/>
                <w:sz w:val="24"/>
                <w:lang w:val="en-US" w:eastAsia="zh-CN"/>
              </w:rPr>
              <w:t>1.案例成效</w:t>
            </w:r>
            <w:r>
              <w:rPr>
                <w:rFonts w:hint="default" w:ascii="Times New Roman" w:hAnsi="Times New Roman" w:eastAsia="楷体"/>
                <w:b/>
                <w:bCs/>
                <w:i w:val="0"/>
                <w:iCs w:val="0"/>
                <w:sz w:val="24"/>
                <w:lang w:eastAsia="zh-CN"/>
              </w:rPr>
              <w:t>（</w:t>
            </w:r>
            <w:r>
              <w:rPr>
                <w:rFonts w:hint="default" w:ascii="Times New Roman" w:hAnsi="Times New Roman" w:eastAsia="楷体"/>
                <w:b/>
                <w:bCs/>
                <w:i w:val="0"/>
                <w:iCs w:val="0"/>
                <w:sz w:val="24"/>
                <w:lang w:val="en-US" w:eastAsia="zh-CN"/>
              </w:rPr>
              <w:t>不超过</w:t>
            </w:r>
            <w:r>
              <w:rPr>
                <w:rFonts w:hint="eastAsia" w:ascii="Times New Roman" w:hAnsi="Times New Roman" w:eastAsia="楷体"/>
                <w:b/>
                <w:bCs/>
                <w:i w:val="0"/>
                <w:iCs w:val="0"/>
                <w:sz w:val="24"/>
                <w:lang w:val="en-US" w:eastAsia="zh-CN"/>
              </w:rPr>
              <w:t>1</w:t>
            </w:r>
            <w:r>
              <w:rPr>
                <w:rFonts w:hint="default" w:ascii="Times New Roman" w:hAnsi="Times New Roman" w:eastAsia="楷体"/>
                <w:b/>
                <w:bCs/>
                <w:i w:val="0"/>
                <w:iCs w:val="0"/>
                <w:sz w:val="24"/>
                <w:lang w:val="en-US" w:eastAsia="zh-CN"/>
              </w:rPr>
              <w:t>000字</w:t>
            </w:r>
            <w:r>
              <w:rPr>
                <w:rFonts w:hint="eastAsia" w:ascii="Times New Roman" w:hAnsi="Times New Roman" w:eastAsia="楷体" w:cs="Times New Roman"/>
                <w:b/>
                <w:bCs/>
                <w:i w:val="0"/>
                <w:iCs w:val="0"/>
                <w:sz w:val="24"/>
                <w:szCs w:val="24"/>
                <w:lang w:val="en-US" w:eastAsia="zh-CN"/>
              </w:rPr>
              <w:t>）</w:t>
            </w:r>
          </w:p>
          <w:p>
            <w:pPr>
              <w:rPr>
                <w:rFonts w:hint="eastAsia" w:ascii="Times New Roman" w:hAnsi="Times New Roman" w:eastAsia="仿宋_GB2312" w:cs="Times New Roman"/>
                <w:color w:val="000000"/>
                <w:kern w:val="2"/>
                <w:sz w:val="24"/>
                <w:szCs w:val="22"/>
                <w:lang w:val="en-US" w:eastAsia="zh-CN" w:bidi="ar-SA"/>
              </w:rPr>
            </w:pPr>
            <w:r>
              <w:rPr>
                <w:rFonts w:hint="eastAsia" w:ascii="Times New Roman" w:hAnsi="Times New Roman" w:eastAsia="楷体" w:cs="楷体"/>
                <w:color w:val="000000"/>
                <w:sz w:val="24"/>
                <w:szCs w:val="22"/>
              </w:rPr>
              <w:t>（包括但不限于：介绍案例解决的重点场景痛点问题，带来的成本降低、效率提升、流程再造、管理优化、服务创新、业务拓展、资源整合、节能减排、安全生产等经济和社会效益情况，相关成果产出等，可提供相关证明材料</w:t>
            </w:r>
            <w:r>
              <w:rPr>
                <w:rFonts w:hint="eastAsia" w:ascii="Times New Roman" w:hAnsi="Times New Roman" w:eastAsia="楷体" w:cs="楷体"/>
                <w:color w:val="000000"/>
                <w:sz w:val="24"/>
                <w:szCs w:val="22"/>
                <w:lang w:eastAsia="zh-CN"/>
              </w:rPr>
              <w:t>。</w:t>
            </w:r>
            <w:r>
              <w:rPr>
                <w:rFonts w:hint="eastAsia" w:ascii="Times New Roman" w:hAnsi="Times New Roman" w:eastAsia="楷体" w:cs="楷体"/>
                <w:color w:val="000000"/>
                <w:sz w:val="24"/>
                <w:szCs w:val="22"/>
              </w:rPr>
              <w:t>）</w:t>
            </w:r>
          </w:p>
        </w:tc>
      </w:tr>
      <w:tr>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15" w:type="dxa"/>
            <w:left w:w="15" w:type="dxa"/>
            <w:bottom w:w="15" w:type="dxa"/>
            <w:right w:w="15" w:type="dxa"/>
          </w:tblCellMar>
        </w:tblPrEx>
        <w:trPr>
          <w:trHeight w:val="919" w:hRule="atLeast"/>
          <w:jc w:val="center"/>
        </w:trPr>
        <w:tc>
          <w:tcPr>
            <w:tcW w:w="1498" w:type="dxa"/>
            <w:tcBorders>
              <w:left w:val="single" w:color="000000" w:sz="4" w:space="0"/>
              <w:right w:val="single" w:color="000000" w:sz="4" w:space="0"/>
            </w:tcBorders>
            <w:shd w:val="clear" w:color="auto" w:fill="FFFFFF"/>
            <w:tcMar>
              <w:top w:w="84" w:type="dxa"/>
              <w:left w:w="84" w:type="dxa"/>
              <w:bottom w:w="84" w:type="dxa"/>
              <w:right w:w="84" w:type="dxa"/>
            </w:tcMar>
            <w:vAlign w:val="center"/>
          </w:tcPr>
          <w:p>
            <w:pPr>
              <w:adjustRightInd w:val="0"/>
              <w:snapToGrid w:val="0"/>
              <w:jc w:val="center"/>
              <w:rPr>
                <w:rFonts w:hint="eastAsia" w:ascii="Times New Roman" w:hAnsi="Times New Roman" w:eastAsia="仿宋_GB2312" w:cs="Times New Roman"/>
                <w:color w:val="000000"/>
                <w:kern w:val="2"/>
                <w:sz w:val="24"/>
                <w:szCs w:val="22"/>
                <w:lang w:val="en-US" w:eastAsia="zh-CN" w:bidi="ar-SA"/>
              </w:rPr>
            </w:pPr>
            <w:r>
              <w:rPr>
                <w:rFonts w:hint="eastAsia" w:ascii="Times New Roman" w:hAnsi="Times New Roman" w:cs="Times New Roman"/>
                <w:color w:val="000000"/>
                <w:sz w:val="24"/>
                <w:szCs w:val="22"/>
                <w:lang w:eastAsia="zh-CN"/>
              </w:rPr>
              <w:t>（</w:t>
            </w:r>
            <w:r>
              <w:rPr>
                <w:rFonts w:hint="eastAsia" w:ascii="Times New Roman" w:hAnsi="Times New Roman" w:cs="Times New Roman"/>
                <w:color w:val="000000"/>
                <w:sz w:val="24"/>
                <w:szCs w:val="22"/>
                <w:lang w:val="en-US" w:eastAsia="zh-CN"/>
              </w:rPr>
              <w:t>五</w:t>
            </w:r>
            <w:r>
              <w:rPr>
                <w:rFonts w:hint="eastAsia" w:ascii="Times New Roman" w:hAnsi="Times New Roman" w:cs="Times New Roman"/>
                <w:color w:val="000000"/>
                <w:sz w:val="24"/>
                <w:szCs w:val="22"/>
                <w:lang w:eastAsia="zh-CN"/>
              </w:rPr>
              <w:t>）</w:t>
            </w:r>
            <w:r>
              <w:rPr>
                <w:rFonts w:hint="eastAsia" w:ascii="Times New Roman" w:hAnsi="Times New Roman" w:cs="Times New Roman"/>
                <w:color w:val="000000"/>
                <w:sz w:val="24"/>
                <w:szCs w:val="22"/>
                <w:lang w:eastAsia="zh-CN"/>
              </w:rPr>
              <w:br w:type="textWrapping"/>
            </w:r>
            <w:r>
              <w:rPr>
                <w:rFonts w:hint="eastAsia" w:ascii="Times New Roman" w:hAnsi="Times New Roman" w:cs="Times New Roman"/>
                <w:color w:val="000000"/>
                <w:sz w:val="24"/>
                <w:szCs w:val="22"/>
                <w:lang w:val="en-US" w:eastAsia="zh-CN"/>
              </w:rPr>
              <w:t>推广价值</w:t>
            </w:r>
          </w:p>
        </w:tc>
        <w:tc>
          <w:tcPr>
            <w:tcW w:w="8418" w:type="dxa"/>
            <w:gridSpan w:val="3"/>
            <w:tcBorders>
              <w:top w:val="single" w:color="000000" w:sz="4" w:space="0"/>
              <w:left w:val="single" w:color="000000" w:sz="4" w:space="0"/>
              <w:bottom w:val="single" w:color="000000" w:sz="4" w:space="0"/>
              <w:right w:val="single" w:color="000000" w:sz="4" w:space="0"/>
            </w:tcBorders>
            <w:shd w:val="clear" w:color="auto" w:fill="FFFFFF"/>
            <w:tcMar>
              <w:top w:w="84" w:type="dxa"/>
              <w:left w:w="84" w:type="dxa"/>
              <w:bottom w:w="84" w:type="dxa"/>
              <w:right w:w="84" w:type="dxa"/>
            </w:tcMar>
            <w:vAlign w:val="center"/>
          </w:tcPr>
          <w:p>
            <w:pPr>
              <w:keepNext w:val="0"/>
              <w:keepLines w:val="0"/>
              <w:pageBreakBefore w:val="0"/>
              <w:kinsoku/>
              <w:wordWrap/>
              <w:overflowPunct/>
              <w:topLinePunct w:val="0"/>
              <w:bidi w:val="0"/>
              <w:adjustRightInd/>
              <w:snapToGrid/>
              <w:spacing w:line="240" w:lineRule="auto"/>
              <w:ind w:firstLine="0"/>
              <w:textAlignment w:val="auto"/>
              <w:rPr>
                <w:rFonts w:hint="default" w:ascii="Times New Roman" w:hAnsi="Times New Roman" w:eastAsia="楷体"/>
                <w:b/>
                <w:bCs/>
                <w:i w:val="0"/>
                <w:iCs w:val="0"/>
                <w:sz w:val="24"/>
                <w:lang w:val="en-US" w:eastAsia="zh-CN"/>
              </w:rPr>
            </w:pPr>
            <w:r>
              <w:rPr>
                <w:rFonts w:hint="eastAsia" w:ascii="Times New Roman" w:hAnsi="Times New Roman" w:eastAsia="楷体"/>
                <w:b/>
                <w:bCs/>
                <w:i w:val="0"/>
                <w:iCs w:val="0"/>
                <w:sz w:val="24"/>
                <w:lang w:val="en-US" w:eastAsia="zh-CN"/>
              </w:rPr>
              <w:t>1.推广空间</w:t>
            </w:r>
            <w:r>
              <w:rPr>
                <w:rFonts w:hint="default" w:ascii="Times New Roman" w:hAnsi="Times New Roman" w:eastAsia="楷体"/>
                <w:b/>
                <w:bCs/>
                <w:i w:val="0"/>
                <w:iCs w:val="0"/>
                <w:sz w:val="24"/>
                <w:lang w:eastAsia="zh-CN"/>
              </w:rPr>
              <w:t>（</w:t>
            </w:r>
            <w:r>
              <w:rPr>
                <w:rFonts w:hint="default" w:ascii="Times New Roman" w:hAnsi="Times New Roman" w:eastAsia="楷体"/>
                <w:b/>
                <w:bCs/>
                <w:i w:val="0"/>
                <w:iCs w:val="0"/>
                <w:sz w:val="24"/>
                <w:lang w:val="en-US" w:eastAsia="zh-CN"/>
              </w:rPr>
              <w:t>不超过</w:t>
            </w:r>
            <w:r>
              <w:rPr>
                <w:rFonts w:hint="eastAsia" w:ascii="Times New Roman" w:hAnsi="Times New Roman" w:eastAsia="楷体"/>
                <w:b/>
                <w:bCs/>
                <w:i w:val="0"/>
                <w:iCs w:val="0"/>
                <w:sz w:val="24"/>
                <w:lang w:val="en-US" w:eastAsia="zh-CN"/>
              </w:rPr>
              <w:t>1</w:t>
            </w:r>
            <w:r>
              <w:rPr>
                <w:rFonts w:hint="default" w:ascii="Times New Roman" w:hAnsi="Times New Roman" w:eastAsia="楷体"/>
                <w:b/>
                <w:bCs/>
                <w:i w:val="0"/>
                <w:iCs w:val="0"/>
                <w:sz w:val="24"/>
                <w:lang w:val="en-US" w:eastAsia="zh-CN"/>
              </w:rPr>
              <w:t>000字</w:t>
            </w:r>
            <w:r>
              <w:rPr>
                <w:rFonts w:hint="eastAsia" w:ascii="Times New Roman" w:hAnsi="Times New Roman" w:eastAsia="楷体" w:cs="Times New Roman"/>
                <w:b/>
                <w:bCs/>
                <w:i w:val="0"/>
                <w:iCs w:val="0"/>
                <w:sz w:val="24"/>
                <w:szCs w:val="24"/>
                <w:lang w:val="en-US" w:eastAsia="zh-CN"/>
              </w:rPr>
              <w:t>）</w:t>
            </w:r>
          </w:p>
          <w:p>
            <w:pPr>
              <w:rPr>
                <w:rFonts w:hint="eastAsia" w:ascii="Times New Roman" w:hAnsi="Times New Roman" w:eastAsia="仿宋_GB2312" w:cs="Times New Roman"/>
                <w:color w:val="000000"/>
                <w:kern w:val="2"/>
                <w:sz w:val="24"/>
                <w:szCs w:val="22"/>
                <w:lang w:val="en-US" w:eastAsia="zh-CN" w:bidi="ar-SA"/>
              </w:rPr>
            </w:pPr>
            <w:r>
              <w:rPr>
                <w:rFonts w:hint="eastAsia" w:ascii="Times New Roman" w:hAnsi="Times New Roman" w:eastAsia="楷体" w:cs="楷体"/>
                <w:color w:val="000000"/>
                <w:sz w:val="24"/>
                <w:szCs w:val="22"/>
              </w:rPr>
              <w:t>（介绍该场景</w:t>
            </w:r>
            <w:r>
              <w:rPr>
                <w:rFonts w:hint="eastAsia" w:ascii="Times New Roman" w:hAnsi="Times New Roman" w:eastAsia="楷体" w:cs="楷体"/>
                <w:color w:val="000000"/>
                <w:sz w:val="24"/>
                <w:szCs w:val="22"/>
                <w:lang w:eastAsia="zh-CN"/>
              </w:rPr>
              <w:t>数字化</w:t>
            </w:r>
            <w:r>
              <w:rPr>
                <w:rFonts w:hint="eastAsia" w:ascii="Times New Roman" w:hAnsi="Times New Roman" w:eastAsia="楷体" w:cs="楷体"/>
                <w:color w:val="000000"/>
                <w:sz w:val="24"/>
                <w:szCs w:val="22"/>
              </w:rPr>
              <w:t>解决方案</w:t>
            </w:r>
            <w:r>
              <w:rPr>
                <w:rFonts w:hint="eastAsia" w:ascii="Times New Roman" w:hAnsi="Times New Roman" w:eastAsia="楷体" w:cs="楷体"/>
                <w:color w:val="000000"/>
                <w:sz w:val="24"/>
                <w:szCs w:val="22"/>
                <w:lang w:val="en-US" w:eastAsia="zh-CN"/>
              </w:rPr>
              <w:t>的</w:t>
            </w:r>
            <w:r>
              <w:rPr>
                <w:rFonts w:hint="eastAsia" w:ascii="Times New Roman" w:hAnsi="Times New Roman" w:eastAsia="楷体" w:cs="楷体"/>
                <w:color w:val="000000"/>
                <w:sz w:val="24"/>
                <w:szCs w:val="22"/>
              </w:rPr>
              <w:t>市场空间、应用前景、推广渠道等</w:t>
            </w:r>
            <w:r>
              <w:rPr>
                <w:rFonts w:hint="eastAsia" w:ascii="Times New Roman" w:hAnsi="Times New Roman" w:eastAsia="楷体" w:cs="楷体"/>
                <w:color w:val="000000"/>
                <w:sz w:val="24"/>
                <w:szCs w:val="22"/>
                <w:lang w:eastAsia="zh-CN"/>
              </w:rPr>
              <w:t>。</w:t>
            </w:r>
            <w:r>
              <w:rPr>
                <w:rFonts w:hint="eastAsia" w:ascii="Times New Roman" w:hAnsi="Times New Roman" w:eastAsia="楷体" w:cs="楷体"/>
                <w:color w:val="000000"/>
                <w:sz w:val="24"/>
                <w:szCs w:val="22"/>
              </w:rPr>
              <w:t>）</w:t>
            </w:r>
          </w:p>
        </w:tc>
      </w:tr>
    </w:tbl>
    <w:p>
      <w:pPr>
        <w:pStyle w:val="2"/>
        <w:rPr>
          <w:rFonts w:hint="default" w:ascii="Times New Roman" w:hAnsi="Times New Roman"/>
          <w:lang w:val="en-US" w:eastAsia="zh-CN"/>
        </w:rPr>
      </w:pPr>
    </w:p>
    <w:p>
      <w:pPr>
        <w:pStyle w:val="3"/>
        <w:bidi w:val="0"/>
        <w:rPr>
          <w:rFonts w:hint="default" w:ascii="Times New Roman" w:hAnsi="Times New Roman" w:eastAsia="黑体" w:cs="Times New Roman"/>
          <w:lang w:val="en-US" w:eastAsia="zh-CN"/>
        </w:rPr>
      </w:pPr>
      <w:r>
        <w:rPr>
          <w:rFonts w:hint="default" w:ascii="Times New Roman" w:hAnsi="Times New Roman" w:cs="Times New Roman"/>
          <w:lang w:val="en-US" w:eastAsia="zh-CN"/>
        </w:rPr>
        <w:t>三、</w:t>
      </w:r>
      <w:r>
        <w:rPr>
          <w:rFonts w:hint="default" w:ascii="Times New Roman" w:hAnsi="Times New Roman" w:cs="Times New Roman"/>
        </w:rPr>
        <w:t>证明材料</w:t>
      </w:r>
    </w:p>
    <w:p>
      <w:pPr>
        <w:pStyle w:val="4"/>
        <w:pageBreakBefore w:val="0"/>
        <w:kinsoku/>
        <w:overflowPunct/>
        <w:topLinePunct w:val="0"/>
        <w:bidi w:val="0"/>
        <w:spacing w:line="240" w:lineRule="auto"/>
        <w:ind w:firstLineChars="200"/>
        <w:rPr>
          <w:rFonts w:hint="default" w:ascii="Times New Roman" w:hAnsi="Times New Roman" w:cs="Times New Roman"/>
        </w:rPr>
      </w:pPr>
      <w:r>
        <w:rPr>
          <w:rFonts w:hint="default" w:ascii="Times New Roman" w:hAnsi="Times New Roman" w:cs="Times New Roman"/>
        </w:rPr>
        <w:t>（一）申报单位相关证明材料</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1.法人营业执照</w:t>
      </w:r>
      <w:r>
        <w:rPr>
          <w:rFonts w:hint="default" w:ascii="Times New Roman" w:hAnsi="Times New Roman" w:cs="Times New Roman"/>
          <w:sz w:val="32"/>
          <w:szCs w:val="32"/>
          <w:lang w:eastAsia="zh-CN"/>
        </w:rPr>
        <w:t>。</w:t>
      </w:r>
    </w:p>
    <w:p>
      <w:pPr>
        <w:pageBreakBefore w:val="0"/>
        <w:kinsoku/>
        <w:overflowPunct/>
        <w:topLinePunct w:val="0"/>
        <w:bidi w:val="0"/>
        <w:spacing w:line="240" w:lineRule="auto"/>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2.信用信息及近三年财务状况证明材料（信用中国截图、财务审计报告、纳税证明等）</w:t>
      </w:r>
      <w:r>
        <w:rPr>
          <w:rFonts w:hint="default" w:ascii="Times New Roman" w:hAnsi="Times New Roman" w:cs="Times New Roman"/>
          <w:sz w:val="32"/>
          <w:szCs w:val="32"/>
          <w:lang w:eastAsia="zh-CN"/>
        </w:rPr>
        <w:t>。</w:t>
      </w:r>
    </w:p>
    <w:p>
      <w:pPr>
        <w:pageBreakBefore w:val="0"/>
        <w:kinsoku/>
        <w:overflowPunct/>
        <w:topLinePunct w:val="0"/>
        <w:bidi w:val="0"/>
        <w:spacing w:line="240" w:lineRule="auto"/>
        <w:ind w:firstLine="640" w:firstLineChars="200"/>
        <w:rPr>
          <w:rFonts w:hint="default" w:ascii="Times New Roman" w:hAnsi="Times New Roman" w:cs="Times New Roman"/>
          <w:sz w:val="32"/>
          <w:szCs w:val="32"/>
          <w:lang w:eastAsia="zh-CN"/>
        </w:rPr>
      </w:pPr>
      <w:r>
        <w:rPr>
          <w:rFonts w:hint="default" w:ascii="Times New Roman" w:hAnsi="Times New Roman" w:eastAsia="仿宋_GB2312" w:cs="Times New Roman"/>
          <w:sz w:val="32"/>
          <w:szCs w:val="32"/>
        </w:rPr>
        <w:t>3.资质、荣誉等证明材料</w:t>
      </w:r>
      <w:r>
        <w:rPr>
          <w:rFonts w:hint="default" w:ascii="Times New Roman" w:hAnsi="Times New Roman" w:cs="Times New Roman"/>
          <w:sz w:val="32"/>
          <w:szCs w:val="32"/>
          <w:lang w:eastAsia="zh-CN"/>
        </w:rPr>
        <w:t>。</w:t>
      </w:r>
    </w:p>
    <w:p>
      <w:pPr>
        <w:pStyle w:val="4"/>
        <w:pageBreakBefore w:val="0"/>
        <w:kinsoku/>
        <w:overflowPunct/>
        <w:topLinePunct w:val="0"/>
        <w:bidi w:val="0"/>
        <w:spacing w:line="240" w:lineRule="auto"/>
        <w:ind w:firstLineChars="200"/>
        <w:rPr>
          <w:rFonts w:hint="default" w:ascii="Times New Roman" w:hAnsi="Times New Roman" w:cs="Times New Roman"/>
        </w:rPr>
      </w:pPr>
      <w:r>
        <w:rPr>
          <w:rFonts w:hint="default" w:ascii="Times New Roman" w:hAnsi="Times New Roman" w:cs="Times New Roman"/>
        </w:rPr>
        <w:t>（二）案例相关证明材料</w:t>
      </w:r>
    </w:p>
    <w:p>
      <w:pPr>
        <w:ind w:firstLine="640" w:firstLineChars="20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1.专利、软件著作权等知识产权证明。</w:t>
      </w:r>
    </w:p>
    <w:p>
      <w:pPr>
        <w:ind w:firstLine="640" w:firstLineChars="200"/>
      </w:pPr>
      <w:r>
        <w:rPr>
          <w:rFonts w:hint="eastAsia" w:ascii="Times New Roman" w:hAnsi="Times New Roman" w:cs="Times New Roman"/>
          <w:sz w:val="32"/>
          <w:szCs w:val="32"/>
          <w:highlight w:val="none"/>
          <w:lang w:val="en-US" w:eastAsia="zh-CN"/>
        </w:rPr>
        <w:t>2.</w:t>
      </w:r>
      <w:r>
        <w:rPr>
          <w:rFonts w:hint="default" w:ascii="Times New Roman" w:hAnsi="Times New Roman" w:eastAsia="仿宋_GB2312" w:cs="Times New Roman"/>
          <w:sz w:val="32"/>
          <w:szCs w:val="32"/>
          <w:highlight w:val="none"/>
        </w:rPr>
        <w:t>测试报告、生态合作协议、标准成果等相关证明材料。（若有）</w:t>
      </w:r>
    </w:p>
    <w:p>
      <w:pPr>
        <w:pStyle w:val="9"/>
        <w:rPr>
          <w:rFonts w:hint="default"/>
        </w:rPr>
        <w:sectPr>
          <w:headerReference r:id="rId12" w:type="default"/>
          <w:footerReference r:id="rId1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djustRightInd w:val="0"/>
        <w:spacing w:line="240" w:lineRule="auto"/>
        <w:jc w:val="left"/>
        <w:rPr>
          <w:rFonts w:hint="eastAsia" w:ascii="Times New Roman" w:hAnsi="Times New Roman" w:eastAsia="黑体"/>
          <w:kern w:val="44"/>
          <w:szCs w:val="48"/>
          <w:highlight w:val="none"/>
          <w:lang w:val="en-US" w:eastAsia="zh-CN"/>
        </w:rPr>
      </w:pPr>
      <w:r>
        <w:rPr>
          <w:rFonts w:hint="default" w:ascii="Times New Roman" w:hAnsi="Times New Roman" w:eastAsia="黑体"/>
          <w:kern w:val="44"/>
          <w:szCs w:val="48"/>
          <w:highlight w:val="none"/>
          <w:lang w:val="en-US" w:eastAsia="zh-CN"/>
        </w:rPr>
        <w:t>附录</w:t>
      </w:r>
      <w:r>
        <w:rPr>
          <w:rFonts w:hint="eastAsia" w:ascii="Times New Roman" w:hAnsi="Times New Roman" w:eastAsia="黑体"/>
          <w:kern w:val="44"/>
          <w:szCs w:val="48"/>
          <w:highlight w:val="none"/>
          <w:lang w:val="en-US" w:eastAsia="zh-CN"/>
        </w:rPr>
        <w:t xml:space="preserve"> 重点行业数字化场景图谱</w:t>
      </w:r>
    </w:p>
    <w:p>
      <w:pPr>
        <w:adjustRightInd/>
        <w:spacing w:line="240" w:lineRule="auto"/>
        <w:ind w:firstLine="640"/>
        <w:jc w:val="both"/>
        <w:rPr>
          <w:rFonts w:hint="eastAsia" w:ascii="Times New Roman" w:hAnsi="Times New Roman" w:eastAsia="仿宋_GB2312"/>
          <w:kern w:val="2"/>
          <w:szCs w:val="24"/>
          <w:highlight w:val="none"/>
          <w:lang w:val="en-US" w:eastAsia="zh-CN"/>
        </w:rPr>
      </w:pPr>
      <w:r>
        <w:rPr>
          <w:rFonts w:hint="eastAsia" w:ascii="Times New Roman" w:hAnsi="Times New Roman" w:eastAsia="仿宋_GB2312"/>
          <w:kern w:val="2"/>
          <w:szCs w:val="24"/>
          <w:highlight w:val="none"/>
          <w:lang w:val="en-US" w:eastAsia="zh-CN"/>
        </w:rPr>
        <w:t>重点行业数字化场景图谱以钢铁、新能源汽车行业为例，其余行业图谱在</w:t>
      </w:r>
      <w:r>
        <w:rPr>
          <w:rFonts w:hint="eastAsia" w:ascii="Times New Roman" w:hAnsi="Times New Roman"/>
          <w:highlight w:val="none"/>
        </w:rPr>
        <w:t>征集系统https://wenjuan.cii-contest.cn查看，也可访问“基于典型场景的产业链数字化转型赋能公共服务平台（https://gxaq.paas.casicloud.com/）”或“中国中小企业服务网（https://www.chinasme.cn/szhzx）”获取相关成果</w:t>
      </w:r>
      <w:r>
        <w:rPr>
          <w:rFonts w:hint="eastAsia" w:ascii="Times New Roman" w:hAnsi="Times New Roman"/>
          <w:highlight w:val="none"/>
          <w:lang w:eastAsia="zh-CN"/>
        </w:rPr>
        <w:t>。</w:t>
      </w:r>
    </w:p>
    <w:p>
      <w:pPr>
        <w:adjustRightInd w:val="0"/>
        <w:spacing w:line="240" w:lineRule="auto"/>
        <w:ind w:firstLine="0" w:firstLineChars="0"/>
        <w:jc w:val="center"/>
        <w:rPr>
          <w:rFonts w:hint="default" w:ascii="Times New Roman" w:hAnsi="Times New Roman" w:eastAsia="黑体"/>
          <w:kern w:val="44"/>
          <w:szCs w:val="48"/>
          <w:highlight w:val="none"/>
          <w:lang w:val="en-US" w:eastAsia="zh-CN"/>
        </w:rPr>
      </w:pPr>
      <w:r>
        <w:rPr>
          <w:rFonts w:hint="default" w:ascii="Times New Roman" w:hAnsi="Times New Roman" w:eastAsia="黑体"/>
          <w:kern w:val="44"/>
          <w:szCs w:val="48"/>
          <w:highlight w:val="none"/>
          <w:lang w:val="en-US" w:eastAsia="zh-CN"/>
        </w:rPr>
        <w:t>示例1 钢铁行业数字化场景图谱</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7"/>
        <w:gridCol w:w="11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2587" w:type="dxa"/>
            <w:vAlign w:val="center"/>
          </w:tcPr>
          <w:p>
            <w:pPr>
              <w:adjustRightInd w:val="0"/>
              <w:snapToGrid w:val="0"/>
              <w:spacing w:line="240" w:lineRule="auto"/>
              <w:jc w:val="center"/>
              <w:rPr>
                <w:rFonts w:hint="default" w:ascii="Times New Roman" w:hAnsi="Times New Roman" w:eastAsia="楷体_GB2312" w:cs="Times New Roman"/>
                <w:b/>
                <w:bCs/>
                <w:sz w:val="32"/>
                <w:szCs w:val="32"/>
                <w:highlight w:val="none"/>
                <w:vertAlign w:val="baseline"/>
                <w:lang w:val="en-US" w:eastAsia="zh-CN"/>
                <w14:ligatures w14:val="standardContextual"/>
              </w:rPr>
            </w:pPr>
            <w:r>
              <w:rPr>
                <w:rFonts w:hint="eastAsia" w:ascii="黑体" w:hAnsi="宋体" w:eastAsia="黑体" w:cs="黑体"/>
                <w:b w:val="0"/>
                <w:bCs w:val="0"/>
                <w:color w:val="000000"/>
                <w:kern w:val="0"/>
                <w:sz w:val="24"/>
                <w:szCs w:val="24"/>
                <w:highlight w:val="none"/>
                <w:u w:val="none"/>
                <w:vertAlign w:val="baseline"/>
                <w:lang w:val="en-US" w:eastAsia="zh-CN" w:bidi="ar"/>
                <w14:ligatures w14:val="none"/>
              </w:rPr>
              <w:t>解决痛点</w:t>
            </w:r>
          </w:p>
        </w:tc>
        <w:tc>
          <w:tcPr>
            <w:tcW w:w="11587" w:type="dxa"/>
          </w:tcPr>
          <w:p>
            <w:pPr>
              <w:adjustRightInd w:val="0"/>
              <w:snapToGrid w:val="0"/>
              <w:spacing w:line="240" w:lineRule="auto"/>
              <w:jc w:val="both"/>
              <w:rPr>
                <w:rFonts w:hint="eastAsia" w:ascii="宋体" w:hAnsi="宋体" w:eastAsia="宋体" w:cs="宋体"/>
                <w:b w:val="0"/>
                <w:bCs w:val="0"/>
                <w:color w:val="000000"/>
                <w:sz w:val="24"/>
                <w:szCs w:val="24"/>
                <w:highlight w:val="none"/>
                <w:u w:val="none"/>
                <w:vertAlign w:val="baseline"/>
                <w:lang w:val="en-US" w:eastAsia="zh-CN"/>
                <w14:ligatures w14:val="none"/>
              </w:rPr>
            </w:pPr>
            <w:r>
              <w:rPr>
                <w:rFonts w:hint="eastAsia" w:ascii="宋体" w:hAnsi="宋体" w:eastAsia="宋体" w:cs="宋体"/>
                <w:color w:val="000000"/>
                <w:sz w:val="24"/>
                <w:highlight w:val="none"/>
                <w:u w:val="none"/>
              </w:rPr>
              <w:t xml:space="preserve">□设备维护低效 □生产过程不透明 □生产成本高 □产品质量不稳定□下游需求碎片化 □供应链管理复杂 □物流成本高 □环保压力加剧 □安全生产要求高 □其他：      </w:t>
            </w:r>
          </w:p>
        </w:tc>
      </w:tr>
    </w:tbl>
    <w:tbl>
      <w:tblPr>
        <w:tblStyle w:val="15"/>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944"/>
        <w:gridCol w:w="1640"/>
        <w:gridCol w:w="2664"/>
        <w:gridCol w:w="4002"/>
        <w:gridCol w:w="4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tblHeader/>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黑体" w:cs="Times New Roman"/>
                <w:i w:val="0"/>
                <w:iCs w:val="0"/>
                <w:color w:val="000000"/>
                <w:sz w:val="24"/>
                <w:szCs w:val="28"/>
                <w:highlight w:val="none"/>
                <w:u w:val="none"/>
              </w:rPr>
            </w:pPr>
            <w:r>
              <w:rPr>
                <w:rFonts w:hint="eastAsia" w:ascii="Times New Roman" w:hAnsi="Times New Roman" w:eastAsia="黑体" w:cs="Times New Roman"/>
                <w:i w:val="0"/>
                <w:iCs w:val="0"/>
                <w:color w:val="000000"/>
                <w:kern w:val="0"/>
                <w:sz w:val="24"/>
                <w:szCs w:val="28"/>
                <w:highlight w:val="none"/>
                <w:u w:val="none"/>
                <w:lang w:val="en-US" w:eastAsia="zh-CN" w:bidi="ar"/>
              </w:rPr>
              <w:t>序</w:t>
            </w:r>
            <w:r>
              <w:rPr>
                <w:rFonts w:hint="default" w:ascii="Times New Roman" w:hAnsi="Times New Roman" w:eastAsia="黑体" w:cs="Times New Roman"/>
                <w:i w:val="0"/>
                <w:iCs w:val="0"/>
                <w:color w:val="000000"/>
                <w:kern w:val="0"/>
                <w:sz w:val="24"/>
                <w:szCs w:val="28"/>
                <w:highlight w:val="none"/>
                <w:u w:val="none"/>
                <w:lang w:val="en-US" w:eastAsia="zh-CN" w:bidi="ar"/>
              </w:rPr>
              <w:t>号</w:t>
            </w:r>
          </w:p>
        </w:tc>
        <w:tc>
          <w:tcPr>
            <w:tcW w:w="57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黑体" w:cs="Times New Roman"/>
                <w:i w:val="0"/>
                <w:iCs w:val="0"/>
                <w:color w:val="000000"/>
                <w:sz w:val="24"/>
                <w:szCs w:val="28"/>
                <w:highlight w:val="none"/>
                <w:u w:val="none"/>
                <w:lang w:val="en-US"/>
              </w:rPr>
            </w:pPr>
            <w:r>
              <w:rPr>
                <w:rFonts w:hint="eastAsia" w:ascii="Times New Roman" w:hAnsi="Times New Roman" w:eastAsia="黑体" w:cs="Times New Roman"/>
                <w:i w:val="0"/>
                <w:iCs w:val="0"/>
                <w:color w:val="000000"/>
                <w:kern w:val="0"/>
                <w:sz w:val="24"/>
                <w:szCs w:val="28"/>
                <w:highlight w:val="none"/>
                <w:u w:val="none"/>
                <w:lang w:val="en-US" w:eastAsia="zh-CN" w:bidi="ar"/>
              </w:rPr>
              <w:t>业务活动</w:t>
            </w:r>
          </w:p>
        </w:tc>
        <w:tc>
          <w:tcPr>
            <w:tcW w:w="939"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黑体" w:cs="Times New Roman"/>
                <w:i w:val="0"/>
                <w:iCs w:val="0"/>
                <w:color w:val="000000"/>
                <w:sz w:val="24"/>
                <w:szCs w:val="28"/>
                <w:highlight w:val="none"/>
                <w:u w:val="none"/>
              </w:rPr>
            </w:pPr>
            <w:r>
              <w:rPr>
                <w:rFonts w:hint="eastAsia" w:ascii="Times New Roman" w:hAnsi="Times New Roman" w:eastAsia="黑体" w:cs="Times New Roman"/>
                <w:i w:val="0"/>
                <w:iCs w:val="0"/>
                <w:color w:val="000000"/>
                <w:kern w:val="0"/>
                <w:sz w:val="24"/>
                <w:szCs w:val="28"/>
                <w:highlight w:val="none"/>
                <w:u w:val="none"/>
                <w:lang w:val="en-US" w:eastAsia="zh-CN" w:bidi="ar"/>
              </w:rPr>
              <w:t>关键</w:t>
            </w:r>
            <w:r>
              <w:rPr>
                <w:rFonts w:hint="default" w:ascii="Times New Roman" w:hAnsi="Times New Roman" w:eastAsia="黑体" w:cs="Times New Roman"/>
                <w:i w:val="0"/>
                <w:iCs w:val="0"/>
                <w:color w:val="000000"/>
                <w:kern w:val="0"/>
                <w:sz w:val="24"/>
                <w:szCs w:val="28"/>
                <w:highlight w:val="none"/>
                <w:u w:val="none"/>
                <w:lang w:val="en-US" w:eastAsia="zh-CN" w:bidi="ar"/>
              </w:rPr>
              <w:t>环节</w:t>
            </w: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黑体" w:cs="Times New Roman"/>
                <w:i w:val="0"/>
                <w:iCs w:val="0"/>
                <w:color w:val="000000"/>
                <w:sz w:val="24"/>
                <w:szCs w:val="28"/>
                <w:highlight w:val="none"/>
                <w:u w:val="none"/>
              </w:rPr>
            </w:pPr>
            <w:r>
              <w:rPr>
                <w:rFonts w:hint="default" w:ascii="Times New Roman" w:hAnsi="Times New Roman" w:eastAsia="黑体" w:cs="Times New Roman"/>
                <w:i w:val="0"/>
                <w:iCs w:val="0"/>
                <w:color w:val="000000"/>
                <w:kern w:val="0"/>
                <w:sz w:val="24"/>
                <w:szCs w:val="28"/>
                <w:highlight w:val="none"/>
                <w:u w:val="none"/>
                <w:lang w:val="en-US" w:eastAsia="zh-CN" w:bidi="ar"/>
              </w:rPr>
              <w:t>主场景</w:t>
            </w: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黑体" w:cs="Times New Roman"/>
                <w:i w:val="0"/>
                <w:iCs w:val="0"/>
                <w:color w:val="000000"/>
                <w:sz w:val="24"/>
                <w:szCs w:val="28"/>
                <w:highlight w:val="none"/>
                <w:u w:val="none"/>
              </w:rPr>
            </w:pPr>
            <w:r>
              <w:rPr>
                <w:rFonts w:hint="default" w:ascii="Times New Roman" w:hAnsi="Times New Roman" w:eastAsia="黑体" w:cs="Times New Roman"/>
                <w:i w:val="0"/>
                <w:iCs w:val="0"/>
                <w:color w:val="000000"/>
                <w:kern w:val="0"/>
                <w:sz w:val="24"/>
                <w:szCs w:val="28"/>
                <w:highlight w:val="none"/>
                <w:u w:val="none"/>
                <w:lang w:val="en-US" w:eastAsia="zh-CN" w:bidi="ar"/>
              </w:rPr>
              <w:t>细分场景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578"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研发设计</w:t>
            </w: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eastAsia" w:ascii="Times New Roman" w:hAnsi="Times New Roman" w:eastAsia="宋体" w:cs="Times New Roman"/>
                <w:i w:val="0"/>
                <w:iCs w:val="0"/>
                <w:color w:val="000000"/>
                <w:kern w:val="0"/>
                <w:sz w:val="24"/>
                <w:szCs w:val="28"/>
                <w:highlight w:val="none"/>
                <w:u w:val="none"/>
                <w:lang w:val="en-US" w:eastAsia="zh-CN" w:bidi="ar"/>
              </w:rPr>
              <w:t>——</w:t>
            </w: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新钢种开发</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工艺</w:t>
            </w:r>
            <w:r>
              <w:rPr>
                <w:rFonts w:hint="eastAsia" w:ascii="Times New Roman" w:hAnsi="Times New Roman" w:eastAsia="宋体" w:cs="Times New Roman"/>
                <w:i w:val="0"/>
                <w:iCs w:val="0"/>
                <w:color w:val="000000"/>
                <w:kern w:val="0"/>
                <w:sz w:val="24"/>
                <w:szCs w:val="28"/>
                <w:highlight w:val="none"/>
                <w:u w:val="none"/>
                <w:lang w:val="en-US" w:eastAsia="zh-CN" w:bidi="ar"/>
              </w:rPr>
              <w:t>数字化</w:t>
            </w:r>
            <w:r>
              <w:rPr>
                <w:rFonts w:hint="default" w:ascii="Times New Roman" w:hAnsi="Times New Roman" w:eastAsia="宋体" w:cs="Times New Roman"/>
                <w:i w:val="0"/>
                <w:iCs w:val="0"/>
                <w:color w:val="000000"/>
                <w:kern w:val="0"/>
                <w:sz w:val="24"/>
                <w:szCs w:val="28"/>
                <w:highlight w:val="none"/>
                <w:u w:val="none"/>
                <w:lang w:val="en-US" w:eastAsia="zh-CN" w:bidi="ar"/>
              </w:rPr>
              <w:t>设计</w:t>
            </w:r>
          </w:p>
        </w:tc>
        <w:tc>
          <w:tcPr>
            <w:tcW w:w="1736"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试验管理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三维工厂数字化设计与交付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w:t>
            </w:r>
          </w:p>
        </w:tc>
        <w:tc>
          <w:tcPr>
            <w:tcW w:w="578"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生产制造</w:t>
            </w:r>
          </w:p>
        </w:tc>
        <w:tc>
          <w:tcPr>
            <w:tcW w:w="939" w:type="pct"/>
            <w:vMerge w:val="restart"/>
            <w:shd w:val="clear" w:color="auto" w:fill="FFFFFF"/>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eastAsia" w:ascii="Times New Roman" w:hAnsi="Times New Roman" w:eastAsia="宋体" w:cs="Times New Roman"/>
                <w:i w:val="0"/>
                <w:iCs w:val="0"/>
                <w:color w:val="000000"/>
                <w:kern w:val="0"/>
                <w:sz w:val="24"/>
                <w:szCs w:val="28"/>
                <w:highlight w:val="none"/>
                <w:u w:val="none"/>
                <w:lang w:val="en-US" w:eastAsia="zh-CN" w:bidi="ar"/>
              </w:rPr>
              <w:t>铁前环节</w:t>
            </w: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智能料场</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堆取料自动作业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料场智能调度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皮带机运行监测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10</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烧结过程闭环控制</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11</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智能计划排产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12</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烧结过程智能检测诊断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13</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eastAsia" w:ascii="Times New Roman" w:hAnsi="Times New Roman" w:eastAsia="宋体" w:cs="Times New Roman"/>
                <w:i w:val="0"/>
                <w:iCs w:val="0"/>
                <w:color w:val="000000"/>
                <w:kern w:val="0"/>
                <w:sz w:val="24"/>
                <w:szCs w:val="28"/>
                <w:highlight w:val="none"/>
                <w:u w:val="none"/>
                <w:lang w:val="en-US" w:eastAsia="zh-CN" w:bidi="ar"/>
              </w:rPr>
              <w:t>一体化</w:t>
            </w:r>
            <w:r>
              <w:rPr>
                <w:rFonts w:hint="default" w:ascii="Times New Roman" w:hAnsi="Times New Roman" w:eastAsia="宋体" w:cs="Times New Roman"/>
                <w:i w:val="0"/>
                <w:iCs w:val="0"/>
                <w:color w:val="000000"/>
                <w:kern w:val="0"/>
                <w:sz w:val="24"/>
                <w:szCs w:val="28"/>
                <w:highlight w:val="none"/>
                <w:u w:val="none"/>
                <w:lang w:val="en-US" w:eastAsia="zh-CN" w:bidi="ar"/>
              </w:rPr>
              <w:t>优化配矿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14</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炼焦过程控制</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15</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优化配煤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16</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四大车无人驾驶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17</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智能巡检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18</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olor w:val="000000"/>
                <w:kern w:val="0"/>
                <w:sz w:val="24"/>
                <w:szCs w:val="28"/>
                <w:highlight w:val="none"/>
                <w:u w:val="none"/>
                <w:lang w:bidi="ar"/>
              </w:rPr>
              <w:t>球团智能控制</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sz w:val="24"/>
                <w:szCs w:val="28"/>
                <w:highlight w:val="none"/>
                <w:u w:val="none"/>
                <w:lang w:val="en-US" w:eastAsia="zh-CN"/>
              </w:rPr>
            </w:pP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olor w:val="000000"/>
                <w:kern w:val="0"/>
                <w:sz w:val="24"/>
                <w:szCs w:val="28"/>
                <w:highlight w:val="none"/>
                <w:u w:val="none"/>
                <w:lang w:bidi="ar"/>
              </w:rPr>
            </w:pP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auto"/>
                <w:kern w:val="0"/>
                <w:sz w:val="24"/>
                <w:szCs w:val="28"/>
                <w:highlight w:val="none"/>
                <w:u w:val="none"/>
                <w:lang w:val="en-US" w:eastAsia="zh-CN" w:bidi="ar"/>
              </w:rPr>
              <w:t>球团质量过程监测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19</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智能配料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20</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炼铁</w:t>
            </w:r>
            <w:r>
              <w:rPr>
                <w:rFonts w:hint="eastAsia" w:ascii="Times New Roman" w:hAnsi="Times New Roman" w:eastAsia="宋体" w:cs="Times New Roman"/>
                <w:i w:val="0"/>
                <w:iCs w:val="0"/>
                <w:color w:val="000000"/>
                <w:kern w:val="0"/>
                <w:sz w:val="24"/>
                <w:szCs w:val="28"/>
                <w:highlight w:val="none"/>
                <w:u w:val="none"/>
                <w:lang w:val="en-US" w:eastAsia="zh-CN" w:bidi="ar"/>
              </w:rPr>
              <w:t>环节</w:t>
            </w: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高炉智能控制</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21</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远程一键炉前控制</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22</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铁水调度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23</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配料闭环管控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24</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炉况智能监控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25</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智能无人扒渣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26</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eastAsia" w:ascii="Times New Roman" w:hAnsi="Times New Roman" w:eastAsia="宋体" w:cs="Times New Roman"/>
                <w:i w:val="0"/>
                <w:iCs w:val="0"/>
                <w:color w:val="000000"/>
                <w:kern w:val="0"/>
                <w:sz w:val="24"/>
                <w:szCs w:val="28"/>
                <w:highlight w:val="none"/>
                <w:u w:val="none"/>
                <w:lang w:val="en-US" w:eastAsia="zh-CN" w:bidi="ar"/>
              </w:rPr>
              <w:t>炼钢环节</w:t>
            </w: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炼钢智能控制</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27</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铁水预处理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28</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智慧折铁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29</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炉况智能监测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30</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智能溅渣出渣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31</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钢包智能烘烤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32</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废钢AI判级</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33</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电炉智能控制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34</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废钢无人天车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35</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炉后吹氩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36</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精炼智能控制</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37</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底吹控制优化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38</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自动测温取样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39</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钢包监测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40</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无人化浇钢</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41</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智能钢包调度</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42</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结晶器生产控制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43</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钢坯在线质量检测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44</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中间包状态检测与管理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45</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连铸自动喷号机器人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46</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eastAsia" w:ascii="Times New Roman" w:hAnsi="Times New Roman" w:eastAsia="宋体" w:cs="Times New Roman"/>
                <w:i w:val="0"/>
                <w:iCs w:val="0"/>
                <w:color w:val="000000"/>
                <w:kern w:val="0"/>
                <w:sz w:val="24"/>
                <w:szCs w:val="28"/>
                <w:highlight w:val="none"/>
                <w:u w:val="none"/>
                <w:lang w:val="en-US" w:eastAsia="zh-CN" w:bidi="ar"/>
              </w:rPr>
              <w:t>轧钢环节</w:t>
            </w: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热轧产线无人化生产</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47</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热轧产线状态自动监测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48</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热表面缺陷检测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49</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热轧生产优化排程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50</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型材生产工艺参数优化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51</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无缝钢管全流程质量追溯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52</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中厚板超声波探伤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53</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lang w:val="en-US"/>
              </w:rPr>
            </w:pPr>
            <w:r>
              <w:rPr>
                <w:rFonts w:hint="default" w:ascii="Times New Roman" w:hAnsi="Times New Roman" w:eastAsia="宋体" w:cs="Times New Roman"/>
                <w:i w:val="0"/>
                <w:iCs w:val="0"/>
                <w:color w:val="000000"/>
                <w:kern w:val="0"/>
                <w:sz w:val="24"/>
                <w:szCs w:val="28"/>
                <w:highlight w:val="none"/>
                <w:u w:val="none"/>
                <w:lang w:val="en-US" w:eastAsia="zh-CN" w:bidi="ar"/>
              </w:rPr>
              <w:t>棒线材在线测径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54</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冷轧产线无人化生产</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55</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冷轧生产优化排程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56</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冷轧产线状态自动监测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57</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退火炉智能控制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58</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镀锌工艺参数自动调整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59</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彩涂智能监测分析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kern w:val="0"/>
                <w:sz w:val="24"/>
                <w:szCs w:val="28"/>
                <w:highlight w:val="none"/>
                <w:u w:val="none"/>
                <w:lang w:val="en-US" w:eastAsia="zh-CN" w:bidi="ar"/>
              </w:rPr>
              <w:t>60</w:t>
            </w:r>
          </w:p>
        </w:tc>
        <w:tc>
          <w:tcPr>
            <w:tcW w:w="578" w:type="pct"/>
            <w:vMerge w:val="restar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r>
              <w:rPr>
                <w:rFonts w:hint="eastAsia" w:ascii="Times New Roman" w:hAnsi="Times New Roman" w:eastAsia="宋体" w:cs="Times New Roman"/>
                <w:i w:val="0"/>
                <w:iCs w:val="0"/>
                <w:color w:val="000000"/>
                <w:sz w:val="24"/>
                <w:szCs w:val="28"/>
                <w:highlight w:val="none"/>
                <w:u w:val="none"/>
                <w:lang w:val="en-US" w:eastAsia="zh-CN"/>
              </w:rPr>
              <w:t>运维服务</w:t>
            </w:r>
          </w:p>
        </w:tc>
        <w:tc>
          <w:tcPr>
            <w:tcW w:w="939" w:type="pct"/>
            <w:vMerge w:val="restar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r>
              <w:rPr>
                <w:rFonts w:hint="eastAsia" w:ascii="Times New Roman" w:hAnsi="Times New Roman" w:eastAsia="宋体" w:cs="Times New Roman"/>
                <w:i w:val="0"/>
                <w:iCs w:val="0"/>
                <w:color w:val="000000"/>
                <w:sz w:val="24"/>
                <w:szCs w:val="28"/>
                <w:highlight w:val="none"/>
                <w:u w:val="none"/>
                <w:lang w:eastAsia="zh-CN"/>
              </w:rPr>
              <w:t>——</w:t>
            </w: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sz w:val="24"/>
                <w:szCs w:val="28"/>
                <w:highlight w:val="none"/>
                <w:u w:val="none"/>
              </w:rPr>
              <w:t>产品个性化定制</w:t>
            </w: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61</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技术支持、咨询与售后服务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62</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一体化电商平台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63</w:t>
            </w:r>
          </w:p>
        </w:tc>
        <w:tc>
          <w:tcPr>
            <w:tcW w:w="578"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经营管理</w:t>
            </w: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人力资源管理</w:t>
            </w: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人力资源规划</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64</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招聘与人才库管理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65</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人才培训与发展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66</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业财管理</w:t>
            </w: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业财融合</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67</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财务管控与共享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68</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资金管理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69</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产品成本预测</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70</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lang w:val="en-US"/>
              </w:rPr>
            </w:pPr>
            <w:r>
              <w:rPr>
                <w:rFonts w:hint="default" w:ascii="Times New Roman" w:hAnsi="Times New Roman" w:eastAsia="宋体" w:cs="Times New Roman"/>
                <w:i w:val="0"/>
                <w:iCs w:val="0"/>
                <w:color w:val="000000"/>
                <w:kern w:val="0"/>
                <w:sz w:val="24"/>
                <w:szCs w:val="28"/>
                <w:highlight w:val="none"/>
                <w:u w:val="none"/>
                <w:lang w:val="en-US" w:eastAsia="zh-CN" w:bidi="ar"/>
              </w:rPr>
              <w:t>产品成本核算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71</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成本效益分析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72</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设备管理</w:t>
            </w: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设备全生命周期管理</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73</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设备预测性维护</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74</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设备运行优化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75</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智能设备巡检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76</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环保管理</w:t>
            </w: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气体污染物浓度超限预警</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77</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lang w:val="en-US"/>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环保质量评价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ind w:firstLine="0" w:firstLineChars="0"/>
              <w:jc w:val="center"/>
              <w:rPr>
                <w:rFonts w:hint="default" w:ascii="Calibri" w:hAnsi="Calibri" w:eastAsia="仿宋_GB2312" w:cs="Times New Roman"/>
                <w:kern w:val="2"/>
                <w:sz w:val="32"/>
                <w:szCs w:val="24"/>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78</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lang w:val="en-US"/>
              </w:rPr>
            </w:pPr>
            <w:r>
              <w:rPr>
                <w:rFonts w:hint="default" w:ascii="Times New Roman" w:hAnsi="Times New Roman" w:eastAsia="宋体" w:cs="Times New Roman"/>
                <w:i w:val="0"/>
                <w:iCs w:val="0"/>
                <w:color w:val="000000"/>
                <w:kern w:val="0"/>
                <w:sz w:val="24"/>
                <w:szCs w:val="28"/>
                <w:highlight w:val="none"/>
                <w:u w:val="none"/>
                <w:lang w:val="en-US" w:eastAsia="zh-CN" w:bidi="ar"/>
              </w:rPr>
              <w:t>固废循环利用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79</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碳资产管理</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80</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碳中和管理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81</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碳足迹管理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87</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能源管理</w:t>
            </w: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能源诊断分析</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88</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能耗数据监控与优化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89</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能源调度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90</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安全管理</w:t>
            </w: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生产现场安全态势感知预警</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91</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标准化安全管理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92</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人员行为监测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93</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应急处理服务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94</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质量管理</w:t>
            </w: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全流程质量追溯</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kern w:val="2"/>
                <w:sz w:val="24"/>
                <w:szCs w:val="28"/>
                <w:highlight w:val="none"/>
                <w:u w:val="none"/>
                <w:lang w:val="en-US" w:eastAsia="zh-CN" w:bidi="ar-SA"/>
              </w:rPr>
              <w:t>95</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lang w:val="en-US"/>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质量工艺设计与优化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kern w:val="2"/>
                <w:sz w:val="24"/>
                <w:szCs w:val="28"/>
                <w:highlight w:val="none"/>
                <w:u w:val="none"/>
                <w:lang w:val="en-US" w:eastAsia="zh-CN" w:bidi="ar-SA"/>
              </w:rPr>
              <w:t>96</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lang w:val="en-US"/>
              </w:rPr>
            </w:pPr>
            <w:r>
              <w:rPr>
                <w:rFonts w:hint="default" w:ascii="Times New Roman" w:hAnsi="Times New Roman" w:eastAsia="宋体" w:cs="Times New Roman"/>
                <w:i w:val="0"/>
                <w:iCs w:val="0"/>
                <w:color w:val="000000"/>
                <w:kern w:val="0"/>
                <w:sz w:val="24"/>
                <w:szCs w:val="28"/>
                <w:highlight w:val="none"/>
                <w:u w:val="none"/>
                <w:lang w:val="en-US" w:eastAsia="zh-CN" w:bidi="ar"/>
              </w:rPr>
              <w:t>产品质量管理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97</w:t>
            </w:r>
          </w:p>
        </w:tc>
        <w:tc>
          <w:tcPr>
            <w:tcW w:w="578" w:type="pct"/>
            <w:vMerge w:val="restar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r>
              <w:rPr>
                <w:rFonts w:hint="eastAsia" w:ascii="Times New Roman" w:hAnsi="Times New Roman" w:eastAsia="宋体" w:cs="Times New Roman"/>
                <w:i w:val="0"/>
                <w:iCs w:val="0"/>
                <w:color w:val="000000"/>
                <w:sz w:val="24"/>
                <w:szCs w:val="28"/>
                <w:highlight w:val="none"/>
                <w:u w:val="none"/>
                <w:lang w:val="en-US" w:eastAsia="zh-CN"/>
              </w:rPr>
              <w:t>供应链管理</w:t>
            </w: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采销管理</w:t>
            </w: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供应商管理</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98</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采购执行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99</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采购结算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100</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需求预测和产能平衡</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101</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客户画像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eastAsia" w:ascii="Times New Roman" w:hAnsi="Times New Roman" w:eastAsia="宋体" w:cs="Times New Roman"/>
                <w:i w:val="0"/>
                <w:iCs w:val="0"/>
                <w:color w:val="000000"/>
                <w:sz w:val="24"/>
                <w:szCs w:val="28"/>
                <w:highlight w:val="none"/>
                <w:u w:val="none"/>
                <w:lang w:val="en-US" w:eastAsia="zh-CN"/>
              </w:rPr>
            </w:pP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0"/>
                <w:sz w:val="24"/>
                <w:szCs w:val="28"/>
                <w:highlight w:val="none"/>
                <w:u w:val="none"/>
                <w:lang w:val="en-US" w:eastAsia="zh-CN" w:bidi="ar"/>
              </w:rPr>
            </w:pPr>
            <w:r>
              <w:rPr>
                <w:rFonts w:hint="default" w:ascii="Times New Roman" w:hAnsi="Times New Roman" w:eastAsia="宋体" w:cs="Times New Roman"/>
                <w:i w:val="0"/>
                <w:iCs w:val="0"/>
                <w:color w:val="000000"/>
                <w:kern w:val="0"/>
                <w:sz w:val="24"/>
                <w:szCs w:val="28"/>
                <w:highlight w:val="none"/>
                <w:u w:val="none"/>
                <w:lang w:val="en-US" w:eastAsia="zh-CN" w:bidi="ar"/>
              </w:rPr>
              <w:t>合同跟踪管理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eastAsia" w:ascii="Times New Roman" w:hAnsi="Times New Roman" w:eastAsia="宋体" w:cs="Times New Roman"/>
                <w:i w:val="0"/>
                <w:iCs w:val="0"/>
                <w:color w:val="000000"/>
                <w:sz w:val="24"/>
                <w:szCs w:val="28"/>
                <w:highlight w:val="none"/>
                <w:u w:val="none"/>
                <w:lang w:val="en-US" w:eastAsia="zh-CN"/>
              </w:rPr>
            </w:pP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0"/>
                <w:sz w:val="24"/>
                <w:szCs w:val="28"/>
                <w:highlight w:val="none"/>
                <w:u w:val="none"/>
                <w:lang w:val="en-US" w:eastAsia="zh-CN" w:bidi="ar"/>
              </w:rPr>
            </w:pPr>
            <w:r>
              <w:rPr>
                <w:rFonts w:hint="default" w:ascii="Times New Roman" w:hAnsi="Times New Roman" w:eastAsia="宋体" w:cs="Times New Roman"/>
                <w:i w:val="0"/>
                <w:iCs w:val="0"/>
                <w:color w:val="000000"/>
                <w:kern w:val="0"/>
                <w:sz w:val="24"/>
                <w:szCs w:val="28"/>
                <w:highlight w:val="none"/>
                <w:u w:val="none"/>
                <w:lang w:val="en-US" w:eastAsia="zh-CN" w:bidi="ar"/>
              </w:rPr>
              <w:t>采购执行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eastAsia" w:ascii="Times New Roman" w:hAnsi="Times New Roman" w:eastAsia="宋体" w:cs="Times New Roman"/>
                <w:i w:val="0"/>
                <w:iCs w:val="0"/>
                <w:color w:val="000000"/>
                <w:sz w:val="24"/>
                <w:szCs w:val="28"/>
                <w:highlight w:val="none"/>
                <w:u w:val="none"/>
                <w:lang w:val="en-US" w:eastAsia="zh-CN"/>
              </w:rPr>
            </w:pP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0"/>
                <w:sz w:val="24"/>
                <w:szCs w:val="28"/>
                <w:highlight w:val="none"/>
                <w:u w:val="none"/>
                <w:lang w:val="en-US" w:eastAsia="zh-CN" w:bidi="ar"/>
              </w:rPr>
            </w:pPr>
            <w:r>
              <w:rPr>
                <w:rFonts w:hint="default" w:ascii="Times New Roman" w:hAnsi="Times New Roman" w:eastAsia="宋体" w:cs="Times New Roman"/>
                <w:i w:val="0"/>
                <w:iCs w:val="0"/>
                <w:color w:val="000000"/>
                <w:kern w:val="0"/>
                <w:sz w:val="24"/>
                <w:szCs w:val="28"/>
                <w:highlight w:val="none"/>
                <w:u w:val="none"/>
                <w:lang w:val="en-US" w:eastAsia="zh-CN" w:bidi="ar"/>
              </w:rPr>
              <w:t>采购结算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widowControl/>
              <w:adjustRightInd w:val="0"/>
              <w:snapToGrid w:val="0"/>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102</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供应商管理</w:t>
            </w: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103</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restar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仓储物流管理</w:t>
            </w:r>
          </w:p>
        </w:tc>
        <w:tc>
          <w:tcPr>
            <w:tcW w:w="1411"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智能物料管理</w:t>
            </w:r>
          </w:p>
        </w:tc>
        <w:tc>
          <w:tcPr>
            <w:tcW w:w="1736"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104</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24"/>
                <w:szCs w:val="28"/>
                <w:highlight w:val="none"/>
                <w:u w:val="none"/>
              </w:rPr>
            </w:pPr>
            <w:r>
              <w:rPr>
                <w:rFonts w:hint="default" w:ascii="Times New Roman" w:hAnsi="Times New Roman" w:eastAsia="宋体" w:cs="Times New Roman"/>
                <w:i w:val="0"/>
                <w:iCs w:val="0"/>
                <w:color w:val="000000"/>
                <w:kern w:val="0"/>
                <w:sz w:val="24"/>
                <w:szCs w:val="28"/>
                <w:highlight w:val="none"/>
                <w:u w:val="none"/>
                <w:lang w:val="en-US" w:eastAsia="zh-CN" w:bidi="ar"/>
              </w:rPr>
              <w:t>远程无人管控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105</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lang w:val="en-US" w:eastAsia="zh-CN"/>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0"/>
                <w:sz w:val="24"/>
                <w:szCs w:val="28"/>
                <w:highlight w:val="none"/>
                <w:u w:val="none"/>
                <w:lang w:val="en-US" w:eastAsia="zh-CN" w:bidi="ar"/>
              </w:rPr>
            </w:pPr>
            <w:r>
              <w:rPr>
                <w:rFonts w:hint="default" w:ascii="Times New Roman" w:hAnsi="Times New Roman" w:eastAsia="宋体" w:cs="Times New Roman"/>
                <w:i w:val="0"/>
                <w:iCs w:val="0"/>
                <w:color w:val="000000"/>
                <w:kern w:val="0"/>
                <w:sz w:val="24"/>
                <w:szCs w:val="28"/>
                <w:highlight w:val="none"/>
                <w:u w:val="none"/>
                <w:lang w:val="en-US" w:eastAsia="zh-CN" w:bidi="ar"/>
              </w:rPr>
              <w:t>物流任务计划与路线优化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333"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106</w:t>
            </w:r>
          </w:p>
        </w:tc>
        <w:tc>
          <w:tcPr>
            <w:tcW w:w="578"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939" w:type="pct"/>
            <w:vMerge w:val="continue"/>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411"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24"/>
                <w:szCs w:val="28"/>
                <w:highlight w:val="none"/>
                <w:u w:val="none"/>
              </w:rPr>
            </w:pPr>
          </w:p>
        </w:tc>
        <w:tc>
          <w:tcPr>
            <w:tcW w:w="1736"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kern w:val="0"/>
                <w:sz w:val="24"/>
                <w:szCs w:val="28"/>
                <w:highlight w:val="none"/>
                <w:u w:val="none"/>
                <w:lang w:val="en-US" w:eastAsia="zh-CN" w:bidi="ar"/>
              </w:rPr>
            </w:pPr>
            <w:r>
              <w:rPr>
                <w:rFonts w:hint="default" w:ascii="Times New Roman" w:hAnsi="Times New Roman" w:eastAsia="宋体" w:cs="Times New Roman"/>
                <w:i w:val="0"/>
                <w:iCs w:val="0"/>
                <w:color w:val="000000"/>
                <w:kern w:val="0"/>
                <w:sz w:val="24"/>
                <w:szCs w:val="28"/>
                <w:highlight w:val="none"/>
                <w:u w:val="none"/>
                <w:lang w:val="en-US" w:eastAsia="zh-CN" w:bidi="ar"/>
              </w:rPr>
              <w:t>物流全流程监控</w:t>
            </w:r>
          </w:p>
        </w:tc>
      </w:tr>
    </w:tbl>
    <w:p>
      <w:pPr>
        <w:pStyle w:val="2"/>
        <w:rPr>
          <w:rFonts w:hint="default" w:ascii="Times New Roman" w:hAnsi="Times New Roman" w:eastAsia="黑体"/>
          <w:kern w:val="44"/>
          <w:szCs w:val="48"/>
          <w:highlight w:val="none"/>
          <w:lang w:val="en-US" w:eastAsia="zh-CN"/>
        </w:rPr>
        <w:sectPr>
          <w:footerReference r:id="rId14"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bidi w:val="0"/>
        <w:adjustRightInd w:val="0"/>
        <w:spacing w:line="240" w:lineRule="auto"/>
        <w:jc w:val="center"/>
        <w:rPr>
          <w:rFonts w:hint="default" w:ascii="Times New Roman" w:hAnsi="Times New Roman" w:eastAsia="黑体"/>
          <w:b w:val="0"/>
          <w:bCs w:val="0"/>
          <w:kern w:val="44"/>
          <w:sz w:val="32"/>
          <w:szCs w:val="48"/>
          <w:highlight w:val="none"/>
          <w:lang w:val="en-US" w:eastAsia="zh-CN"/>
        </w:rPr>
      </w:pPr>
      <w:r>
        <w:rPr>
          <w:rFonts w:hint="default" w:ascii="Times New Roman" w:hAnsi="Times New Roman" w:eastAsia="黑体"/>
          <w:kern w:val="44"/>
          <w:szCs w:val="48"/>
          <w:highlight w:val="none"/>
          <w:lang w:val="en-US" w:eastAsia="zh-CN"/>
        </w:rPr>
        <w:t xml:space="preserve">示例2 </w:t>
      </w:r>
      <w:r>
        <w:rPr>
          <w:rFonts w:hint="default" w:ascii="Times New Roman" w:hAnsi="Times New Roman" w:eastAsia="黑体"/>
          <w:b w:val="0"/>
          <w:bCs w:val="0"/>
          <w:kern w:val="44"/>
          <w:sz w:val="32"/>
          <w:szCs w:val="48"/>
          <w:highlight w:val="none"/>
          <w:lang w:val="en-US" w:eastAsia="zh-CN"/>
        </w:rPr>
        <w:t>新能源汽车行业</w:t>
      </w:r>
      <w:r>
        <w:rPr>
          <w:rFonts w:hint="default" w:ascii="Times New Roman" w:hAnsi="Times New Roman" w:eastAsia="黑体"/>
          <w:kern w:val="44"/>
          <w:sz w:val="32"/>
          <w:szCs w:val="48"/>
          <w:highlight w:val="none"/>
        </w:rPr>
        <w:t>数字化</w:t>
      </w:r>
      <w:r>
        <w:rPr>
          <w:rFonts w:hint="default" w:ascii="Times New Roman" w:hAnsi="Times New Roman" w:eastAsia="黑体"/>
          <w:b w:val="0"/>
          <w:bCs w:val="0"/>
          <w:kern w:val="44"/>
          <w:sz w:val="32"/>
          <w:szCs w:val="48"/>
          <w:highlight w:val="none"/>
          <w:lang w:val="en-US" w:eastAsia="zh-CN"/>
        </w:rPr>
        <w:t>场景图谱</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38"/>
        <w:gridCol w:w="11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2438" w:type="dxa"/>
            <w:vAlign w:val="center"/>
          </w:tcPr>
          <w:p>
            <w:pPr>
              <w:adjustRightInd w:val="0"/>
              <w:snapToGrid w:val="0"/>
              <w:spacing w:line="240" w:lineRule="auto"/>
              <w:jc w:val="center"/>
              <w:rPr>
                <w:rFonts w:hint="default" w:ascii="Times New Roman" w:hAnsi="Times New Roman" w:eastAsia="楷体_GB2312" w:cs="Times New Roman"/>
                <w:b/>
                <w:bCs/>
                <w:sz w:val="32"/>
                <w:szCs w:val="32"/>
                <w:highlight w:val="none"/>
                <w:vertAlign w:val="baseline"/>
                <w:lang w:val="en-US" w:eastAsia="zh-CN"/>
                <w14:ligatures w14:val="standardContextual"/>
              </w:rPr>
            </w:pPr>
            <w:r>
              <w:rPr>
                <w:rFonts w:hint="eastAsia" w:ascii="黑体" w:hAnsi="宋体" w:eastAsia="黑体" w:cs="黑体"/>
                <w:b w:val="0"/>
                <w:bCs w:val="0"/>
                <w:color w:val="000000"/>
                <w:kern w:val="0"/>
                <w:sz w:val="24"/>
                <w:szCs w:val="24"/>
                <w:highlight w:val="none"/>
                <w:u w:val="none"/>
                <w:vertAlign w:val="baseline"/>
                <w:lang w:val="en-US" w:eastAsia="zh-CN" w:bidi="ar"/>
                <w14:ligatures w14:val="none"/>
              </w:rPr>
              <w:t>解决痛点</w:t>
            </w:r>
          </w:p>
        </w:tc>
        <w:tc>
          <w:tcPr>
            <w:tcW w:w="11736" w:type="dxa"/>
          </w:tcPr>
          <w:p>
            <w:pPr>
              <w:adjustRightInd w:val="0"/>
              <w:snapToGrid w:val="0"/>
              <w:spacing w:line="240" w:lineRule="auto"/>
              <w:jc w:val="both"/>
              <w:rPr>
                <w:rFonts w:hint="eastAsia" w:ascii="宋体" w:hAnsi="宋体" w:eastAsia="宋体" w:cs="宋体"/>
                <w:b w:val="0"/>
                <w:bCs w:val="0"/>
                <w:color w:val="000000"/>
                <w:sz w:val="24"/>
                <w:szCs w:val="24"/>
                <w:highlight w:val="none"/>
                <w:u w:val="none"/>
                <w:vertAlign w:val="baseline"/>
                <w:lang w:val="en-US" w:eastAsia="zh-CN"/>
                <w14:ligatures w14:val="none"/>
              </w:rPr>
            </w:pPr>
            <w:r>
              <w:rPr>
                <w:rFonts w:hint="eastAsia" w:ascii="宋体" w:hAnsi="宋体" w:eastAsia="宋体" w:cs="宋体"/>
                <w:color w:val="000000"/>
                <w:sz w:val="24"/>
                <w:szCs w:val="24"/>
                <w:highlight w:val="none"/>
                <w:u w:val="none"/>
              </w:rPr>
              <w:t>□研发设计周期长 □生产资源利用率低 □品控能力弱 □设备利用率低 □管理层级多 □库存压力大 □需求多样/多变 □绿色低碳压力大 □供应链管控效率低 □产业链协作难 □产品信息追溯困难 □其他：</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tc>
      </w:tr>
    </w:tbl>
    <w:tbl>
      <w:tblPr>
        <w:tblStyle w:val="15"/>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731"/>
        <w:gridCol w:w="1723"/>
        <w:gridCol w:w="2387"/>
        <w:gridCol w:w="5025"/>
        <w:gridCol w:w="42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blHeader/>
        </w:trPr>
        <w:tc>
          <w:tcPr>
            <w:tcW w:w="258" w:type="pct"/>
            <w:shd w:val="clear" w:color="auto" w:fill="FFFFFF"/>
            <w:noWrap/>
            <w:vAlign w:val="center"/>
          </w:tcPr>
          <w:p>
            <w:pPr>
              <w:keepNext w:val="0"/>
              <w:keepLines w:val="0"/>
              <w:widowControl/>
              <w:suppressLineNumbers w:val="0"/>
              <w:ind w:firstLine="0" w:firstLineChars="0"/>
              <w:jc w:val="center"/>
              <w:textAlignment w:val="center"/>
              <w:rPr>
                <w:rFonts w:hint="eastAsia" w:ascii="黑体" w:hAnsi="黑体" w:eastAsia="黑体" w:cs="黑体"/>
                <w:i w:val="0"/>
                <w:iCs w:val="0"/>
                <w:color w:val="000000"/>
                <w:sz w:val="24"/>
                <w:szCs w:val="24"/>
                <w:highlight w:val="none"/>
                <w:u w:val="none"/>
              </w:rPr>
            </w:pPr>
            <w:r>
              <w:rPr>
                <w:rFonts w:hint="eastAsia" w:ascii="黑体" w:hAnsi="宋体" w:eastAsia="黑体" w:cs="黑体"/>
                <w:i w:val="0"/>
                <w:iCs w:val="0"/>
                <w:color w:val="000000"/>
                <w:kern w:val="0"/>
                <w:sz w:val="24"/>
                <w:szCs w:val="24"/>
                <w:highlight w:val="none"/>
                <w:u w:val="none"/>
                <w:lang w:val="en-US" w:eastAsia="zh-CN" w:bidi="ar"/>
              </w:rPr>
              <w:t>序号</w:t>
            </w:r>
          </w:p>
        </w:tc>
        <w:tc>
          <w:tcPr>
            <w:tcW w:w="608" w:type="pct"/>
            <w:shd w:val="clear" w:color="auto" w:fill="FFFFFF"/>
            <w:noWrap/>
            <w:vAlign w:val="center"/>
          </w:tcPr>
          <w:p>
            <w:pPr>
              <w:keepNext w:val="0"/>
              <w:keepLines w:val="0"/>
              <w:widowControl/>
              <w:suppressLineNumbers w:val="0"/>
              <w:ind w:firstLine="0" w:firstLineChars="0"/>
              <w:jc w:val="center"/>
              <w:textAlignment w:val="center"/>
              <w:rPr>
                <w:rFonts w:hint="default" w:ascii="黑体" w:hAnsi="黑体" w:eastAsia="黑体" w:cs="黑体"/>
                <w:i w:val="0"/>
                <w:iCs w:val="0"/>
                <w:color w:val="000000"/>
                <w:sz w:val="24"/>
                <w:szCs w:val="24"/>
                <w:highlight w:val="none"/>
                <w:u w:val="none"/>
                <w:lang w:val="en-US"/>
              </w:rPr>
            </w:pPr>
            <w:r>
              <w:rPr>
                <w:rFonts w:hint="eastAsia" w:ascii="黑体" w:hAnsi="宋体" w:eastAsia="黑体" w:cs="黑体"/>
                <w:i w:val="0"/>
                <w:iCs w:val="0"/>
                <w:color w:val="000000"/>
                <w:kern w:val="0"/>
                <w:sz w:val="24"/>
                <w:szCs w:val="24"/>
                <w:highlight w:val="none"/>
                <w:u w:val="none"/>
                <w:lang w:val="en-US" w:eastAsia="zh-CN" w:bidi="ar"/>
              </w:rPr>
              <w:t>业务活动</w:t>
            </w:r>
          </w:p>
        </w:tc>
        <w:tc>
          <w:tcPr>
            <w:tcW w:w="842" w:type="pct"/>
            <w:shd w:val="clear" w:color="auto" w:fill="FFFFFF"/>
            <w:noWrap/>
            <w:vAlign w:val="center"/>
          </w:tcPr>
          <w:p>
            <w:pPr>
              <w:keepNext w:val="0"/>
              <w:keepLines w:val="0"/>
              <w:widowControl/>
              <w:suppressLineNumbers w:val="0"/>
              <w:ind w:firstLine="0" w:firstLineChars="0"/>
              <w:jc w:val="center"/>
              <w:textAlignment w:val="center"/>
              <w:rPr>
                <w:rFonts w:hint="eastAsia" w:ascii="黑体" w:hAnsi="黑体" w:eastAsia="黑体" w:cs="黑体"/>
                <w:i w:val="0"/>
                <w:iCs w:val="0"/>
                <w:color w:val="000000"/>
                <w:sz w:val="24"/>
                <w:szCs w:val="24"/>
                <w:highlight w:val="none"/>
                <w:u w:val="none"/>
              </w:rPr>
            </w:pPr>
            <w:r>
              <w:rPr>
                <w:rFonts w:hint="eastAsia" w:ascii="黑体" w:hAnsi="宋体" w:eastAsia="黑体" w:cs="黑体"/>
                <w:i w:val="0"/>
                <w:iCs w:val="0"/>
                <w:color w:val="000000"/>
                <w:kern w:val="0"/>
                <w:sz w:val="24"/>
                <w:szCs w:val="24"/>
                <w:highlight w:val="none"/>
                <w:u w:val="none"/>
                <w:lang w:val="en-US" w:eastAsia="zh-CN" w:bidi="ar"/>
              </w:rPr>
              <w:t>关键环节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eastAsia" w:ascii="黑体" w:hAnsi="黑体" w:eastAsia="黑体" w:cs="黑体"/>
                <w:i w:val="0"/>
                <w:iCs w:val="0"/>
                <w:color w:val="000000"/>
                <w:sz w:val="24"/>
                <w:szCs w:val="24"/>
                <w:highlight w:val="none"/>
                <w:u w:val="none"/>
              </w:rPr>
            </w:pPr>
            <w:r>
              <w:rPr>
                <w:rFonts w:hint="eastAsia" w:ascii="黑体" w:hAnsi="宋体" w:eastAsia="黑体" w:cs="黑体"/>
                <w:i w:val="0"/>
                <w:iCs w:val="0"/>
                <w:color w:val="000000"/>
                <w:kern w:val="0"/>
                <w:sz w:val="24"/>
                <w:szCs w:val="24"/>
                <w:highlight w:val="none"/>
                <w:u w:val="none"/>
                <w:lang w:val="en-US" w:eastAsia="zh-CN" w:bidi="ar"/>
              </w:rPr>
              <w:t>主场景</w:t>
            </w: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eastAsia" w:ascii="黑体" w:hAnsi="黑体" w:eastAsia="黑体" w:cs="黑体"/>
                <w:i w:val="0"/>
                <w:iCs w:val="0"/>
                <w:color w:val="000000"/>
                <w:sz w:val="24"/>
                <w:szCs w:val="24"/>
                <w:highlight w:val="none"/>
                <w:u w:val="none"/>
              </w:rPr>
            </w:pPr>
            <w:r>
              <w:rPr>
                <w:rFonts w:hint="eastAsia" w:ascii="黑体" w:hAnsi="宋体" w:eastAsia="黑体" w:cs="黑体"/>
                <w:i w:val="0"/>
                <w:iCs w:val="0"/>
                <w:color w:val="000000"/>
                <w:kern w:val="0"/>
                <w:sz w:val="24"/>
                <w:szCs w:val="24"/>
                <w:highlight w:val="none"/>
                <w:u w:val="none"/>
                <w:lang w:val="en-US" w:eastAsia="zh-CN" w:bidi="ar"/>
              </w:rPr>
              <w:t>细分场景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608" w:type="pct"/>
            <w:vMerge w:val="restar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研发设计</w:t>
            </w: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传统零部件环节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汽车铝合金精密压铸件一体化设计场景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汽车铝合金精密压铸件工艺设计及优化场景</w:t>
            </w:r>
          </w:p>
        </w:tc>
        <w:tc>
          <w:tcPr>
            <w:tcW w:w="1516" w:type="pct"/>
            <w:shd w:val="clear" w:color="auto" w:fill="auto"/>
            <w:noWrap/>
            <w:vAlign w:val="center"/>
          </w:tcPr>
          <w:p>
            <w:pPr>
              <w:ind w:firstLine="0" w:firstLineChars="0"/>
              <w:jc w:val="center"/>
              <w:rPr>
                <w:rFonts w:hint="default" w:ascii="宋体" w:hAnsi="宋体" w:eastAsia="宋体" w:cs="宋体"/>
                <w:i w:val="0"/>
                <w:iCs w:val="0"/>
                <w:color w:val="000000"/>
                <w:sz w:val="24"/>
                <w:szCs w:val="24"/>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auto"/>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一体式压铸零件需求开发场景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5"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auto"/>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车载芯片协同设计场景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车载电子可靠性计算与评估场景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sz w:val="24"/>
                <w:szCs w:val="24"/>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车载芯片虚拟仿真场景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轮毂产品全生命周期管理协同设计场景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ind w:firstLine="0" w:firstLineChars="0"/>
              <w:jc w:val="center"/>
              <w:rPr>
                <w:rFonts w:hint="default"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轮毂全球仿真协同场景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车轮及悬架系统试制实验过程管控及优化场景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10</w:t>
            </w:r>
          </w:p>
        </w:tc>
        <w:tc>
          <w:tcPr>
            <w:tcW w:w="608" w:type="pct"/>
            <w:vMerge w:val="continue"/>
            <w:shd w:val="clear" w:color="auto" w:fill="FFFFFF"/>
            <w:noWrap/>
            <w:vAlign w:val="center"/>
          </w:tcPr>
          <w:p>
            <w:pPr>
              <w:ind w:firstLine="0" w:firstLineChars="0"/>
              <w:jc w:val="center"/>
              <w:rPr>
                <w:rFonts w:hint="default" w:ascii="宋体" w:hAnsi="宋体" w:eastAsia="宋体" w:cs="宋体"/>
                <w:i w:val="0"/>
                <w:iCs w:val="0"/>
                <w:color w:val="000000"/>
                <w:sz w:val="24"/>
                <w:szCs w:val="24"/>
                <w:highlight w:val="none"/>
                <w:u w:val="none"/>
                <w:lang w:val="en-US" w:eastAsia="zh-CN"/>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三电/三智系统环节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动力电池结构件数字化研发场景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11</w:t>
            </w:r>
          </w:p>
        </w:tc>
        <w:tc>
          <w:tcPr>
            <w:tcW w:w="608" w:type="pct"/>
            <w:vMerge w:val="continue"/>
            <w:shd w:val="clear" w:color="auto" w:fill="FFFFFF"/>
            <w:noWrap/>
            <w:vAlign w:val="center"/>
          </w:tcPr>
          <w:p>
            <w:pPr>
              <w:ind w:firstLine="0" w:firstLineChars="0"/>
              <w:jc w:val="center"/>
              <w:rPr>
                <w:rFonts w:hint="default"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电池包模拟碰撞与仿真分析场景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12</w:t>
            </w:r>
          </w:p>
        </w:tc>
        <w:tc>
          <w:tcPr>
            <w:tcW w:w="608" w:type="pct"/>
            <w:vMerge w:val="continue"/>
            <w:shd w:val="clear" w:color="auto" w:fill="FFFFFF"/>
            <w:noWrap/>
            <w:vAlign w:val="center"/>
          </w:tcPr>
          <w:p>
            <w:pPr>
              <w:ind w:firstLine="0" w:firstLineChars="0"/>
              <w:jc w:val="center"/>
              <w:rPr>
                <w:rFonts w:hint="default"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动力电池电芯数字化设计开发场景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13</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电机研发与工艺数字化协同场景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14</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智慧车载终端研发设计场景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15</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智驾多传感器联合仿真场景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16</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汽车整车集成环节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整车开发流程管理场景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17</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整车模块化设计与集成优化场景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18</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汽车振动噪声与舒适性分析场景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19</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汽车内外流场分析场景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20</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汽车控制器开发与测试场景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21</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整车测试验证场景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22</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新能源汽车全生命周期数据开发利用场景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23</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汽车质量先期策划和控制场景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24</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车身设计场景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25</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车身造型设计场景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26</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汽车钢强度分析与疲劳耐久性分析场景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27</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汽车制造过程仿真优化场景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28</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基于生产大数据的工艺研发与优化场景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29</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配套服务</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智能网联汽车云控基础平台开发场景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30</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车路协同平台开发场景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31</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车车协同平台开发场景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32</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路侧感知通信设施研发场景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33</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智能驾驶数字孪生场景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34</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汽车大数据开发利用与客户服务场景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35</w:t>
            </w:r>
          </w:p>
        </w:tc>
        <w:tc>
          <w:tcPr>
            <w:tcW w:w="608" w:type="pct"/>
            <w:vMerge w:val="restar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生产制造</w:t>
            </w: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传统零部件环节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压铸件智能调度场景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36</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压铸件AI质检场景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37</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kern w:val="2"/>
                <w:sz w:val="24"/>
                <w:szCs w:val="24"/>
                <w:highlight w:val="none"/>
                <w:u w:val="none"/>
                <w:lang w:val="en-US" w:eastAsia="zh-CN" w:bidi="ar-SA"/>
              </w:rPr>
            </w:pPr>
          </w:p>
        </w:tc>
        <w:tc>
          <w:tcPr>
            <w:tcW w:w="842" w:type="pct"/>
            <w:vMerge w:val="continue"/>
            <w:shd w:val="clear" w:color="auto" w:fill="FFFFFF"/>
            <w:noWrap/>
            <w:vAlign w:val="center"/>
          </w:tcPr>
          <w:p>
            <w:pPr>
              <w:ind w:firstLine="0" w:firstLineChars="0"/>
              <w:jc w:val="center"/>
              <w:rPr>
                <w:rFonts w:hint="default"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自动化生产线智能运维诊断场景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38</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kern w:val="2"/>
                <w:sz w:val="24"/>
                <w:szCs w:val="24"/>
                <w:highlight w:val="none"/>
                <w:u w:val="none"/>
                <w:lang w:val="en-US" w:eastAsia="zh-CN" w:bidi="ar-SA"/>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SMT产线工艺优化提升场景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39</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kern w:val="2"/>
                <w:sz w:val="24"/>
                <w:szCs w:val="24"/>
                <w:highlight w:val="none"/>
                <w:u w:val="none"/>
                <w:lang w:val="en-US" w:eastAsia="zh-CN" w:bidi="ar-SA"/>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汽车轮毂柔性生产场景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40</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绿色轮胎智能化制造场景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41</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绿电铝制造和再生铝使用场景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42</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三电/三智系统环节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新能源锂电池隔膜数字化车间制造场景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43</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动力电池数字化产线智能运维诊断场景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44</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新能源锂电池AI电池缺陷检测场景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45</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电机精益化生产制造场景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46</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电机车间智慧物流管理场景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47</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智能传感器质量管控场景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48</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车载显示器智能生产场景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49</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汽车整车集成环节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整车生产计划与供应链协同场景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50</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整车生产调度与工艺自动下发场景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51</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生产过程数据采集与可视化场景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widowControl/>
              <w:adjustRightInd w:val="0"/>
              <w:snapToGrid w:val="0"/>
              <w:jc w:val="center"/>
              <w:rPr>
                <w:rFonts w:hint="eastAsia" w:ascii="Times New Roman" w:hAnsi="Times New Roman" w:eastAsia="宋体" w:cs="Times New Roman"/>
                <w:color w:val="000000"/>
                <w:kern w:val="2"/>
                <w:sz w:val="24"/>
                <w:szCs w:val="28"/>
                <w:highlight w:val="none"/>
                <w:u w:val="none"/>
                <w:lang w:val="en-US" w:eastAsia="zh-CN" w:bidi="ar-SA"/>
              </w:rPr>
            </w:pPr>
            <w:r>
              <w:rPr>
                <w:rFonts w:hint="eastAsia" w:ascii="Times New Roman" w:hAnsi="Times New Roman" w:eastAsia="宋体" w:cs="Times New Roman"/>
                <w:color w:val="000000"/>
                <w:kern w:val="2"/>
                <w:sz w:val="24"/>
                <w:szCs w:val="28"/>
                <w:highlight w:val="none"/>
                <w:u w:val="none"/>
                <w:lang w:val="en-US" w:eastAsia="zh-CN" w:bidi="ar-SA"/>
              </w:rPr>
              <w:t>52</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新能源汽车生产制造能源管理场景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53</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冲压模具维保管理场景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54</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机器视觉焊装应用场景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55</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智能涂装场景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56</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灵动岛柔性装配场景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57</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配套服务</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交通信息采集毫米波雷达生产场景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58</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报废车拆解与零部件再制造场景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59</w:t>
            </w:r>
          </w:p>
        </w:tc>
        <w:tc>
          <w:tcPr>
            <w:tcW w:w="608"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运维服务</w:t>
            </w: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传统零部件环节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汽车零部件B2B销售服务场景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kern w:val="0"/>
                <w:sz w:val="24"/>
                <w:szCs w:val="28"/>
                <w:highlight w:val="none"/>
                <w:u w:val="none"/>
                <w:lang w:val="en-US" w:eastAsia="zh-CN" w:bidi="ar"/>
              </w:rPr>
              <w:t>60</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kern w:val="2"/>
                <w:sz w:val="24"/>
                <w:szCs w:val="24"/>
                <w:highlight w:val="none"/>
                <w:u w:val="none"/>
                <w:lang w:val="en-US" w:eastAsia="zh-CN" w:bidi="ar-SA"/>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新能源汽车轮胎全生命周期管理场景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61</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基于5G的车路协同胎联网场景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62</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三电/三智系统环节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动力电池远程运维场景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63</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kern w:val="2"/>
                <w:sz w:val="24"/>
                <w:szCs w:val="24"/>
                <w:highlight w:val="none"/>
                <w:u w:val="none"/>
                <w:lang w:val="en-US" w:eastAsia="zh-CN" w:bidi="ar-SA"/>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动力电池全生命周期管理场景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64</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电机一体化服务管理场景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65</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kern w:val="2"/>
                <w:sz w:val="24"/>
                <w:szCs w:val="24"/>
                <w:highlight w:val="none"/>
                <w:u w:val="none"/>
                <w:lang w:val="en-US" w:eastAsia="zh-CN" w:bidi="ar-SA"/>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电机运维支撑场景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66</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全球售后服务场景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67</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业务数字化环节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汽车售后管理管理场景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68</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kern w:val="2"/>
                <w:sz w:val="24"/>
                <w:szCs w:val="24"/>
                <w:highlight w:val="none"/>
                <w:u w:val="none"/>
                <w:lang w:val="en-US" w:eastAsia="zh-CN" w:bidi="ar-SA"/>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渠道运营管理场景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69</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kern w:val="2"/>
                <w:sz w:val="24"/>
                <w:szCs w:val="24"/>
                <w:highlight w:val="none"/>
                <w:u w:val="none"/>
                <w:lang w:val="en-US" w:eastAsia="zh-CN" w:bidi="ar-SA"/>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需求数据管理挖掘场景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70</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生产设备数字孪生与预测性维护场景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71</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配套服务</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车联网网络安全运维场景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72</w:t>
            </w:r>
          </w:p>
        </w:tc>
        <w:tc>
          <w:tcPr>
            <w:tcW w:w="608"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842" w:type="pct"/>
            <w:vMerge w:val="continue"/>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汽车维修与技术服务资料一体化应用场景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73</w:t>
            </w:r>
          </w:p>
        </w:tc>
        <w:tc>
          <w:tcPr>
            <w:tcW w:w="608" w:type="pct"/>
            <w:vMerge w:val="restar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经营管理</w:t>
            </w: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传统零部件环节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基于数据驱动的智能管理与决策场景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74</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企业资源计划管理场景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75</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轮毂企业全球协同办公场景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76</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三电/三智系统环节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企业智慧化经营管理</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77</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电机营销与成本管理场景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ind w:firstLine="0" w:firstLineChars="0"/>
              <w:jc w:val="center"/>
              <w:rPr>
                <w:rFonts w:hint="eastAsia" w:ascii="Calibri" w:hAnsi="Calibri" w:eastAsia="仿宋_GB2312" w:cs="Times New Roman"/>
                <w:kern w:val="2"/>
                <w:sz w:val="32"/>
                <w:szCs w:val="24"/>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78</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智慧仓储场景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79</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汽车整车集成环节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汽车产业链人才培养赋能场景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80</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汽车制造费用数据采集和预处理场景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81</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汽车制造过程业财一体化应用场景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87</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汽车制造费用会计处理场景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88</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配套服务</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车联网企业运营管理场景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widowControl/>
              <w:adjustRightInd w:val="0"/>
              <w:snapToGrid w:val="0"/>
              <w:jc w:val="center"/>
              <w:rPr>
                <w:rFonts w:hint="default"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89</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汽车4S店管理场景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jc w:val="center"/>
              <w:rPr>
                <w:rFonts w:hint="eastAsia" w:ascii="Calibri" w:hAnsi="Calibri" w:eastAsia="仿宋_GB2312" w:cs="Times New Roman"/>
                <w:kern w:val="2"/>
                <w:sz w:val="32"/>
                <w:szCs w:val="24"/>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90</w:t>
            </w:r>
          </w:p>
        </w:tc>
        <w:tc>
          <w:tcPr>
            <w:tcW w:w="608" w:type="pct"/>
            <w:vMerge w:val="restar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供应链管理</w:t>
            </w: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传统零部件环节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铝合金水口料库存精益管理场景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91</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供应商数据共享场景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92</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汽车配件产品制造的供应链快速响应管理</w:t>
            </w: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93</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汽车零部件供应链物流管理场景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widowControl/>
              <w:adjustRightInd w:val="0"/>
              <w:snapToGrid w:val="0"/>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94</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新能源轮毂全球数字化采购场景</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widowControl/>
              <w:adjustRightInd w:val="0"/>
              <w:snapToGrid w:val="0"/>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kern w:val="2"/>
                <w:sz w:val="24"/>
                <w:szCs w:val="28"/>
                <w:highlight w:val="none"/>
                <w:u w:val="none"/>
                <w:lang w:val="en-US" w:eastAsia="zh-CN" w:bidi="ar-SA"/>
              </w:rPr>
              <w:t>95</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三电/三智系统环节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新能源汽车智慧充换电场景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widowControl/>
              <w:adjustRightInd w:val="0"/>
              <w:snapToGrid w:val="0"/>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kern w:val="2"/>
                <w:sz w:val="24"/>
                <w:szCs w:val="28"/>
                <w:highlight w:val="none"/>
                <w:u w:val="none"/>
                <w:lang w:val="en-US" w:eastAsia="zh-CN" w:bidi="ar-SA"/>
              </w:rPr>
              <w:t>96</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电机设备保全协同服务场景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widowControl/>
              <w:adjustRightInd w:val="0"/>
              <w:snapToGrid w:val="0"/>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97</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rPr>
            </w:pP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智慧交通数字孪生平台</w:t>
            </w:r>
          </w:p>
        </w:tc>
        <w:tc>
          <w:tcPr>
            <w:tcW w:w="1516" w:type="pct"/>
            <w:shd w:val="clear" w:color="auto" w:fill="FFFFFF"/>
            <w:noWrap/>
            <w:vAlign w:val="center"/>
          </w:tcPr>
          <w:p>
            <w:pPr>
              <w:ind w:firstLine="0" w:firstLineChars="0"/>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widowControl/>
              <w:adjustRightInd w:val="0"/>
              <w:snapToGrid w:val="0"/>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98</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restart"/>
            <w:shd w:val="clear" w:color="auto" w:fill="FFFFFF"/>
            <w:noWrap/>
            <w:vAlign w:val="center"/>
          </w:tcPr>
          <w:p>
            <w:pPr>
              <w:keepNext w:val="0"/>
              <w:keepLines w:val="0"/>
              <w:widowControl/>
              <w:suppressLineNumbers w:val="0"/>
              <w:ind w:firstLine="0" w:firstLineChars="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汽车整车集成环节</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汽车个性化定制服务与供应链管理场景</w:t>
            </w:r>
          </w:p>
        </w:tc>
        <w:tc>
          <w:tcPr>
            <w:tcW w:w="1516" w:type="pct"/>
            <w:shd w:val="clear" w:color="auto" w:fill="FFFFFF"/>
            <w:noWrap/>
            <w:vAlign w:val="center"/>
          </w:tcPr>
          <w:p>
            <w:pPr>
              <w:ind w:firstLine="0" w:firstLineChars="0"/>
              <w:jc w:val="center"/>
              <w:rPr>
                <w:rFonts w:hint="default" w:ascii="宋体" w:hAnsi="宋体" w:eastAsia="宋体" w:cs="宋体"/>
                <w:i w:val="0"/>
                <w:iCs w:val="0"/>
                <w:color w:val="000000"/>
                <w:kern w:val="0"/>
                <w:sz w:val="24"/>
                <w:szCs w:val="24"/>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widowControl/>
              <w:adjustRightInd w:val="0"/>
              <w:snapToGrid w:val="0"/>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99</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汽车零部件采购与供应链协同场景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widowControl/>
              <w:adjustRightInd w:val="0"/>
              <w:snapToGrid w:val="0"/>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100</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773" w:type="pct"/>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1516"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汽车零部件生产协同场景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0" w:hRule="atLeast"/>
        </w:trPr>
        <w:tc>
          <w:tcPr>
            <w:tcW w:w="258" w:type="pct"/>
            <w:shd w:val="clear" w:color="auto" w:fill="FFFFFF"/>
            <w:noWrap/>
            <w:vAlign w:val="center"/>
          </w:tcPr>
          <w:p>
            <w:pPr>
              <w:widowControl/>
              <w:adjustRightInd w:val="0"/>
              <w:snapToGrid w:val="0"/>
              <w:ind w:firstLine="0" w:firstLineChars="0"/>
              <w:jc w:val="center"/>
              <w:rPr>
                <w:rFonts w:hint="eastAsia" w:ascii="Times New Roman" w:hAnsi="Times New Roman" w:eastAsia="宋体" w:cs="Times New Roman"/>
                <w:i w:val="0"/>
                <w:iCs w:val="0"/>
                <w:color w:val="000000"/>
                <w:kern w:val="2"/>
                <w:sz w:val="24"/>
                <w:szCs w:val="28"/>
                <w:highlight w:val="none"/>
                <w:u w:val="none"/>
                <w:lang w:val="en-US" w:eastAsia="zh-CN" w:bidi="ar-SA"/>
              </w:rPr>
            </w:pPr>
            <w:r>
              <w:rPr>
                <w:rFonts w:hint="eastAsia" w:ascii="Times New Roman" w:hAnsi="Times New Roman" w:eastAsia="宋体" w:cs="Times New Roman"/>
                <w:i w:val="0"/>
                <w:iCs w:val="0"/>
                <w:color w:val="000000"/>
                <w:sz w:val="24"/>
                <w:szCs w:val="28"/>
                <w:highlight w:val="none"/>
                <w:u w:val="none"/>
                <w:lang w:val="en-US" w:eastAsia="zh-CN"/>
              </w:rPr>
              <w:t>101</w:t>
            </w:r>
          </w:p>
        </w:tc>
        <w:tc>
          <w:tcPr>
            <w:tcW w:w="608" w:type="pct"/>
            <w:vMerge w:val="continue"/>
            <w:shd w:val="clear" w:color="auto" w:fill="FFFFFF"/>
            <w:noWrap/>
            <w:vAlign w:val="center"/>
          </w:tcPr>
          <w:p>
            <w:pPr>
              <w:ind w:firstLine="0" w:firstLineChars="0"/>
              <w:jc w:val="center"/>
              <w:rPr>
                <w:rFonts w:hint="eastAsia" w:ascii="宋体" w:hAnsi="宋体" w:eastAsia="宋体" w:cs="宋体"/>
                <w:i w:val="0"/>
                <w:iCs w:val="0"/>
                <w:color w:val="000000"/>
                <w:sz w:val="24"/>
                <w:szCs w:val="24"/>
                <w:highlight w:val="none"/>
                <w:u w:val="none"/>
                <w:lang w:val="en-US" w:eastAsia="zh-CN"/>
              </w:rPr>
            </w:pPr>
          </w:p>
        </w:tc>
        <w:tc>
          <w:tcPr>
            <w:tcW w:w="842"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配套服务</w:t>
            </w:r>
          </w:p>
        </w:tc>
        <w:tc>
          <w:tcPr>
            <w:tcW w:w="1773" w:type="pct"/>
            <w:shd w:val="clear" w:color="auto" w:fill="FFFFFF"/>
            <w:noWrap/>
            <w:vAlign w:val="center"/>
          </w:tcPr>
          <w:p>
            <w:pPr>
              <w:keepNext w:val="0"/>
              <w:keepLines w:val="0"/>
              <w:widowControl/>
              <w:suppressLineNumbers w:val="0"/>
              <w:ind w:firstLine="0" w:firstLineChars="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废旧电池梯次利用场景</w:t>
            </w:r>
          </w:p>
        </w:tc>
        <w:tc>
          <w:tcPr>
            <w:tcW w:w="1516" w:type="pct"/>
            <w:shd w:val="clear" w:color="auto" w:fill="FFFFFF"/>
            <w:noWrap/>
            <w:vAlign w:val="center"/>
          </w:tcPr>
          <w:p>
            <w:pPr>
              <w:ind w:firstLine="0" w:firstLineChars="0"/>
              <w:rPr>
                <w:rFonts w:hint="eastAsia" w:ascii="宋体" w:hAnsi="宋体" w:eastAsia="宋体" w:cs="宋体"/>
                <w:i w:val="0"/>
                <w:iCs w:val="0"/>
                <w:color w:val="000000"/>
                <w:kern w:val="0"/>
                <w:sz w:val="24"/>
                <w:szCs w:val="24"/>
                <w:highlight w:val="none"/>
                <w:u w:val="none"/>
                <w:lang w:val="en-US" w:eastAsia="zh-CN" w:bidi="ar"/>
              </w:rPr>
            </w:pPr>
          </w:p>
        </w:tc>
      </w:tr>
    </w:tbl>
    <w:p>
      <w:pPr>
        <w:pStyle w:val="2"/>
        <w:rPr>
          <w:del w:id="20" w:author="朱晋莹" w:date="2025-12-01T09:20:58Z"/>
          <w:rFonts w:hint="default"/>
          <w:highlight w:val="none"/>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9"/>
        <w:jc w:val="both"/>
        <w:rPr>
          <w:rFonts w:hint="default"/>
          <w:lang w:val="en-US" w:eastAsia="zh-CN"/>
        </w:rPr>
      </w:pPr>
    </w:p>
    <w:sectPr>
      <w:footerReference r:id="rId15"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Microsoft YaHei UI">
    <w:altName w:val="Monospace"/>
    <w:panose1 w:val="020B0503020204020204"/>
    <w:charset w:val="86"/>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_GB2312">
    <w:altName w:val="方正仿宋_GBK"/>
    <w:panose1 w:val="02000000000000000000"/>
    <w:charset w:val="86"/>
    <w:family w:val="auto"/>
    <w:pitch w:val="default"/>
    <w:sig w:usb0="00000000" w:usb1="00000000"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Monospace">
    <w:altName w:val="Times New Roman"/>
    <w:panose1 w:val="020B0609030804020204"/>
    <w:charset w:val="00"/>
    <w:family w:val="auto"/>
    <w:pitch w:val="default"/>
    <w:sig w:usb0="00000000" w:usb1="00000000" w:usb2="00000000" w:usb3="00000000" w:csb0="001D016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del w:id="0" w:author="朱晋莹" w:date="2025-12-01T09:21:07Z">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del>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del w:id="2" w:author="朱晋莹" w:date="2025-12-01T09:21:07Z">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del>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del w:id="4" w:author="朱晋莹" w:date="2025-12-01T09:21:07Z">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del>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7387"/>
        <w:tab w:val="clear" w:pos="4153"/>
      </w:tabs>
    </w:pPr>
    <w:del w:id="6" w:author="朱晋莹" w:date="2025-12-01T09:21:07Z">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del>
    <w:r>
      <w:rPr>
        <w:rFonts w:hint="eastAsia"/>
        <w:lang w:eastAsia="zh-CN"/>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pPr>
    <w:del w:id="8" w:author="朱晋莹" w:date="2025-12-01T09:21:07Z">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upright="false">
                        <a:spAutoFit/>
                      </wps:bodyPr>
                    </wps:wsp>
                  </a:graphicData>
                </a:graphic>
              </wp:anchor>
            </w:drawing>
          </mc:Choice>
          <mc:Fallback>
            <w:pict>
              <v:rect id="文本框 5"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Ll1uVLQAAAABQEAAA8AAAAAAAAAAQAgAAAAOAAAAGRycy9k&#10;b3ducmV2LnhtbFBLAQIUABQAAAAIAIdO4kA0XluguwEAAFQDAAAOAAAAAAAAAAEAIAAAADUBAABk&#10;cnMvZTJvRG9jLnhtbFBLBQYAAAAABgAGAFkBAABiBQ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rect>
            </w:pict>
          </mc:Fallback>
        </mc:AlternateContent>
      </w:r>
    </w:del>
    <w:r>
      <w:rPr>
        <w:rFonts w:hint="eastAsia"/>
        <w:lang w:eastAsia="zh-CN"/>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del w:id="10" w:author="朱晋莹" w:date="2025-12-01T09:21:07Z">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Wwh4D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FsIeAxwCAAArBAAADgAAAAAAAAABACAAAAA1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del>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del w:id="12" w:author="朱晋莹" w:date="2025-12-01T09:21:07Z">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GQA+L8aAgAAKw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del>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del w:id="14" w:author="朱晋莹" w:date="2025-12-01T09:21:07Z">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del>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szCs w:val="22"/>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1"/>
        <w:left w:val="none" w:color="auto" w:sz="0" w:space="4"/>
        <w:bottom w:val="none" w:color="auto" w:sz="0" w:space="1"/>
        <w:right w:val="none" w:color="auto" w:sz="0" w:space="4"/>
      </w:pBdr>
      <w:snapToGrid w:val="0"/>
      <w:jc w:val="both"/>
      <w:rPr>
        <w:rFonts w:ascii="Times New Roman" w:hAnsi="Times New Roman" w:eastAsia="宋体" w:cs="Times New Roman"/>
        <w:kern w:val="2"/>
        <w:sz w:val="18"/>
        <w:szCs w:val="22"/>
        <w:lang w:val="en-US" w:eastAsia="zh-CN" w:bidi="ar-SA"/>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朱晋莹">
    <w15:presenceInfo w15:providerId="None" w15:userId="朱晋莹"/>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TrueTypeFonts/>
  <w:saveSubsetFonts/>
  <w:bordersDoNotSurroundHeader w:val="false"/>
  <w:bordersDoNotSurroundFooter w:val="false"/>
  <w:revisionView w:markup="0"/>
  <w:trackRevisions w:val="true"/>
  <w:documentProtection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YxOTk3MGM0Yzg2NDJhOTM5YzYwMjFkM2NkOWI0ZGEifQ=="/>
  </w:docVars>
  <w:rsids>
    <w:rsidRoot w:val="00172A27"/>
    <w:rsid w:val="00002DE5"/>
    <w:rsid w:val="00004DED"/>
    <w:rsid w:val="000109E6"/>
    <w:rsid w:val="00021E0C"/>
    <w:rsid w:val="0002798A"/>
    <w:rsid w:val="00055794"/>
    <w:rsid w:val="00065C49"/>
    <w:rsid w:val="00095ADB"/>
    <w:rsid w:val="00170FC9"/>
    <w:rsid w:val="00172A27"/>
    <w:rsid w:val="00191D17"/>
    <w:rsid w:val="001B5089"/>
    <w:rsid w:val="001D0FED"/>
    <w:rsid w:val="001D6CF1"/>
    <w:rsid w:val="001F1757"/>
    <w:rsid w:val="00202487"/>
    <w:rsid w:val="00215AA4"/>
    <w:rsid w:val="002265E2"/>
    <w:rsid w:val="00237748"/>
    <w:rsid w:val="0025636B"/>
    <w:rsid w:val="00264E69"/>
    <w:rsid w:val="002921D8"/>
    <w:rsid w:val="002A195D"/>
    <w:rsid w:val="002B5160"/>
    <w:rsid w:val="002B72E7"/>
    <w:rsid w:val="002D0C51"/>
    <w:rsid w:val="002D475A"/>
    <w:rsid w:val="00336DC0"/>
    <w:rsid w:val="003550AC"/>
    <w:rsid w:val="00355D8C"/>
    <w:rsid w:val="00384CE9"/>
    <w:rsid w:val="003904A8"/>
    <w:rsid w:val="003A21CE"/>
    <w:rsid w:val="00407921"/>
    <w:rsid w:val="00472CB2"/>
    <w:rsid w:val="004814AD"/>
    <w:rsid w:val="004A274A"/>
    <w:rsid w:val="004B0D73"/>
    <w:rsid w:val="004B15A7"/>
    <w:rsid w:val="004F07A2"/>
    <w:rsid w:val="004F2710"/>
    <w:rsid w:val="00522102"/>
    <w:rsid w:val="00535E7A"/>
    <w:rsid w:val="0053692E"/>
    <w:rsid w:val="00542003"/>
    <w:rsid w:val="0054273B"/>
    <w:rsid w:val="00580B27"/>
    <w:rsid w:val="00587A08"/>
    <w:rsid w:val="00591D52"/>
    <w:rsid w:val="0059619A"/>
    <w:rsid w:val="00597BF7"/>
    <w:rsid w:val="005A72ED"/>
    <w:rsid w:val="005F70E2"/>
    <w:rsid w:val="0061563F"/>
    <w:rsid w:val="00642B88"/>
    <w:rsid w:val="00657A88"/>
    <w:rsid w:val="0066369E"/>
    <w:rsid w:val="0066412F"/>
    <w:rsid w:val="00664ACA"/>
    <w:rsid w:val="00681535"/>
    <w:rsid w:val="0068202C"/>
    <w:rsid w:val="006C79D3"/>
    <w:rsid w:val="007728FD"/>
    <w:rsid w:val="007A2708"/>
    <w:rsid w:val="007B6A57"/>
    <w:rsid w:val="007D2272"/>
    <w:rsid w:val="007F5255"/>
    <w:rsid w:val="0085253B"/>
    <w:rsid w:val="0085760F"/>
    <w:rsid w:val="00870CCD"/>
    <w:rsid w:val="0087325F"/>
    <w:rsid w:val="008A5FAA"/>
    <w:rsid w:val="008B6CF2"/>
    <w:rsid w:val="008E4395"/>
    <w:rsid w:val="008E576C"/>
    <w:rsid w:val="00922966"/>
    <w:rsid w:val="00922CE0"/>
    <w:rsid w:val="00940208"/>
    <w:rsid w:val="009433B0"/>
    <w:rsid w:val="00945403"/>
    <w:rsid w:val="0095356F"/>
    <w:rsid w:val="009779D4"/>
    <w:rsid w:val="009B50A6"/>
    <w:rsid w:val="009E250B"/>
    <w:rsid w:val="009F0273"/>
    <w:rsid w:val="00A42BE7"/>
    <w:rsid w:val="00A53B81"/>
    <w:rsid w:val="00A93B45"/>
    <w:rsid w:val="00AD31D8"/>
    <w:rsid w:val="00AD4A24"/>
    <w:rsid w:val="00AE00AC"/>
    <w:rsid w:val="00B242B9"/>
    <w:rsid w:val="00B42C38"/>
    <w:rsid w:val="00B561ED"/>
    <w:rsid w:val="00B71F65"/>
    <w:rsid w:val="00BB25D9"/>
    <w:rsid w:val="00BE5C0A"/>
    <w:rsid w:val="00C27435"/>
    <w:rsid w:val="00C43AE0"/>
    <w:rsid w:val="00C448DB"/>
    <w:rsid w:val="00C66D4B"/>
    <w:rsid w:val="00C846EB"/>
    <w:rsid w:val="00CB399A"/>
    <w:rsid w:val="00CB3F95"/>
    <w:rsid w:val="00CD30B5"/>
    <w:rsid w:val="00CE1F25"/>
    <w:rsid w:val="00D014DF"/>
    <w:rsid w:val="00D06285"/>
    <w:rsid w:val="00D16B77"/>
    <w:rsid w:val="00D16FC1"/>
    <w:rsid w:val="00D33618"/>
    <w:rsid w:val="00D935E6"/>
    <w:rsid w:val="00D96DDF"/>
    <w:rsid w:val="00D97F17"/>
    <w:rsid w:val="00DF1A06"/>
    <w:rsid w:val="00E8010A"/>
    <w:rsid w:val="00E93A25"/>
    <w:rsid w:val="00EA7A47"/>
    <w:rsid w:val="00F036C9"/>
    <w:rsid w:val="00F1507C"/>
    <w:rsid w:val="00F26EF7"/>
    <w:rsid w:val="00F441C3"/>
    <w:rsid w:val="00F61C24"/>
    <w:rsid w:val="00FA1E5A"/>
    <w:rsid w:val="00FA4D15"/>
    <w:rsid w:val="00FC18E6"/>
    <w:rsid w:val="00FD52A4"/>
    <w:rsid w:val="0105054C"/>
    <w:rsid w:val="01066A48"/>
    <w:rsid w:val="01154EDD"/>
    <w:rsid w:val="011A4558"/>
    <w:rsid w:val="011C07DF"/>
    <w:rsid w:val="011E6A5A"/>
    <w:rsid w:val="01202A68"/>
    <w:rsid w:val="01215D99"/>
    <w:rsid w:val="01233A9E"/>
    <w:rsid w:val="012958F6"/>
    <w:rsid w:val="01457570"/>
    <w:rsid w:val="014C25AB"/>
    <w:rsid w:val="01514167"/>
    <w:rsid w:val="01573009"/>
    <w:rsid w:val="0158051A"/>
    <w:rsid w:val="015E16A2"/>
    <w:rsid w:val="016814B1"/>
    <w:rsid w:val="01767209"/>
    <w:rsid w:val="018362EB"/>
    <w:rsid w:val="0189298B"/>
    <w:rsid w:val="018C77AF"/>
    <w:rsid w:val="018F6A3E"/>
    <w:rsid w:val="01A83C46"/>
    <w:rsid w:val="01B66054"/>
    <w:rsid w:val="01BC366C"/>
    <w:rsid w:val="01C62773"/>
    <w:rsid w:val="01CE61B8"/>
    <w:rsid w:val="01DE1773"/>
    <w:rsid w:val="01E27E2B"/>
    <w:rsid w:val="01F23341"/>
    <w:rsid w:val="01FB2325"/>
    <w:rsid w:val="020626AB"/>
    <w:rsid w:val="0220513B"/>
    <w:rsid w:val="022300D7"/>
    <w:rsid w:val="022A2F1B"/>
    <w:rsid w:val="022C0730"/>
    <w:rsid w:val="023870D5"/>
    <w:rsid w:val="0239074D"/>
    <w:rsid w:val="023C3AF8"/>
    <w:rsid w:val="023E370E"/>
    <w:rsid w:val="02497534"/>
    <w:rsid w:val="02510BDC"/>
    <w:rsid w:val="02543D5F"/>
    <w:rsid w:val="025862A2"/>
    <w:rsid w:val="025C6318"/>
    <w:rsid w:val="026155F3"/>
    <w:rsid w:val="028C3E05"/>
    <w:rsid w:val="028E4F47"/>
    <w:rsid w:val="029167E5"/>
    <w:rsid w:val="029321C1"/>
    <w:rsid w:val="029C203C"/>
    <w:rsid w:val="02A1111E"/>
    <w:rsid w:val="02A8512C"/>
    <w:rsid w:val="02AD32CA"/>
    <w:rsid w:val="02B2797C"/>
    <w:rsid w:val="02B475FB"/>
    <w:rsid w:val="02D14354"/>
    <w:rsid w:val="02E226C9"/>
    <w:rsid w:val="02F111F1"/>
    <w:rsid w:val="02F70FAA"/>
    <w:rsid w:val="02F8266E"/>
    <w:rsid w:val="02FA49E0"/>
    <w:rsid w:val="030A40E2"/>
    <w:rsid w:val="03130C9A"/>
    <w:rsid w:val="0313644C"/>
    <w:rsid w:val="031A4779"/>
    <w:rsid w:val="031D1575"/>
    <w:rsid w:val="03275A49"/>
    <w:rsid w:val="03294790"/>
    <w:rsid w:val="032A6D4A"/>
    <w:rsid w:val="032C4E8C"/>
    <w:rsid w:val="034411CA"/>
    <w:rsid w:val="03451AAA"/>
    <w:rsid w:val="0358725C"/>
    <w:rsid w:val="035F61C3"/>
    <w:rsid w:val="03861C46"/>
    <w:rsid w:val="038B7C7C"/>
    <w:rsid w:val="03962305"/>
    <w:rsid w:val="03964B53"/>
    <w:rsid w:val="03973D29"/>
    <w:rsid w:val="039B52FB"/>
    <w:rsid w:val="039D18E6"/>
    <w:rsid w:val="03A013D6"/>
    <w:rsid w:val="03A809C9"/>
    <w:rsid w:val="03A964DC"/>
    <w:rsid w:val="03AF0E4A"/>
    <w:rsid w:val="03B562A5"/>
    <w:rsid w:val="03BA053C"/>
    <w:rsid w:val="03BB17E3"/>
    <w:rsid w:val="03BC1191"/>
    <w:rsid w:val="03BF0DB3"/>
    <w:rsid w:val="03C42A24"/>
    <w:rsid w:val="03CA29C7"/>
    <w:rsid w:val="03CD1A9F"/>
    <w:rsid w:val="03D270B5"/>
    <w:rsid w:val="03D41080"/>
    <w:rsid w:val="03DC6164"/>
    <w:rsid w:val="03DD6186"/>
    <w:rsid w:val="03E07A24"/>
    <w:rsid w:val="03E219EE"/>
    <w:rsid w:val="03E2379C"/>
    <w:rsid w:val="03E33B2F"/>
    <w:rsid w:val="03E77005"/>
    <w:rsid w:val="03E868D9"/>
    <w:rsid w:val="03F84D6E"/>
    <w:rsid w:val="040B3CB2"/>
    <w:rsid w:val="041216F3"/>
    <w:rsid w:val="04181CFA"/>
    <w:rsid w:val="041A145A"/>
    <w:rsid w:val="04246559"/>
    <w:rsid w:val="042961E7"/>
    <w:rsid w:val="04425FE9"/>
    <w:rsid w:val="04436E0D"/>
    <w:rsid w:val="04436F05"/>
    <w:rsid w:val="044D191B"/>
    <w:rsid w:val="045D72C7"/>
    <w:rsid w:val="046163BD"/>
    <w:rsid w:val="046E3282"/>
    <w:rsid w:val="04700DA8"/>
    <w:rsid w:val="0479561B"/>
    <w:rsid w:val="048033EF"/>
    <w:rsid w:val="04846602"/>
    <w:rsid w:val="0491110B"/>
    <w:rsid w:val="04AD0A3B"/>
    <w:rsid w:val="04B14F1D"/>
    <w:rsid w:val="04CD2116"/>
    <w:rsid w:val="04D94B9F"/>
    <w:rsid w:val="04DA0918"/>
    <w:rsid w:val="04DC5D07"/>
    <w:rsid w:val="04E23D5C"/>
    <w:rsid w:val="04E90B5B"/>
    <w:rsid w:val="04FA03DA"/>
    <w:rsid w:val="05137986"/>
    <w:rsid w:val="05147CFD"/>
    <w:rsid w:val="051D4A42"/>
    <w:rsid w:val="052102F4"/>
    <w:rsid w:val="05281683"/>
    <w:rsid w:val="05385066"/>
    <w:rsid w:val="05444432"/>
    <w:rsid w:val="05453FE3"/>
    <w:rsid w:val="05506228"/>
    <w:rsid w:val="0558553A"/>
    <w:rsid w:val="055B78DA"/>
    <w:rsid w:val="055C30DB"/>
    <w:rsid w:val="056A3A4A"/>
    <w:rsid w:val="05802AF2"/>
    <w:rsid w:val="058D598A"/>
    <w:rsid w:val="059A3C03"/>
    <w:rsid w:val="059D432A"/>
    <w:rsid w:val="05AB2D7A"/>
    <w:rsid w:val="05AC22B4"/>
    <w:rsid w:val="05C36005"/>
    <w:rsid w:val="05C86C09"/>
    <w:rsid w:val="05CB5AD5"/>
    <w:rsid w:val="05CE4396"/>
    <w:rsid w:val="05DC421B"/>
    <w:rsid w:val="05E42EC1"/>
    <w:rsid w:val="05ED1633"/>
    <w:rsid w:val="05EE11FD"/>
    <w:rsid w:val="05F00C5C"/>
    <w:rsid w:val="05F11A75"/>
    <w:rsid w:val="05F81055"/>
    <w:rsid w:val="0601624A"/>
    <w:rsid w:val="060C2D53"/>
    <w:rsid w:val="060D40BC"/>
    <w:rsid w:val="060F6837"/>
    <w:rsid w:val="061130EE"/>
    <w:rsid w:val="062736E9"/>
    <w:rsid w:val="062C51A3"/>
    <w:rsid w:val="062F259D"/>
    <w:rsid w:val="06493CDF"/>
    <w:rsid w:val="065023FA"/>
    <w:rsid w:val="065169B7"/>
    <w:rsid w:val="06526B6D"/>
    <w:rsid w:val="065676B7"/>
    <w:rsid w:val="06644B7F"/>
    <w:rsid w:val="066F0E1A"/>
    <w:rsid w:val="06700F7A"/>
    <w:rsid w:val="06780FAB"/>
    <w:rsid w:val="06824DC3"/>
    <w:rsid w:val="06832BC0"/>
    <w:rsid w:val="0699266F"/>
    <w:rsid w:val="069E36BB"/>
    <w:rsid w:val="06A44D39"/>
    <w:rsid w:val="06AA4286"/>
    <w:rsid w:val="06AB6F5F"/>
    <w:rsid w:val="06BA4E24"/>
    <w:rsid w:val="06C55752"/>
    <w:rsid w:val="06D867B3"/>
    <w:rsid w:val="06E475E1"/>
    <w:rsid w:val="06EC6D6C"/>
    <w:rsid w:val="0709089A"/>
    <w:rsid w:val="0709482E"/>
    <w:rsid w:val="070B4DB8"/>
    <w:rsid w:val="07167BB0"/>
    <w:rsid w:val="071719AF"/>
    <w:rsid w:val="07247C28"/>
    <w:rsid w:val="073900C8"/>
    <w:rsid w:val="073B10E6"/>
    <w:rsid w:val="073E518E"/>
    <w:rsid w:val="073F4A62"/>
    <w:rsid w:val="07434552"/>
    <w:rsid w:val="07506C6F"/>
    <w:rsid w:val="07546AE4"/>
    <w:rsid w:val="075E138C"/>
    <w:rsid w:val="07734114"/>
    <w:rsid w:val="07736C45"/>
    <w:rsid w:val="077C7A64"/>
    <w:rsid w:val="077E71C0"/>
    <w:rsid w:val="078A7F59"/>
    <w:rsid w:val="07911761"/>
    <w:rsid w:val="07911A78"/>
    <w:rsid w:val="07921036"/>
    <w:rsid w:val="079337C6"/>
    <w:rsid w:val="0797664C"/>
    <w:rsid w:val="079A5872"/>
    <w:rsid w:val="07BC5F66"/>
    <w:rsid w:val="07C644D1"/>
    <w:rsid w:val="07CD242F"/>
    <w:rsid w:val="07ED0B0D"/>
    <w:rsid w:val="07F43A9E"/>
    <w:rsid w:val="08044A39"/>
    <w:rsid w:val="08130D4D"/>
    <w:rsid w:val="081C4DA3"/>
    <w:rsid w:val="08227B6F"/>
    <w:rsid w:val="0825634E"/>
    <w:rsid w:val="08296C5F"/>
    <w:rsid w:val="082F067D"/>
    <w:rsid w:val="083E11BD"/>
    <w:rsid w:val="0856053C"/>
    <w:rsid w:val="0872786A"/>
    <w:rsid w:val="087D7F38"/>
    <w:rsid w:val="08812C97"/>
    <w:rsid w:val="088C39B7"/>
    <w:rsid w:val="08957B08"/>
    <w:rsid w:val="08A3063C"/>
    <w:rsid w:val="08AA0A91"/>
    <w:rsid w:val="08B077D2"/>
    <w:rsid w:val="08B140CE"/>
    <w:rsid w:val="08D5745B"/>
    <w:rsid w:val="08E85D3C"/>
    <w:rsid w:val="08F059AA"/>
    <w:rsid w:val="08FF094D"/>
    <w:rsid w:val="090076D0"/>
    <w:rsid w:val="09012BD3"/>
    <w:rsid w:val="090441B5"/>
    <w:rsid w:val="090E0B90"/>
    <w:rsid w:val="09127CF8"/>
    <w:rsid w:val="093B7794"/>
    <w:rsid w:val="093D3223"/>
    <w:rsid w:val="093F04BA"/>
    <w:rsid w:val="094C55D1"/>
    <w:rsid w:val="095600DF"/>
    <w:rsid w:val="095D6A53"/>
    <w:rsid w:val="09637EBF"/>
    <w:rsid w:val="0967532E"/>
    <w:rsid w:val="096802A0"/>
    <w:rsid w:val="097166E9"/>
    <w:rsid w:val="0972111F"/>
    <w:rsid w:val="09793B17"/>
    <w:rsid w:val="097C4A9B"/>
    <w:rsid w:val="097C5DF5"/>
    <w:rsid w:val="097E533A"/>
    <w:rsid w:val="09835B7C"/>
    <w:rsid w:val="098F5FD7"/>
    <w:rsid w:val="098F7F23"/>
    <w:rsid w:val="09A92667"/>
    <w:rsid w:val="09C000DC"/>
    <w:rsid w:val="09CC041F"/>
    <w:rsid w:val="09D967C2"/>
    <w:rsid w:val="09E00043"/>
    <w:rsid w:val="09E2259A"/>
    <w:rsid w:val="09F00B49"/>
    <w:rsid w:val="09F2225F"/>
    <w:rsid w:val="09F63AFE"/>
    <w:rsid w:val="0A012323"/>
    <w:rsid w:val="0A11160D"/>
    <w:rsid w:val="0A1A36A0"/>
    <w:rsid w:val="0A2574B3"/>
    <w:rsid w:val="0A2A4E46"/>
    <w:rsid w:val="0A2A5810"/>
    <w:rsid w:val="0A2C17A5"/>
    <w:rsid w:val="0A3864D3"/>
    <w:rsid w:val="0A544CC8"/>
    <w:rsid w:val="0A580232"/>
    <w:rsid w:val="0A5B6057"/>
    <w:rsid w:val="0A5C540E"/>
    <w:rsid w:val="0A6749FB"/>
    <w:rsid w:val="0A6767AA"/>
    <w:rsid w:val="0A6F38B0"/>
    <w:rsid w:val="0A717628"/>
    <w:rsid w:val="0A765FB8"/>
    <w:rsid w:val="0A790960"/>
    <w:rsid w:val="0A871AE2"/>
    <w:rsid w:val="0A8A693C"/>
    <w:rsid w:val="0A8C7FBE"/>
    <w:rsid w:val="0A8F10E0"/>
    <w:rsid w:val="0A8F6EE2"/>
    <w:rsid w:val="0AA15162"/>
    <w:rsid w:val="0AA22AAB"/>
    <w:rsid w:val="0AA716C3"/>
    <w:rsid w:val="0AB45767"/>
    <w:rsid w:val="0ABF65E6"/>
    <w:rsid w:val="0AC018B0"/>
    <w:rsid w:val="0AC35DF4"/>
    <w:rsid w:val="0AC53B39"/>
    <w:rsid w:val="0ACF434F"/>
    <w:rsid w:val="0AD91E3B"/>
    <w:rsid w:val="0AE87728"/>
    <w:rsid w:val="0AEB5059"/>
    <w:rsid w:val="0AEE4770"/>
    <w:rsid w:val="0AF0197B"/>
    <w:rsid w:val="0AF76185"/>
    <w:rsid w:val="0AFD1774"/>
    <w:rsid w:val="0AFD4F98"/>
    <w:rsid w:val="0B1123C0"/>
    <w:rsid w:val="0B183F48"/>
    <w:rsid w:val="0B231954"/>
    <w:rsid w:val="0B444D3D"/>
    <w:rsid w:val="0B577208"/>
    <w:rsid w:val="0B680131"/>
    <w:rsid w:val="0B6B55CC"/>
    <w:rsid w:val="0B6E7C2D"/>
    <w:rsid w:val="0B772A1C"/>
    <w:rsid w:val="0B7849E6"/>
    <w:rsid w:val="0B7A69B0"/>
    <w:rsid w:val="0B7E1CB6"/>
    <w:rsid w:val="0B7E2F67"/>
    <w:rsid w:val="0B9310CE"/>
    <w:rsid w:val="0BCB6D86"/>
    <w:rsid w:val="0BCD6AE0"/>
    <w:rsid w:val="0BEA48E5"/>
    <w:rsid w:val="0BEB4854"/>
    <w:rsid w:val="0BFE6C9A"/>
    <w:rsid w:val="0C0A5352"/>
    <w:rsid w:val="0C0B438A"/>
    <w:rsid w:val="0C0D5624"/>
    <w:rsid w:val="0C10275E"/>
    <w:rsid w:val="0C2D568A"/>
    <w:rsid w:val="0C3C77C2"/>
    <w:rsid w:val="0C41432A"/>
    <w:rsid w:val="0C4D7C21"/>
    <w:rsid w:val="0C5D5CDA"/>
    <w:rsid w:val="0C601702"/>
    <w:rsid w:val="0C6805B7"/>
    <w:rsid w:val="0C6D6342"/>
    <w:rsid w:val="0C831DFB"/>
    <w:rsid w:val="0C87701D"/>
    <w:rsid w:val="0C8D64BA"/>
    <w:rsid w:val="0C942AAF"/>
    <w:rsid w:val="0C96202E"/>
    <w:rsid w:val="0CA63FC2"/>
    <w:rsid w:val="0CA658E2"/>
    <w:rsid w:val="0CAE6912"/>
    <w:rsid w:val="0CB63A18"/>
    <w:rsid w:val="0CB87B01"/>
    <w:rsid w:val="0CBE5160"/>
    <w:rsid w:val="0CCE0D62"/>
    <w:rsid w:val="0CD12914"/>
    <w:rsid w:val="0CD5742F"/>
    <w:rsid w:val="0CDA7707"/>
    <w:rsid w:val="0CE20369"/>
    <w:rsid w:val="0CF705D6"/>
    <w:rsid w:val="0CFF155D"/>
    <w:rsid w:val="0D003464"/>
    <w:rsid w:val="0D0F23F9"/>
    <w:rsid w:val="0D1322A3"/>
    <w:rsid w:val="0D156991"/>
    <w:rsid w:val="0D17571A"/>
    <w:rsid w:val="0D1F0495"/>
    <w:rsid w:val="0D1F5436"/>
    <w:rsid w:val="0D282950"/>
    <w:rsid w:val="0D3E4515"/>
    <w:rsid w:val="0D462F57"/>
    <w:rsid w:val="0D5044E7"/>
    <w:rsid w:val="0D524167"/>
    <w:rsid w:val="0D56535F"/>
    <w:rsid w:val="0D570D57"/>
    <w:rsid w:val="0D6935ED"/>
    <w:rsid w:val="0D6B4D11"/>
    <w:rsid w:val="0D750EA4"/>
    <w:rsid w:val="0D9A50E8"/>
    <w:rsid w:val="0DB7190D"/>
    <w:rsid w:val="0DC0001E"/>
    <w:rsid w:val="0DC56ADD"/>
    <w:rsid w:val="0DD510EA"/>
    <w:rsid w:val="0DD54741"/>
    <w:rsid w:val="0DD7061F"/>
    <w:rsid w:val="0DE04102"/>
    <w:rsid w:val="0DE8700E"/>
    <w:rsid w:val="0DF07E84"/>
    <w:rsid w:val="0E0643B1"/>
    <w:rsid w:val="0E1806AD"/>
    <w:rsid w:val="0E1C42D0"/>
    <w:rsid w:val="0E2941CB"/>
    <w:rsid w:val="0E2B76CE"/>
    <w:rsid w:val="0E2E3EEC"/>
    <w:rsid w:val="0E3C619F"/>
    <w:rsid w:val="0E4F6609"/>
    <w:rsid w:val="0E5957CE"/>
    <w:rsid w:val="0E5B241B"/>
    <w:rsid w:val="0E6C0832"/>
    <w:rsid w:val="0E76520D"/>
    <w:rsid w:val="0E8042DE"/>
    <w:rsid w:val="0E821080"/>
    <w:rsid w:val="0E8813E4"/>
    <w:rsid w:val="0E8C0B61"/>
    <w:rsid w:val="0E8D73D0"/>
    <w:rsid w:val="0E9E56A1"/>
    <w:rsid w:val="0EAB19AE"/>
    <w:rsid w:val="0ECB6503"/>
    <w:rsid w:val="0ED85EC8"/>
    <w:rsid w:val="0ED87454"/>
    <w:rsid w:val="0EE46AFC"/>
    <w:rsid w:val="0EEE63D8"/>
    <w:rsid w:val="0EF645A0"/>
    <w:rsid w:val="0EF64C2F"/>
    <w:rsid w:val="0EFA6AA1"/>
    <w:rsid w:val="0EFB111C"/>
    <w:rsid w:val="0EFB6851"/>
    <w:rsid w:val="0F00541F"/>
    <w:rsid w:val="0F117AF7"/>
    <w:rsid w:val="0F191555"/>
    <w:rsid w:val="0F1A1DC7"/>
    <w:rsid w:val="0F262DE9"/>
    <w:rsid w:val="0F347B80"/>
    <w:rsid w:val="0F383687"/>
    <w:rsid w:val="0F5500B5"/>
    <w:rsid w:val="0F61182D"/>
    <w:rsid w:val="0F62404B"/>
    <w:rsid w:val="0F684F69"/>
    <w:rsid w:val="0F696D55"/>
    <w:rsid w:val="0F6E1329"/>
    <w:rsid w:val="0F7257E9"/>
    <w:rsid w:val="0F8556A3"/>
    <w:rsid w:val="0F88654C"/>
    <w:rsid w:val="0F897C70"/>
    <w:rsid w:val="0F9A317D"/>
    <w:rsid w:val="0FA51CF2"/>
    <w:rsid w:val="0FAE09D7"/>
    <w:rsid w:val="0FBE7A18"/>
    <w:rsid w:val="0FC1070A"/>
    <w:rsid w:val="0FC25D56"/>
    <w:rsid w:val="0FD05800"/>
    <w:rsid w:val="0FD3043D"/>
    <w:rsid w:val="0FE04167"/>
    <w:rsid w:val="0FE07BEA"/>
    <w:rsid w:val="0FE268D2"/>
    <w:rsid w:val="0FE71E38"/>
    <w:rsid w:val="0FF17F33"/>
    <w:rsid w:val="0FF7412C"/>
    <w:rsid w:val="0FFA00C0"/>
    <w:rsid w:val="0FFE504A"/>
    <w:rsid w:val="10101691"/>
    <w:rsid w:val="1018352B"/>
    <w:rsid w:val="102173FB"/>
    <w:rsid w:val="10237220"/>
    <w:rsid w:val="10297193"/>
    <w:rsid w:val="102A0947"/>
    <w:rsid w:val="10354C54"/>
    <w:rsid w:val="103706A7"/>
    <w:rsid w:val="103A162C"/>
    <w:rsid w:val="103C5FE2"/>
    <w:rsid w:val="104906FF"/>
    <w:rsid w:val="104A3647"/>
    <w:rsid w:val="104B2EAC"/>
    <w:rsid w:val="105A2661"/>
    <w:rsid w:val="106612B1"/>
    <w:rsid w:val="10705937"/>
    <w:rsid w:val="10710382"/>
    <w:rsid w:val="10790FE5"/>
    <w:rsid w:val="107D60AA"/>
    <w:rsid w:val="1085002E"/>
    <w:rsid w:val="10892A30"/>
    <w:rsid w:val="108E10B6"/>
    <w:rsid w:val="1092367F"/>
    <w:rsid w:val="10950A44"/>
    <w:rsid w:val="109C64BB"/>
    <w:rsid w:val="109D38CF"/>
    <w:rsid w:val="10A50CDB"/>
    <w:rsid w:val="10A976E1"/>
    <w:rsid w:val="10AA1950"/>
    <w:rsid w:val="10AB58DC"/>
    <w:rsid w:val="10B14C22"/>
    <w:rsid w:val="10BA3F67"/>
    <w:rsid w:val="10C065A7"/>
    <w:rsid w:val="10CE66FE"/>
    <w:rsid w:val="10E8296A"/>
    <w:rsid w:val="10F16DD2"/>
    <w:rsid w:val="10F94221"/>
    <w:rsid w:val="11005262"/>
    <w:rsid w:val="11115E0C"/>
    <w:rsid w:val="111F7DDE"/>
    <w:rsid w:val="112A2232"/>
    <w:rsid w:val="11383ACD"/>
    <w:rsid w:val="11401CD0"/>
    <w:rsid w:val="114E421F"/>
    <w:rsid w:val="11567578"/>
    <w:rsid w:val="11597885"/>
    <w:rsid w:val="116221E4"/>
    <w:rsid w:val="116B6410"/>
    <w:rsid w:val="117E17EC"/>
    <w:rsid w:val="117E4242"/>
    <w:rsid w:val="1182211B"/>
    <w:rsid w:val="1187256E"/>
    <w:rsid w:val="119E183B"/>
    <w:rsid w:val="11A5405C"/>
    <w:rsid w:val="11A71F3B"/>
    <w:rsid w:val="11AD6D86"/>
    <w:rsid w:val="11B928C8"/>
    <w:rsid w:val="11BB0823"/>
    <w:rsid w:val="11BB40A7"/>
    <w:rsid w:val="11BD3126"/>
    <w:rsid w:val="11C9093A"/>
    <w:rsid w:val="11D7020E"/>
    <w:rsid w:val="11E332CA"/>
    <w:rsid w:val="11E9219A"/>
    <w:rsid w:val="11EE77B0"/>
    <w:rsid w:val="11F41C82"/>
    <w:rsid w:val="11F60056"/>
    <w:rsid w:val="1208501A"/>
    <w:rsid w:val="12085D3A"/>
    <w:rsid w:val="1209342D"/>
    <w:rsid w:val="1212349F"/>
    <w:rsid w:val="121C7873"/>
    <w:rsid w:val="122327D1"/>
    <w:rsid w:val="122946DB"/>
    <w:rsid w:val="122A12C0"/>
    <w:rsid w:val="124C2311"/>
    <w:rsid w:val="125408D7"/>
    <w:rsid w:val="1256752E"/>
    <w:rsid w:val="125B2EC5"/>
    <w:rsid w:val="128072E8"/>
    <w:rsid w:val="12922832"/>
    <w:rsid w:val="129A4132"/>
    <w:rsid w:val="12AE5CED"/>
    <w:rsid w:val="12B16BA0"/>
    <w:rsid w:val="12B24C82"/>
    <w:rsid w:val="12B66520"/>
    <w:rsid w:val="12B72298"/>
    <w:rsid w:val="12C06F52"/>
    <w:rsid w:val="12C37AC7"/>
    <w:rsid w:val="12C50511"/>
    <w:rsid w:val="12CA3D79"/>
    <w:rsid w:val="12E176D6"/>
    <w:rsid w:val="12EA79AF"/>
    <w:rsid w:val="12EF558E"/>
    <w:rsid w:val="12F066A2"/>
    <w:rsid w:val="12FC56ED"/>
    <w:rsid w:val="130848A2"/>
    <w:rsid w:val="13127DB1"/>
    <w:rsid w:val="131555D3"/>
    <w:rsid w:val="13174A08"/>
    <w:rsid w:val="13236AF1"/>
    <w:rsid w:val="132D6873"/>
    <w:rsid w:val="133E6515"/>
    <w:rsid w:val="134273A6"/>
    <w:rsid w:val="1343051E"/>
    <w:rsid w:val="134C5F41"/>
    <w:rsid w:val="13525B1D"/>
    <w:rsid w:val="13535210"/>
    <w:rsid w:val="136441CE"/>
    <w:rsid w:val="1365085F"/>
    <w:rsid w:val="136D14EF"/>
    <w:rsid w:val="137B5074"/>
    <w:rsid w:val="138307FC"/>
    <w:rsid w:val="1384198A"/>
    <w:rsid w:val="139132F7"/>
    <w:rsid w:val="13963041"/>
    <w:rsid w:val="13B55BE6"/>
    <w:rsid w:val="13B567D8"/>
    <w:rsid w:val="13B821AE"/>
    <w:rsid w:val="13BD2572"/>
    <w:rsid w:val="13D03611"/>
    <w:rsid w:val="13D33102"/>
    <w:rsid w:val="13DB629F"/>
    <w:rsid w:val="13E968BA"/>
    <w:rsid w:val="13FA068E"/>
    <w:rsid w:val="14004C93"/>
    <w:rsid w:val="14012A79"/>
    <w:rsid w:val="140E1078"/>
    <w:rsid w:val="14197409"/>
    <w:rsid w:val="141D244D"/>
    <w:rsid w:val="141F1312"/>
    <w:rsid w:val="14215C1B"/>
    <w:rsid w:val="14363136"/>
    <w:rsid w:val="14467430"/>
    <w:rsid w:val="145A112D"/>
    <w:rsid w:val="146F4594"/>
    <w:rsid w:val="14761846"/>
    <w:rsid w:val="147E1CD1"/>
    <w:rsid w:val="14834D35"/>
    <w:rsid w:val="14900FF3"/>
    <w:rsid w:val="14951EC7"/>
    <w:rsid w:val="14996D87"/>
    <w:rsid w:val="149C34F4"/>
    <w:rsid w:val="14A16D5C"/>
    <w:rsid w:val="14B20F69"/>
    <w:rsid w:val="14C8253B"/>
    <w:rsid w:val="14CF1B1B"/>
    <w:rsid w:val="15000600"/>
    <w:rsid w:val="15004894"/>
    <w:rsid w:val="15086875"/>
    <w:rsid w:val="150E5968"/>
    <w:rsid w:val="151E30D8"/>
    <w:rsid w:val="15275440"/>
    <w:rsid w:val="152A745E"/>
    <w:rsid w:val="153320AA"/>
    <w:rsid w:val="15400323"/>
    <w:rsid w:val="154148ED"/>
    <w:rsid w:val="154A76C1"/>
    <w:rsid w:val="154C6CC8"/>
    <w:rsid w:val="154F67B8"/>
    <w:rsid w:val="155752C4"/>
    <w:rsid w:val="15576CB6"/>
    <w:rsid w:val="155E4C4D"/>
    <w:rsid w:val="155F3E9D"/>
    <w:rsid w:val="15666BD9"/>
    <w:rsid w:val="156F6CC4"/>
    <w:rsid w:val="157250BC"/>
    <w:rsid w:val="15756CF7"/>
    <w:rsid w:val="157D0C04"/>
    <w:rsid w:val="157E0B23"/>
    <w:rsid w:val="158A0564"/>
    <w:rsid w:val="158A77F0"/>
    <w:rsid w:val="158B24B8"/>
    <w:rsid w:val="15962639"/>
    <w:rsid w:val="15992D7D"/>
    <w:rsid w:val="15AF30E4"/>
    <w:rsid w:val="15B029A2"/>
    <w:rsid w:val="15B11221"/>
    <w:rsid w:val="15B36D47"/>
    <w:rsid w:val="15BC2038"/>
    <w:rsid w:val="15BD6FF9"/>
    <w:rsid w:val="15C301DF"/>
    <w:rsid w:val="15D44BEB"/>
    <w:rsid w:val="15D8123E"/>
    <w:rsid w:val="15D94CC6"/>
    <w:rsid w:val="15E31EF8"/>
    <w:rsid w:val="15F57C14"/>
    <w:rsid w:val="15FD7C30"/>
    <w:rsid w:val="15FF3D3A"/>
    <w:rsid w:val="16094C51"/>
    <w:rsid w:val="16154DE1"/>
    <w:rsid w:val="161B48EC"/>
    <w:rsid w:val="161F618A"/>
    <w:rsid w:val="162064D9"/>
    <w:rsid w:val="162E7BA7"/>
    <w:rsid w:val="162F7AC6"/>
    <w:rsid w:val="163760FE"/>
    <w:rsid w:val="164127C6"/>
    <w:rsid w:val="16424EAB"/>
    <w:rsid w:val="16503D44"/>
    <w:rsid w:val="165E1AC7"/>
    <w:rsid w:val="165E2C55"/>
    <w:rsid w:val="166167A3"/>
    <w:rsid w:val="166242C9"/>
    <w:rsid w:val="167417E7"/>
    <w:rsid w:val="167602A3"/>
    <w:rsid w:val="167C28ED"/>
    <w:rsid w:val="16846935"/>
    <w:rsid w:val="168648C1"/>
    <w:rsid w:val="16895CFA"/>
    <w:rsid w:val="168B134E"/>
    <w:rsid w:val="168C2540"/>
    <w:rsid w:val="16935CAA"/>
    <w:rsid w:val="16937AD7"/>
    <w:rsid w:val="169C77DB"/>
    <w:rsid w:val="16AC5129"/>
    <w:rsid w:val="16BD2593"/>
    <w:rsid w:val="16BF34C9"/>
    <w:rsid w:val="16D42BE4"/>
    <w:rsid w:val="16E17CF5"/>
    <w:rsid w:val="16EA4ADF"/>
    <w:rsid w:val="16F20321"/>
    <w:rsid w:val="16F37295"/>
    <w:rsid w:val="16F42B33"/>
    <w:rsid w:val="16F6738D"/>
    <w:rsid w:val="16F75359"/>
    <w:rsid w:val="16F84BBD"/>
    <w:rsid w:val="16FE2B67"/>
    <w:rsid w:val="17206A5B"/>
    <w:rsid w:val="17257FCD"/>
    <w:rsid w:val="17260EFB"/>
    <w:rsid w:val="172C5003"/>
    <w:rsid w:val="173B4AC4"/>
    <w:rsid w:val="174278B6"/>
    <w:rsid w:val="17460759"/>
    <w:rsid w:val="17530E55"/>
    <w:rsid w:val="17570CF6"/>
    <w:rsid w:val="17634F3F"/>
    <w:rsid w:val="176E30C4"/>
    <w:rsid w:val="17773DA4"/>
    <w:rsid w:val="177966B7"/>
    <w:rsid w:val="178955B7"/>
    <w:rsid w:val="178C5AA1"/>
    <w:rsid w:val="17912629"/>
    <w:rsid w:val="179606CE"/>
    <w:rsid w:val="179610B0"/>
    <w:rsid w:val="179A4054"/>
    <w:rsid w:val="179B7A92"/>
    <w:rsid w:val="179C65D6"/>
    <w:rsid w:val="17A214E2"/>
    <w:rsid w:val="17B86896"/>
    <w:rsid w:val="17CA65CA"/>
    <w:rsid w:val="17DA1304"/>
    <w:rsid w:val="17DF5EA9"/>
    <w:rsid w:val="17F673BF"/>
    <w:rsid w:val="17F90C5D"/>
    <w:rsid w:val="180169EF"/>
    <w:rsid w:val="181810E3"/>
    <w:rsid w:val="181C089E"/>
    <w:rsid w:val="182D6FD9"/>
    <w:rsid w:val="18377CB8"/>
    <w:rsid w:val="18381785"/>
    <w:rsid w:val="183F64D4"/>
    <w:rsid w:val="184D6CEC"/>
    <w:rsid w:val="186A2B9B"/>
    <w:rsid w:val="18814D8E"/>
    <w:rsid w:val="18822A00"/>
    <w:rsid w:val="188449CB"/>
    <w:rsid w:val="188624F1"/>
    <w:rsid w:val="18890233"/>
    <w:rsid w:val="188A04FE"/>
    <w:rsid w:val="188D78D8"/>
    <w:rsid w:val="189A1234"/>
    <w:rsid w:val="18A26C8A"/>
    <w:rsid w:val="18A6497D"/>
    <w:rsid w:val="18AA5B83"/>
    <w:rsid w:val="18AB1F57"/>
    <w:rsid w:val="18C64FE3"/>
    <w:rsid w:val="18D86D19"/>
    <w:rsid w:val="18DD50D8"/>
    <w:rsid w:val="18DE2E43"/>
    <w:rsid w:val="18E80323"/>
    <w:rsid w:val="18EA6F23"/>
    <w:rsid w:val="18F5277F"/>
    <w:rsid w:val="18FB6F3E"/>
    <w:rsid w:val="18FD5F64"/>
    <w:rsid w:val="19121FD6"/>
    <w:rsid w:val="19193365"/>
    <w:rsid w:val="192A3C11"/>
    <w:rsid w:val="19445D81"/>
    <w:rsid w:val="194B373A"/>
    <w:rsid w:val="19633FB6"/>
    <w:rsid w:val="19660327"/>
    <w:rsid w:val="196E4143"/>
    <w:rsid w:val="1988519C"/>
    <w:rsid w:val="198E0F04"/>
    <w:rsid w:val="19A1335A"/>
    <w:rsid w:val="19B01685"/>
    <w:rsid w:val="19BB78CB"/>
    <w:rsid w:val="19C77265"/>
    <w:rsid w:val="19C9185E"/>
    <w:rsid w:val="19D92AF4"/>
    <w:rsid w:val="19E5593D"/>
    <w:rsid w:val="19E56821"/>
    <w:rsid w:val="19E8300C"/>
    <w:rsid w:val="19EE1986"/>
    <w:rsid w:val="1A084D34"/>
    <w:rsid w:val="1A0A1408"/>
    <w:rsid w:val="1A165AF6"/>
    <w:rsid w:val="1A1E6D69"/>
    <w:rsid w:val="1A2757CB"/>
    <w:rsid w:val="1A32785E"/>
    <w:rsid w:val="1A3D3083"/>
    <w:rsid w:val="1A466C29"/>
    <w:rsid w:val="1A535F3F"/>
    <w:rsid w:val="1A5F2F76"/>
    <w:rsid w:val="1A622AE9"/>
    <w:rsid w:val="1A6E148E"/>
    <w:rsid w:val="1A796792"/>
    <w:rsid w:val="1A7D474F"/>
    <w:rsid w:val="1A7F2286"/>
    <w:rsid w:val="1A992E30"/>
    <w:rsid w:val="1A9F64B1"/>
    <w:rsid w:val="1AB65028"/>
    <w:rsid w:val="1AB6755E"/>
    <w:rsid w:val="1ABA0B77"/>
    <w:rsid w:val="1AC22F32"/>
    <w:rsid w:val="1AE87493"/>
    <w:rsid w:val="1AF4654F"/>
    <w:rsid w:val="1AF75928"/>
    <w:rsid w:val="1B014EA3"/>
    <w:rsid w:val="1B0302E1"/>
    <w:rsid w:val="1B0D514B"/>
    <w:rsid w:val="1B171B26"/>
    <w:rsid w:val="1B283D33"/>
    <w:rsid w:val="1B3C37B4"/>
    <w:rsid w:val="1B3E075A"/>
    <w:rsid w:val="1B4A4141"/>
    <w:rsid w:val="1B4C57C3"/>
    <w:rsid w:val="1B667C11"/>
    <w:rsid w:val="1B6D5BEA"/>
    <w:rsid w:val="1B723200"/>
    <w:rsid w:val="1B746016"/>
    <w:rsid w:val="1B821BDE"/>
    <w:rsid w:val="1B972C67"/>
    <w:rsid w:val="1B9A0316"/>
    <w:rsid w:val="1BAA64F0"/>
    <w:rsid w:val="1BAE4EF6"/>
    <w:rsid w:val="1BBF5376"/>
    <w:rsid w:val="1BC2741A"/>
    <w:rsid w:val="1BC4342C"/>
    <w:rsid w:val="1BCA4DEA"/>
    <w:rsid w:val="1BCB296E"/>
    <w:rsid w:val="1BD6553D"/>
    <w:rsid w:val="1BF12377"/>
    <w:rsid w:val="1C0C2D11"/>
    <w:rsid w:val="1C1E6EE4"/>
    <w:rsid w:val="1C200EAE"/>
    <w:rsid w:val="1C217434"/>
    <w:rsid w:val="1C2638BB"/>
    <w:rsid w:val="1C2838BF"/>
    <w:rsid w:val="1C330BE1"/>
    <w:rsid w:val="1C33512C"/>
    <w:rsid w:val="1C346708"/>
    <w:rsid w:val="1C373BE9"/>
    <w:rsid w:val="1C394612"/>
    <w:rsid w:val="1C395ACC"/>
    <w:rsid w:val="1C3B7FDD"/>
    <w:rsid w:val="1C485D0F"/>
    <w:rsid w:val="1C4F6FF7"/>
    <w:rsid w:val="1C55440A"/>
    <w:rsid w:val="1C5D52B5"/>
    <w:rsid w:val="1C69015F"/>
    <w:rsid w:val="1C825F5B"/>
    <w:rsid w:val="1C893960"/>
    <w:rsid w:val="1C8A35E0"/>
    <w:rsid w:val="1C8E0291"/>
    <w:rsid w:val="1C922A57"/>
    <w:rsid w:val="1C945653"/>
    <w:rsid w:val="1C990377"/>
    <w:rsid w:val="1CA16B51"/>
    <w:rsid w:val="1CA6768D"/>
    <w:rsid w:val="1CB80C2C"/>
    <w:rsid w:val="1CBD66FD"/>
    <w:rsid w:val="1CBF1FD1"/>
    <w:rsid w:val="1CCA39AE"/>
    <w:rsid w:val="1CCD2A88"/>
    <w:rsid w:val="1CD74623"/>
    <w:rsid w:val="1CD96F21"/>
    <w:rsid w:val="1CDA1501"/>
    <w:rsid w:val="1CDB0F71"/>
    <w:rsid w:val="1CE50935"/>
    <w:rsid w:val="1CE772A7"/>
    <w:rsid w:val="1CEE68B6"/>
    <w:rsid w:val="1CEE7AC3"/>
    <w:rsid w:val="1CFB0CFB"/>
    <w:rsid w:val="1CFD4D4B"/>
    <w:rsid w:val="1D003151"/>
    <w:rsid w:val="1D04432C"/>
    <w:rsid w:val="1D100E26"/>
    <w:rsid w:val="1D166814"/>
    <w:rsid w:val="1D1C7C20"/>
    <w:rsid w:val="1D1E53EE"/>
    <w:rsid w:val="1D33076D"/>
    <w:rsid w:val="1D332DC8"/>
    <w:rsid w:val="1D3456BE"/>
    <w:rsid w:val="1D3458DB"/>
    <w:rsid w:val="1D4110DC"/>
    <w:rsid w:val="1D41190E"/>
    <w:rsid w:val="1D4A4435"/>
    <w:rsid w:val="1D6567C6"/>
    <w:rsid w:val="1D7C6EA6"/>
    <w:rsid w:val="1D8160F6"/>
    <w:rsid w:val="1D927B8A"/>
    <w:rsid w:val="1D982F34"/>
    <w:rsid w:val="1D985D1B"/>
    <w:rsid w:val="1DB4365C"/>
    <w:rsid w:val="1DBF442E"/>
    <w:rsid w:val="1DC72FE7"/>
    <w:rsid w:val="1DC9105D"/>
    <w:rsid w:val="1DCC602D"/>
    <w:rsid w:val="1DCD28E2"/>
    <w:rsid w:val="1DD1635E"/>
    <w:rsid w:val="1DDD20FA"/>
    <w:rsid w:val="1DE5415D"/>
    <w:rsid w:val="1DE8142A"/>
    <w:rsid w:val="1E025426"/>
    <w:rsid w:val="1E0E6FCE"/>
    <w:rsid w:val="1E113891"/>
    <w:rsid w:val="1E1B36DB"/>
    <w:rsid w:val="1E1C04F3"/>
    <w:rsid w:val="1E201B9E"/>
    <w:rsid w:val="1E295BD7"/>
    <w:rsid w:val="1E2D4F79"/>
    <w:rsid w:val="1E326C77"/>
    <w:rsid w:val="1E35361B"/>
    <w:rsid w:val="1E433B7B"/>
    <w:rsid w:val="1E463F1E"/>
    <w:rsid w:val="1E492294"/>
    <w:rsid w:val="1E522E75"/>
    <w:rsid w:val="1E5C26DE"/>
    <w:rsid w:val="1E5C5565"/>
    <w:rsid w:val="1E6F3A27"/>
    <w:rsid w:val="1E871C5F"/>
    <w:rsid w:val="1E9A1E3F"/>
    <w:rsid w:val="1EA56906"/>
    <w:rsid w:val="1EA9518B"/>
    <w:rsid w:val="1EB06519"/>
    <w:rsid w:val="1EB1403F"/>
    <w:rsid w:val="1EB600BC"/>
    <w:rsid w:val="1EBA2EF4"/>
    <w:rsid w:val="1EC21DA9"/>
    <w:rsid w:val="1EC43D73"/>
    <w:rsid w:val="1EC62F0A"/>
    <w:rsid w:val="1ECA499A"/>
    <w:rsid w:val="1ED5792E"/>
    <w:rsid w:val="1EDA1BAB"/>
    <w:rsid w:val="1EDB2E6A"/>
    <w:rsid w:val="1EDD2F7B"/>
    <w:rsid w:val="1EDD3086"/>
    <w:rsid w:val="1EDF0B70"/>
    <w:rsid w:val="1F022D6F"/>
    <w:rsid w:val="1F041EF4"/>
    <w:rsid w:val="1F0E6B82"/>
    <w:rsid w:val="1F1703CD"/>
    <w:rsid w:val="1F1A7E37"/>
    <w:rsid w:val="1F1C1D79"/>
    <w:rsid w:val="1F2672F7"/>
    <w:rsid w:val="1F38650F"/>
    <w:rsid w:val="1F3C53C9"/>
    <w:rsid w:val="1F3C5FFF"/>
    <w:rsid w:val="1F3C7DAD"/>
    <w:rsid w:val="1F3E7015"/>
    <w:rsid w:val="1F413615"/>
    <w:rsid w:val="1F5A6485"/>
    <w:rsid w:val="1F603109"/>
    <w:rsid w:val="1F735047"/>
    <w:rsid w:val="1F9D7323"/>
    <w:rsid w:val="1F9E2BED"/>
    <w:rsid w:val="1FA11974"/>
    <w:rsid w:val="1FAA0E78"/>
    <w:rsid w:val="1FAB0434"/>
    <w:rsid w:val="1FB42B93"/>
    <w:rsid w:val="1FCE656C"/>
    <w:rsid w:val="1FD31DC3"/>
    <w:rsid w:val="20000A59"/>
    <w:rsid w:val="20024C12"/>
    <w:rsid w:val="20061318"/>
    <w:rsid w:val="200D34F7"/>
    <w:rsid w:val="20125B0B"/>
    <w:rsid w:val="202076CF"/>
    <w:rsid w:val="2040567B"/>
    <w:rsid w:val="20634019"/>
    <w:rsid w:val="20657133"/>
    <w:rsid w:val="20672C2E"/>
    <w:rsid w:val="20710CFD"/>
    <w:rsid w:val="207372AE"/>
    <w:rsid w:val="20746A5E"/>
    <w:rsid w:val="207B4B5A"/>
    <w:rsid w:val="20833974"/>
    <w:rsid w:val="2084610E"/>
    <w:rsid w:val="208E288A"/>
    <w:rsid w:val="2091237A"/>
    <w:rsid w:val="209661C2"/>
    <w:rsid w:val="20990887"/>
    <w:rsid w:val="209E05F3"/>
    <w:rsid w:val="20A33C2B"/>
    <w:rsid w:val="20A53730"/>
    <w:rsid w:val="20AB7DFD"/>
    <w:rsid w:val="20B3409F"/>
    <w:rsid w:val="20BE2A44"/>
    <w:rsid w:val="20D4111C"/>
    <w:rsid w:val="20D855F8"/>
    <w:rsid w:val="20EA3839"/>
    <w:rsid w:val="20F3093F"/>
    <w:rsid w:val="20F43A08"/>
    <w:rsid w:val="20F6042F"/>
    <w:rsid w:val="20F76B2D"/>
    <w:rsid w:val="20F90D91"/>
    <w:rsid w:val="20FB6266"/>
    <w:rsid w:val="20FD17BE"/>
    <w:rsid w:val="2100305C"/>
    <w:rsid w:val="21091F11"/>
    <w:rsid w:val="211A2370"/>
    <w:rsid w:val="21206319"/>
    <w:rsid w:val="213B6468"/>
    <w:rsid w:val="214D1A8E"/>
    <w:rsid w:val="215D18CE"/>
    <w:rsid w:val="215E734B"/>
    <w:rsid w:val="216F2CC8"/>
    <w:rsid w:val="21745B1D"/>
    <w:rsid w:val="21771570"/>
    <w:rsid w:val="217732A7"/>
    <w:rsid w:val="21937A2C"/>
    <w:rsid w:val="219519F6"/>
    <w:rsid w:val="219857D3"/>
    <w:rsid w:val="219A301C"/>
    <w:rsid w:val="21A460DD"/>
    <w:rsid w:val="21A70A44"/>
    <w:rsid w:val="21B07155"/>
    <w:rsid w:val="21B445C8"/>
    <w:rsid w:val="21B55CA5"/>
    <w:rsid w:val="21B75E11"/>
    <w:rsid w:val="21BA320B"/>
    <w:rsid w:val="21C173F0"/>
    <w:rsid w:val="21C734F7"/>
    <w:rsid w:val="21C847FC"/>
    <w:rsid w:val="21D02A2F"/>
    <w:rsid w:val="21D3299F"/>
    <w:rsid w:val="21D62873"/>
    <w:rsid w:val="21DC7625"/>
    <w:rsid w:val="21EC0618"/>
    <w:rsid w:val="21FB3F4F"/>
    <w:rsid w:val="21FC3620"/>
    <w:rsid w:val="22133977"/>
    <w:rsid w:val="22160D89"/>
    <w:rsid w:val="222E1FA2"/>
    <w:rsid w:val="22377B04"/>
    <w:rsid w:val="223E223C"/>
    <w:rsid w:val="224E645D"/>
    <w:rsid w:val="225D4400"/>
    <w:rsid w:val="22631AF5"/>
    <w:rsid w:val="226650A3"/>
    <w:rsid w:val="226A32CF"/>
    <w:rsid w:val="226A69DF"/>
    <w:rsid w:val="227132E9"/>
    <w:rsid w:val="22791318"/>
    <w:rsid w:val="228161A9"/>
    <w:rsid w:val="228C104B"/>
    <w:rsid w:val="229628CB"/>
    <w:rsid w:val="22963E14"/>
    <w:rsid w:val="2297034D"/>
    <w:rsid w:val="22973BD0"/>
    <w:rsid w:val="229C1803"/>
    <w:rsid w:val="22A26E97"/>
    <w:rsid w:val="22A70FE7"/>
    <w:rsid w:val="22AF3FF6"/>
    <w:rsid w:val="22B97967"/>
    <w:rsid w:val="22BB66EE"/>
    <w:rsid w:val="22D50457"/>
    <w:rsid w:val="22D66F38"/>
    <w:rsid w:val="22D86BB8"/>
    <w:rsid w:val="22D93B65"/>
    <w:rsid w:val="22E53DE6"/>
    <w:rsid w:val="22E542B8"/>
    <w:rsid w:val="22E70030"/>
    <w:rsid w:val="22EC5858"/>
    <w:rsid w:val="22FE5379"/>
    <w:rsid w:val="230368EF"/>
    <w:rsid w:val="231177A3"/>
    <w:rsid w:val="231E09D1"/>
    <w:rsid w:val="231F71F7"/>
    <w:rsid w:val="23256DAA"/>
    <w:rsid w:val="23273A0D"/>
    <w:rsid w:val="232E5C5F"/>
    <w:rsid w:val="23377209"/>
    <w:rsid w:val="23385E19"/>
    <w:rsid w:val="23555288"/>
    <w:rsid w:val="23655471"/>
    <w:rsid w:val="2369138D"/>
    <w:rsid w:val="236C162A"/>
    <w:rsid w:val="236E206F"/>
    <w:rsid w:val="237542A7"/>
    <w:rsid w:val="23792EBE"/>
    <w:rsid w:val="237E524F"/>
    <w:rsid w:val="23865A9B"/>
    <w:rsid w:val="23867DB3"/>
    <w:rsid w:val="238B4256"/>
    <w:rsid w:val="23916A3A"/>
    <w:rsid w:val="2393640A"/>
    <w:rsid w:val="23942016"/>
    <w:rsid w:val="23952182"/>
    <w:rsid w:val="23B02B18"/>
    <w:rsid w:val="23B2373A"/>
    <w:rsid w:val="23C137F9"/>
    <w:rsid w:val="23C2284B"/>
    <w:rsid w:val="23C67733"/>
    <w:rsid w:val="23CD03C9"/>
    <w:rsid w:val="23D42CAA"/>
    <w:rsid w:val="23DA7B95"/>
    <w:rsid w:val="23DD6465"/>
    <w:rsid w:val="23E115E8"/>
    <w:rsid w:val="23EB62B3"/>
    <w:rsid w:val="23F24EDE"/>
    <w:rsid w:val="23F6508E"/>
    <w:rsid w:val="23FA0237"/>
    <w:rsid w:val="23FE1AD5"/>
    <w:rsid w:val="23FF341B"/>
    <w:rsid w:val="24002495"/>
    <w:rsid w:val="24040A5B"/>
    <w:rsid w:val="240418E7"/>
    <w:rsid w:val="240834CF"/>
    <w:rsid w:val="240F7F39"/>
    <w:rsid w:val="241059BB"/>
    <w:rsid w:val="24150BCD"/>
    <w:rsid w:val="241B04C9"/>
    <w:rsid w:val="24231158"/>
    <w:rsid w:val="242E1C8E"/>
    <w:rsid w:val="24341072"/>
    <w:rsid w:val="243503F5"/>
    <w:rsid w:val="24466FD8"/>
    <w:rsid w:val="24572F93"/>
    <w:rsid w:val="247308DE"/>
    <w:rsid w:val="247343DA"/>
    <w:rsid w:val="24734F9F"/>
    <w:rsid w:val="247D4AB1"/>
    <w:rsid w:val="249720B1"/>
    <w:rsid w:val="249B7324"/>
    <w:rsid w:val="249E15B7"/>
    <w:rsid w:val="24A5262B"/>
    <w:rsid w:val="24A658AF"/>
    <w:rsid w:val="24A82E51"/>
    <w:rsid w:val="24AF0954"/>
    <w:rsid w:val="24AF1021"/>
    <w:rsid w:val="24B473C2"/>
    <w:rsid w:val="24C43113"/>
    <w:rsid w:val="24D76CB0"/>
    <w:rsid w:val="24DF333F"/>
    <w:rsid w:val="24E06F8D"/>
    <w:rsid w:val="24E9569E"/>
    <w:rsid w:val="24EC77C9"/>
    <w:rsid w:val="24F12AAA"/>
    <w:rsid w:val="25076E4C"/>
    <w:rsid w:val="250A7DD1"/>
    <w:rsid w:val="25177390"/>
    <w:rsid w:val="251B0699"/>
    <w:rsid w:val="252E0198"/>
    <w:rsid w:val="25355D17"/>
    <w:rsid w:val="253B4663"/>
    <w:rsid w:val="254C2D14"/>
    <w:rsid w:val="254E75C1"/>
    <w:rsid w:val="255120D8"/>
    <w:rsid w:val="25531A57"/>
    <w:rsid w:val="255D565D"/>
    <w:rsid w:val="255E536A"/>
    <w:rsid w:val="255F6E23"/>
    <w:rsid w:val="25627E42"/>
    <w:rsid w:val="256C0CC0"/>
    <w:rsid w:val="256F0751"/>
    <w:rsid w:val="25714529"/>
    <w:rsid w:val="257412D0"/>
    <w:rsid w:val="25783C88"/>
    <w:rsid w:val="25950217"/>
    <w:rsid w:val="259D0E7A"/>
    <w:rsid w:val="25AC5561"/>
    <w:rsid w:val="25AC70E4"/>
    <w:rsid w:val="25B43998"/>
    <w:rsid w:val="25C91C6F"/>
    <w:rsid w:val="25CA7797"/>
    <w:rsid w:val="25CC3FB0"/>
    <w:rsid w:val="25CF4697"/>
    <w:rsid w:val="25D627BB"/>
    <w:rsid w:val="25D94476"/>
    <w:rsid w:val="25DD6A35"/>
    <w:rsid w:val="25DE1BBE"/>
    <w:rsid w:val="25E706A6"/>
    <w:rsid w:val="25E877BF"/>
    <w:rsid w:val="25EE7927"/>
    <w:rsid w:val="25F232BD"/>
    <w:rsid w:val="25F51053"/>
    <w:rsid w:val="25F80DA5"/>
    <w:rsid w:val="25F8459E"/>
    <w:rsid w:val="25FD5DBC"/>
    <w:rsid w:val="260C01FF"/>
    <w:rsid w:val="26127ABA"/>
    <w:rsid w:val="26277002"/>
    <w:rsid w:val="26321F0A"/>
    <w:rsid w:val="26345C82"/>
    <w:rsid w:val="2635203B"/>
    <w:rsid w:val="263E46F9"/>
    <w:rsid w:val="264B6D25"/>
    <w:rsid w:val="264D45FF"/>
    <w:rsid w:val="265676F7"/>
    <w:rsid w:val="265956E8"/>
    <w:rsid w:val="265D3823"/>
    <w:rsid w:val="266450C0"/>
    <w:rsid w:val="26671392"/>
    <w:rsid w:val="26683C82"/>
    <w:rsid w:val="266D638A"/>
    <w:rsid w:val="267270A9"/>
    <w:rsid w:val="26773DC1"/>
    <w:rsid w:val="267B79D2"/>
    <w:rsid w:val="267C2231"/>
    <w:rsid w:val="267E3536"/>
    <w:rsid w:val="267F67D1"/>
    <w:rsid w:val="2682126C"/>
    <w:rsid w:val="26834513"/>
    <w:rsid w:val="26881B2A"/>
    <w:rsid w:val="26914E82"/>
    <w:rsid w:val="269313E0"/>
    <w:rsid w:val="26977FBF"/>
    <w:rsid w:val="26997893"/>
    <w:rsid w:val="269E01E7"/>
    <w:rsid w:val="26A20310"/>
    <w:rsid w:val="26B557B7"/>
    <w:rsid w:val="26C86E2D"/>
    <w:rsid w:val="26CD39E1"/>
    <w:rsid w:val="26CF7759"/>
    <w:rsid w:val="26E32EDA"/>
    <w:rsid w:val="26E67CE5"/>
    <w:rsid w:val="26F15921"/>
    <w:rsid w:val="26F70A5D"/>
    <w:rsid w:val="27035654"/>
    <w:rsid w:val="270B7843"/>
    <w:rsid w:val="271A49CD"/>
    <w:rsid w:val="27221F7E"/>
    <w:rsid w:val="2725381D"/>
    <w:rsid w:val="27256D75"/>
    <w:rsid w:val="272F02A4"/>
    <w:rsid w:val="27402404"/>
    <w:rsid w:val="275E2C5D"/>
    <w:rsid w:val="27600991"/>
    <w:rsid w:val="277C1949"/>
    <w:rsid w:val="277D078B"/>
    <w:rsid w:val="27850771"/>
    <w:rsid w:val="27856069"/>
    <w:rsid w:val="2795508D"/>
    <w:rsid w:val="279C4F25"/>
    <w:rsid w:val="279C5F0C"/>
    <w:rsid w:val="27AC61A6"/>
    <w:rsid w:val="27B571D5"/>
    <w:rsid w:val="27C272BD"/>
    <w:rsid w:val="27C44DE4"/>
    <w:rsid w:val="27C52B8D"/>
    <w:rsid w:val="27C60B5C"/>
    <w:rsid w:val="27D0586F"/>
    <w:rsid w:val="27D05B4F"/>
    <w:rsid w:val="27D91042"/>
    <w:rsid w:val="280A6540"/>
    <w:rsid w:val="28223279"/>
    <w:rsid w:val="28243568"/>
    <w:rsid w:val="28305FD5"/>
    <w:rsid w:val="283D02B9"/>
    <w:rsid w:val="283D7C94"/>
    <w:rsid w:val="28493AA6"/>
    <w:rsid w:val="28496766"/>
    <w:rsid w:val="28531B6B"/>
    <w:rsid w:val="285D4FE3"/>
    <w:rsid w:val="286640ED"/>
    <w:rsid w:val="286768D9"/>
    <w:rsid w:val="286F11F3"/>
    <w:rsid w:val="28701767"/>
    <w:rsid w:val="2871356E"/>
    <w:rsid w:val="28776B74"/>
    <w:rsid w:val="287D1DFC"/>
    <w:rsid w:val="287E71EA"/>
    <w:rsid w:val="28821682"/>
    <w:rsid w:val="288B76AF"/>
    <w:rsid w:val="289C5AAF"/>
    <w:rsid w:val="289F315B"/>
    <w:rsid w:val="28A455F2"/>
    <w:rsid w:val="28A8786A"/>
    <w:rsid w:val="28AD1D1C"/>
    <w:rsid w:val="28B8598A"/>
    <w:rsid w:val="28B975DD"/>
    <w:rsid w:val="28BA1A75"/>
    <w:rsid w:val="28BE086C"/>
    <w:rsid w:val="28C01A4F"/>
    <w:rsid w:val="28CC407F"/>
    <w:rsid w:val="28D741E0"/>
    <w:rsid w:val="28D76D98"/>
    <w:rsid w:val="28D9041B"/>
    <w:rsid w:val="28E120D3"/>
    <w:rsid w:val="28E76E28"/>
    <w:rsid w:val="28E82D54"/>
    <w:rsid w:val="28EC4F6E"/>
    <w:rsid w:val="28F17E5A"/>
    <w:rsid w:val="29051210"/>
    <w:rsid w:val="29096C93"/>
    <w:rsid w:val="29117C6C"/>
    <w:rsid w:val="291B6C85"/>
    <w:rsid w:val="291C47AB"/>
    <w:rsid w:val="291E22D1"/>
    <w:rsid w:val="29226266"/>
    <w:rsid w:val="29244993"/>
    <w:rsid w:val="29245D79"/>
    <w:rsid w:val="292875F4"/>
    <w:rsid w:val="293401F5"/>
    <w:rsid w:val="29344898"/>
    <w:rsid w:val="29344C74"/>
    <w:rsid w:val="29392315"/>
    <w:rsid w:val="29491A44"/>
    <w:rsid w:val="294A1318"/>
    <w:rsid w:val="295403E9"/>
    <w:rsid w:val="29662406"/>
    <w:rsid w:val="296A3B7E"/>
    <w:rsid w:val="297A4A2F"/>
    <w:rsid w:val="298A0090"/>
    <w:rsid w:val="29AE5670"/>
    <w:rsid w:val="29C21D16"/>
    <w:rsid w:val="29C721E5"/>
    <w:rsid w:val="29CD4B48"/>
    <w:rsid w:val="29D65F98"/>
    <w:rsid w:val="29EA6657"/>
    <w:rsid w:val="2A020879"/>
    <w:rsid w:val="2A096EE6"/>
    <w:rsid w:val="2A0D5708"/>
    <w:rsid w:val="2A0D5B97"/>
    <w:rsid w:val="2A113C6B"/>
    <w:rsid w:val="2A133670"/>
    <w:rsid w:val="2A1B4A63"/>
    <w:rsid w:val="2A1F4553"/>
    <w:rsid w:val="2A2655B6"/>
    <w:rsid w:val="2A315F88"/>
    <w:rsid w:val="2A40035E"/>
    <w:rsid w:val="2A401D2A"/>
    <w:rsid w:val="2A470A00"/>
    <w:rsid w:val="2A4915D0"/>
    <w:rsid w:val="2A4E6BE6"/>
    <w:rsid w:val="2A575D85"/>
    <w:rsid w:val="2A681272"/>
    <w:rsid w:val="2A7523C5"/>
    <w:rsid w:val="2A783D3B"/>
    <w:rsid w:val="2A7B614E"/>
    <w:rsid w:val="2A7C7192"/>
    <w:rsid w:val="2A862824"/>
    <w:rsid w:val="2A8735B8"/>
    <w:rsid w:val="2A930A9D"/>
    <w:rsid w:val="2A950CB9"/>
    <w:rsid w:val="2A97058D"/>
    <w:rsid w:val="2AA36F32"/>
    <w:rsid w:val="2AA51707"/>
    <w:rsid w:val="2AA809EC"/>
    <w:rsid w:val="2AB033FD"/>
    <w:rsid w:val="2AB2780B"/>
    <w:rsid w:val="2AB81676"/>
    <w:rsid w:val="2AB96756"/>
    <w:rsid w:val="2AC673A4"/>
    <w:rsid w:val="2AD215C5"/>
    <w:rsid w:val="2ADB4165"/>
    <w:rsid w:val="2ADE14E1"/>
    <w:rsid w:val="2AEB3456"/>
    <w:rsid w:val="2AF32926"/>
    <w:rsid w:val="2AF35F0B"/>
    <w:rsid w:val="2B023C9F"/>
    <w:rsid w:val="2B083064"/>
    <w:rsid w:val="2B084FE7"/>
    <w:rsid w:val="2B0B4E27"/>
    <w:rsid w:val="2B1C3C99"/>
    <w:rsid w:val="2B224A92"/>
    <w:rsid w:val="2B2362C5"/>
    <w:rsid w:val="2B306136"/>
    <w:rsid w:val="2B372E74"/>
    <w:rsid w:val="2B405D02"/>
    <w:rsid w:val="2B455E91"/>
    <w:rsid w:val="2B4F70BA"/>
    <w:rsid w:val="2B516F1A"/>
    <w:rsid w:val="2B5A212F"/>
    <w:rsid w:val="2B5A4674"/>
    <w:rsid w:val="2B674404"/>
    <w:rsid w:val="2B6C0725"/>
    <w:rsid w:val="2B6D6D3B"/>
    <w:rsid w:val="2B712A30"/>
    <w:rsid w:val="2B754ED7"/>
    <w:rsid w:val="2B804123"/>
    <w:rsid w:val="2B856638"/>
    <w:rsid w:val="2B894E2A"/>
    <w:rsid w:val="2B98280F"/>
    <w:rsid w:val="2B9B22FF"/>
    <w:rsid w:val="2B9F22FD"/>
    <w:rsid w:val="2BA20325"/>
    <w:rsid w:val="2BA955DA"/>
    <w:rsid w:val="2BB172BB"/>
    <w:rsid w:val="2BB66FC6"/>
    <w:rsid w:val="2BBD04C8"/>
    <w:rsid w:val="2BC5737C"/>
    <w:rsid w:val="2BDA267D"/>
    <w:rsid w:val="2BE6337C"/>
    <w:rsid w:val="2BEE73A5"/>
    <w:rsid w:val="2C0C79D5"/>
    <w:rsid w:val="2C12605B"/>
    <w:rsid w:val="2C303622"/>
    <w:rsid w:val="2C370A57"/>
    <w:rsid w:val="2C3A38C6"/>
    <w:rsid w:val="2C3C5088"/>
    <w:rsid w:val="2C453FE1"/>
    <w:rsid w:val="2C5C1A8E"/>
    <w:rsid w:val="2C924C4A"/>
    <w:rsid w:val="2C956D4E"/>
    <w:rsid w:val="2C967668"/>
    <w:rsid w:val="2CB27900"/>
    <w:rsid w:val="2CBD3F01"/>
    <w:rsid w:val="2CBF201D"/>
    <w:rsid w:val="2CC31B0E"/>
    <w:rsid w:val="2CC3566A"/>
    <w:rsid w:val="2CC52E96"/>
    <w:rsid w:val="2CC87739"/>
    <w:rsid w:val="2CD72920"/>
    <w:rsid w:val="2CDF446E"/>
    <w:rsid w:val="2CE03230"/>
    <w:rsid w:val="2CE11F94"/>
    <w:rsid w:val="2CE61FCE"/>
    <w:rsid w:val="2CF04195"/>
    <w:rsid w:val="2CF14E2D"/>
    <w:rsid w:val="2CFE48F4"/>
    <w:rsid w:val="2CFE6B4F"/>
    <w:rsid w:val="2D007A6D"/>
    <w:rsid w:val="2D0B1B07"/>
    <w:rsid w:val="2D10523A"/>
    <w:rsid w:val="2D1C4D7A"/>
    <w:rsid w:val="2D1E533E"/>
    <w:rsid w:val="2D285E15"/>
    <w:rsid w:val="2D2F0F51"/>
    <w:rsid w:val="2D331D0D"/>
    <w:rsid w:val="2D4254F8"/>
    <w:rsid w:val="2D46629B"/>
    <w:rsid w:val="2D480EA5"/>
    <w:rsid w:val="2D505F94"/>
    <w:rsid w:val="2D5B3CEB"/>
    <w:rsid w:val="2D5C786C"/>
    <w:rsid w:val="2D686211"/>
    <w:rsid w:val="2D722E96"/>
    <w:rsid w:val="2D886EC1"/>
    <w:rsid w:val="2D943534"/>
    <w:rsid w:val="2DA60D84"/>
    <w:rsid w:val="2DAA5C4C"/>
    <w:rsid w:val="2DB5450D"/>
    <w:rsid w:val="2DB82695"/>
    <w:rsid w:val="2DBE22D5"/>
    <w:rsid w:val="2DBF1922"/>
    <w:rsid w:val="2DBF4E1C"/>
    <w:rsid w:val="2DC1199C"/>
    <w:rsid w:val="2DD62175"/>
    <w:rsid w:val="2DD97BC5"/>
    <w:rsid w:val="2DEF0274"/>
    <w:rsid w:val="2DF271BE"/>
    <w:rsid w:val="2DFE0923"/>
    <w:rsid w:val="2E111FC7"/>
    <w:rsid w:val="2E144526"/>
    <w:rsid w:val="2E152218"/>
    <w:rsid w:val="2E1550E0"/>
    <w:rsid w:val="2E255EB0"/>
    <w:rsid w:val="2E422F06"/>
    <w:rsid w:val="2E4649D9"/>
    <w:rsid w:val="2E513149"/>
    <w:rsid w:val="2E513ADD"/>
    <w:rsid w:val="2E545310"/>
    <w:rsid w:val="2E552D91"/>
    <w:rsid w:val="2E556795"/>
    <w:rsid w:val="2E607BFE"/>
    <w:rsid w:val="2E643F59"/>
    <w:rsid w:val="2E650B55"/>
    <w:rsid w:val="2E67471B"/>
    <w:rsid w:val="2E6E3CFB"/>
    <w:rsid w:val="2E8C0CED"/>
    <w:rsid w:val="2E8C6FF7"/>
    <w:rsid w:val="2E9C2616"/>
    <w:rsid w:val="2EA20CD5"/>
    <w:rsid w:val="2EA80FBB"/>
    <w:rsid w:val="2EA92AA4"/>
    <w:rsid w:val="2EB37960"/>
    <w:rsid w:val="2EB85034"/>
    <w:rsid w:val="2EC6434A"/>
    <w:rsid w:val="2ECE479A"/>
    <w:rsid w:val="2EDC1D71"/>
    <w:rsid w:val="2EE45D6B"/>
    <w:rsid w:val="2EE5276F"/>
    <w:rsid w:val="2EEA11CE"/>
    <w:rsid w:val="2EF0545D"/>
    <w:rsid w:val="2F00237B"/>
    <w:rsid w:val="2F0D3158"/>
    <w:rsid w:val="2F0D7070"/>
    <w:rsid w:val="2F15505D"/>
    <w:rsid w:val="2F1821E4"/>
    <w:rsid w:val="2F2E2A75"/>
    <w:rsid w:val="2F2F5D4E"/>
    <w:rsid w:val="2F397E65"/>
    <w:rsid w:val="2F455F1D"/>
    <w:rsid w:val="2F4D2112"/>
    <w:rsid w:val="2F710E6E"/>
    <w:rsid w:val="2F7505E3"/>
    <w:rsid w:val="2F927575"/>
    <w:rsid w:val="2F976C21"/>
    <w:rsid w:val="2F9B0EAA"/>
    <w:rsid w:val="2FA76EBB"/>
    <w:rsid w:val="2FA97CE3"/>
    <w:rsid w:val="2FAF42C8"/>
    <w:rsid w:val="2FBE2025"/>
    <w:rsid w:val="2FBE437F"/>
    <w:rsid w:val="2FC42EB7"/>
    <w:rsid w:val="2FC66097"/>
    <w:rsid w:val="2FEF6776"/>
    <w:rsid w:val="30071D11"/>
    <w:rsid w:val="3008511A"/>
    <w:rsid w:val="301601A6"/>
    <w:rsid w:val="301729F2"/>
    <w:rsid w:val="30215B55"/>
    <w:rsid w:val="302428C3"/>
    <w:rsid w:val="302A1EA4"/>
    <w:rsid w:val="30494461"/>
    <w:rsid w:val="304E16EE"/>
    <w:rsid w:val="30504491"/>
    <w:rsid w:val="30691F0D"/>
    <w:rsid w:val="306B46F8"/>
    <w:rsid w:val="30727889"/>
    <w:rsid w:val="307E0872"/>
    <w:rsid w:val="3086432B"/>
    <w:rsid w:val="30933893"/>
    <w:rsid w:val="30944F66"/>
    <w:rsid w:val="30A17E2C"/>
    <w:rsid w:val="30A67EF5"/>
    <w:rsid w:val="30B31E99"/>
    <w:rsid w:val="30B9743E"/>
    <w:rsid w:val="30B97B8C"/>
    <w:rsid w:val="30BC0F82"/>
    <w:rsid w:val="30CC6050"/>
    <w:rsid w:val="30DB6B86"/>
    <w:rsid w:val="30DD6F38"/>
    <w:rsid w:val="30EC742F"/>
    <w:rsid w:val="30F32296"/>
    <w:rsid w:val="30FA7AC8"/>
    <w:rsid w:val="31050331"/>
    <w:rsid w:val="310B3A83"/>
    <w:rsid w:val="310D3357"/>
    <w:rsid w:val="3113339F"/>
    <w:rsid w:val="31151BE9"/>
    <w:rsid w:val="3115220C"/>
    <w:rsid w:val="312476AC"/>
    <w:rsid w:val="312D483B"/>
    <w:rsid w:val="31413001"/>
    <w:rsid w:val="31496359"/>
    <w:rsid w:val="314F5556"/>
    <w:rsid w:val="31540F86"/>
    <w:rsid w:val="31717D8A"/>
    <w:rsid w:val="317D34FD"/>
    <w:rsid w:val="31894E52"/>
    <w:rsid w:val="318B6972"/>
    <w:rsid w:val="318D4498"/>
    <w:rsid w:val="31917CE0"/>
    <w:rsid w:val="31931252"/>
    <w:rsid w:val="319538FA"/>
    <w:rsid w:val="31A11CF2"/>
    <w:rsid w:val="31A737AC"/>
    <w:rsid w:val="31AB48AF"/>
    <w:rsid w:val="31BB2DB3"/>
    <w:rsid w:val="31BE28A4"/>
    <w:rsid w:val="31C979B4"/>
    <w:rsid w:val="31CC4FC0"/>
    <w:rsid w:val="31CE4D2B"/>
    <w:rsid w:val="31DE4CF4"/>
    <w:rsid w:val="31E66C61"/>
    <w:rsid w:val="31EF6E10"/>
    <w:rsid w:val="3200779C"/>
    <w:rsid w:val="32016699"/>
    <w:rsid w:val="32022216"/>
    <w:rsid w:val="32064284"/>
    <w:rsid w:val="32132FE6"/>
    <w:rsid w:val="3216270E"/>
    <w:rsid w:val="321B29E2"/>
    <w:rsid w:val="32211B4E"/>
    <w:rsid w:val="322850C0"/>
    <w:rsid w:val="323068E5"/>
    <w:rsid w:val="32382656"/>
    <w:rsid w:val="32410FAA"/>
    <w:rsid w:val="324C7EAF"/>
    <w:rsid w:val="32563C92"/>
    <w:rsid w:val="326276D3"/>
    <w:rsid w:val="3264169D"/>
    <w:rsid w:val="326F3B9E"/>
    <w:rsid w:val="327B2649"/>
    <w:rsid w:val="32902492"/>
    <w:rsid w:val="32A970B0"/>
    <w:rsid w:val="32B048E2"/>
    <w:rsid w:val="32B7432C"/>
    <w:rsid w:val="32C10836"/>
    <w:rsid w:val="32DA54BB"/>
    <w:rsid w:val="32DA6D7E"/>
    <w:rsid w:val="32DC41A0"/>
    <w:rsid w:val="32E314F2"/>
    <w:rsid w:val="32E60C88"/>
    <w:rsid w:val="32E91BA2"/>
    <w:rsid w:val="32EF7C1D"/>
    <w:rsid w:val="32F20017"/>
    <w:rsid w:val="32FB4021"/>
    <w:rsid w:val="32FD2138"/>
    <w:rsid w:val="330F07D0"/>
    <w:rsid w:val="331D2CEA"/>
    <w:rsid w:val="33264770"/>
    <w:rsid w:val="3332198B"/>
    <w:rsid w:val="3332520E"/>
    <w:rsid w:val="33363C14"/>
    <w:rsid w:val="33365E13"/>
    <w:rsid w:val="333A41AC"/>
    <w:rsid w:val="333C2526"/>
    <w:rsid w:val="335A65FC"/>
    <w:rsid w:val="33616C57"/>
    <w:rsid w:val="3363215A"/>
    <w:rsid w:val="33705886"/>
    <w:rsid w:val="33727DEA"/>
    <w:rsid w:val="33753B3D"/>
    <w:rsid w:val="33792F26"/>
    <w:rsid w:val="33843993"/>
    <w:rsid w:val="338A1B3D"/>
    <w:rsid w:val="338D4C23"/>
    <w:rsid w:val="338F1D24"/>
    <w:rsid w:val="3398423F"/>
    <w:rsid w:val="339C35B9"/>
    <w:rsid w:val="33A2024B"/>
    <w:rsid w:val="33AB5DD1"/>
    <w:rsid w:val="33B05759"/>
    <w:rsid w:val="33B22CAA"/>
    <w:rsid w:val="33B36A61"/>
    <w:rsid w:val="33B679E6"/>
    <w:rsid w:val="33B757FC"/>
    <w:rsid w:val="33B92CC9"/>
    <w:rsid w:val="33C148CD"/>
    <w:rsid w:val="33C27D85"/>
    <w:rsid w:val="33C61EE3"/>
    <w:rsid w:val="33C95381"/>
    <w:rsid w:val="33CD6955"/>
    <w:rsid w:val="33CF0478"/>
    <w:rsid w:val="33EA4198"/>
    <w:rsid w:val="33EC463C"/>
    <w:rsid w:val="34036C94"/>
    <w:rsid w:val="340B4EF1"/>
    <w:rsid w:val="340D366E"/>
    <w:rsid w:val="34110FFE"/>
    <w:rsid w:val="341344FC"/>
    <w:rsid w:val="342D0D71"/>
    <w:rsid w:val="34394463"/>
    <w:rsid w:val="344A6670"/>
    <w:rsid w:val="344D62A8"/>
    <w:rsid w:val="34540044"/>
    <w:rsid w:val="34681A08"/>
    <w:rsid w:val="346C3C91"/>
    <w:rsid w:val="34703364"/>
    <w:rsid w:val="34767465"/>
    <w:rsid w:val="34897199"/>
    <w:rsid w:val="348E2A01"/>
    <w:rsid w:val="348F0527"/>
    <w:rsid w:val="34972557"/>
    <w:rsid w:val="349A13A6"/>
    <w:rsid w:val="349C69DF"/>
    <w:rsid w:val="349D6A1E"/>
    <w:rsid w:val="34A64E11"/>
    <w:rsid w:val="34AF4D79"/>
    <w:rsid w:val="34B41245"/>
    <w:rsid w:val="34B65FCE"/>
    <w:rsid w:val="34BF2111"/>
    <w:rsid w:val="34CE4C2F"/>
    <w:rsid w:val="34D425D7"/>
    <w:rsid w:val="34DA79F4"/>
    <w:rsid w:val="34E02B31"/>
    <w:rsid w:val="34F34F5A"/>
    <w:rsid w:val="34F62570"/>
    <w:rsid w:val="34FA47FA"/>
    <w:rsid w:val="35001BFA"/>
    <w:rsid w:val="35073BBB"/>
    <w:rsid w:val="350963EA"/>
    <w:rsid w:val="3509652C"/>
    <w:rsid w:val="350C3926"/>
    <w:rsid w:val="351143DB"/>
    <w:rsid w:val="35184D8D"/>
    <w:rsid w:val="351C27B0"/>
    <w:rsid w:val="35303AB8"/>
    <w:rsid w:val="35305866"/>
    <w:rsid w:val="353C20C1"/>
    <w:rsid w:val="353F3C69"/>
    <w:rsid w:val="354C0922"/>
    <w:rsid w:val="35630281"/>
    <w:rsid w:val="356370F1"/>
    <w:rsid w:val="356A48CC"/>
    <w:rsid w:val="357E0CC8"/>
    <w:rsid w:val="35965355"/>
    <w:rsid w:val="35A54C93"/>
    <w:rsid w:val="35BE7A8E"/>
    <w:rsid w:val="35C30B9C"/>
    <w:rsid w:val="35C61E00"/>
    <w:rsid w:val="35DA3A24"/>
    <w:rsid w:val="35E137AB"/>
    <w:rsid w:val="35E907F7"/>
    <w:rsid w:val="35EB3360"/>
    <w:rsid w:val="36034E7B"/>
    <w:rsid w:val="36085658"/>
    <w:rsid w:val="360C593C"/>
    <w:rsid w:val="360C62D3"/>
    <w:rsid w:val="36171BD2"/>
    <w:rsid w:val="361B48D1"/>
    <w:rsid w:val="3626102A"/>
    <w:rsid w:val="3627170A"/>
    <w:rsid w:val="36275D58"/>
    <w:rsid w:val="36291668"/>
    <w:rsid w:val="362C24D2"/>
    <w:rsid w:val="36645C6A"/>
    <w:rsid w:val="366652B8"/>
    <w:rsid w:val="366C72B2"/>
    <w:rsid w:val="366D46DB"/>
    <w:rsid w:val="36730100"/>
    <w:rsid w:val="3684230E"/>
    <w:rsid w:val="368C5E8A"/>
    <w:rsid w:val="369462C9"/>
    <w:rsid w:val="369B4675"/>
    <w:rsid w:val="36B02BC6"/>
    <w:rsid w:val="36B54AD0"/>
    <w:rsid w:val="36C02C1A"/>
    <w:rsid w:val="36C4095C"/>
    <w:rsid w:val="36D02889"/>
    <w:rsid w:val="36D15C9E"/>
    <w:rsid w:val="36D30B9F"/>
    <w:rsid w:val="36E5586C"/>
    <w:rsid w:val="36EC0C03"/>
    <w:rsid w:val="36EE26AB"/>
    <w:rsid w:val="36F079A3"/>
    <w:rsid w:val="36F1490A"/>
    <w:rsid w:val="36F93EED"/>
    <w:rsid w:val="36FE1AF2"/>
    <w:rsid w:val="3700273C"/>
    <w:rsid w:val="3709093A"/>
    <w:rsid w:val="370B18C5"/>
    <w:rsid w:val="370C0507"/>
    <w:rsid w:val="372372A2"/>
    <w:rsid w:val="37284E0F"/>
    <w:rsid w:val="373158C6"/>
    <w:rsid w:val="37335AE2"/>
    <w:rsid w:val="37337890"/>
    <w:rsid w:val="37345902"/>
    <w:rsid w:val="373A2CCA"/>
    <w:rsid w:val="37432C2A"/>
    <w:rsid w:val="37440F2A"/>
    <w:rsid w:val="37461944"/>
    <w:rsid w:val="374E6478"/>
    <w:rsid w:val="375A4E56"/>
    <w:rsid w:val="37601F05"/>
    <w:rsid w:val="376143FD"/>
    <w:rsid w:val="376A64DB"/>
    <w:rsid w:val="376C67FD"/>
    <w:rsid w:val="376D546C"/>
    <w:rsid w:val="37732ABD"/>
    <w:rsid w:val="3776777C"/>
    <w:rsid w:val="377D24DB"/>
    <w:rsid w:val="377F4883"/>
    <w:rsid w:val="37822F1F"/>
    <w:rsid w:val="3791691B"/>
    <w:rsid w:val="37941132"/>
    <w:rsid w:val="37A57C5B"/>
    <w:rsid w:val="37B07013"/>
    <w:rsid w:val="37B53145"/>
    <w:rsid w:val="37B6137A"/>
    <w:rsid w:val="37B90E7A"/>
    <w:rsid w:val="37BA58BB"/>
    <w:rsid w:val="37BE7500"/>
    <w:rsid w:val="37C91115"/>
    <w:rsid w:val="37CF301E"/>
    <w:rsid w:val="37D660E1"/>
    <w:rsid w:val="37DA39D0"/>
    <w:rsid w:val="37DE5A4E"/>
    <w:rsid w:val="37E10671"/>
    <w:rsid w:val="381E703B"/>
    <w:rsid w:val="382878CD"/>
    <w:rsid w:val="383513E6"/>
    <w:rsid w:val="383A69FC"/>
    <w:rsid w:val="38435389"/>
    <w:rsid w:val="384B03E9"/>
    <w:rsid w:val="384C120A"/>
    <w:rsid w:val="384C3E15"/>
    <w:rsid w:val="38602906"/>
    <w:rsid w:val="387B4A11"/>
    <w:rsid w:val="387C0DC3"/>
    <w:rsid w:val="3891486E"/>
    <w:rsid w:val="389445B1"/>
    <w:rsid w:val="389C54E6"/>
    <w:rsid w:val="389E6F8B"/>
    <w:rsid w:val="38A31D21"/>
    <w:rsid w:val="38A4219A"/>
    <w:rsid w:val="38AE11D6"/>
    <w:rsid w:val="38B21092"/>
    <w:rsid w:val="38B421CF"/>
    <w:rsid w:val="38C121AB"/>
    <w:rsid w:val="38C369F1"/>
    <w:rsid w:val="38C57937"/>
    <w:rsid w:val="38D26C34"/>
    <w:rsid w:val="38D806EF"/>
    <w:rsid w:val="38D85C29"/>
    <w:rsid w:val="38E10229"/>
    <w:rsid w:val="38E77AB1"/>
    <w:rsid w:val="38F44504"/>
    <w:rsid w:val="390779A9"/>
    <w:rsid w:val="390A2056"/>
    <w:rsid w:val="391E63E2"/>
    <w:rsid w:val="392344D3"/>
    <w:rsid w:val="3928303B"/>
    <w:rsid w:val="39353AE9"/>
    <w:rsid w:val="393B1FF3"/>
    <w:rsid w:val="39434534"/>
    <w:rsid w:val="39440601"/>
    <w:rsid w:val="394D6D12"/>
    <w:rsid w:val="39557F91"/>
    <w:rsid w:val="39575064"/>
    <w:rsid w:val="395C5CA8"/>
    <w:rsid w:val="396A2821"/>
    <w:rsid w:val="3971469F"/>
    <w:rsid w:val="398A1DA4"/>
    <w:rsid w:val="398F4E06"/>
    <w:rsid w:val="39900FC9"/>
    <w:rsid w:val="39B02B0B"/>
    <w:rsid w:val="39B244B8"/>
    <w:rsid w:val="39BC189A"/>
    <w:rsid w:val="39CB238D"/>
    <w:rsid w:val="39CD3258"/>
    <w:rsid w:val="39CD7DFD"/>
    <w:rsid w:val="39D0475B"/>
    <w:rsid w:val="39F2758E"/>
    <w:rsid w:val="39F41558"/>
    <w:rsid w:val="39F538DD"/>
    <w:rsid w:val="39FC040D"/>
    <w:rsid w:val="3A0D6BB5"/>
    <w:rsid w:val="3A1976E0"/>
    <w:rsid w:val="3A267238"/>
    <w:rsid w:val="3A2B695F"/>
    <w:rsid w:val="3A3000B7"/>
    <w:rsid w:val="3A3E5389"/>
    <w:rsid w:val="3A402CDA"/>
    <w:rsid w:val="3A550E38"/>
    <w:rsid w:val="3A634E6A"/>
    <w:rsid w:val="3A68758F"/>
    <w:rsid w:val="3A6B16E8"/>
    <w:rsid w:val="3A6D1368"/>
    <w:rsid w:val="3A6F2645"/>
    <w:rsid w:val="3A716474"/>
    <w:rsid w:val="3A775CE5"/>
    <w:rsid w:val="3A802DEC"/>
    <w:rsid w:val="3A9B25D7"/>
    <w:rsid w:val="3A9E53BA"/>
    <w:rsid w:val="3ADE6798"/>
    <w:rsid w:val="3AE1400C"/>
    <w:rsid w:val="3AE570F3"/>
    <w:rsid w:val="3AE80CB2"/>
    <w:rsid w:val="3AEF7BDF"/>
    <w:rsid w:val="3AF060BE"/>
    <w:rsid w:val="3AFA56C6"/>
    <w:rsid w:val="3AFA60EE"/>
    <w:rsid w:val="3AFB0B52"/>
    <w:rsid w:val="3B093F20"/>
    <w:rsid w:val="3B2A4F9E"/>
    <w:rsid w:val="3B2F036E"/>
    <w:rsid w:val="3B2F2288"/>
    <w:rsid w:val="3B36794F"/>
    <w:rsid w:val="3B41427A"/>
    <w:rsid w:val="3B4262F3"/>
    <w:rsid w:val="3B427C5E"/>
    <w:rsid w:val="3B4E2EEA"/>
    <w:rsid w:val="3B614F44"/>
    <w:rsid w:val="3B6A561E"/>
    <w:rsid w:val="3B6B3A9C"/>
    <w:rsid w:val="3B712735"/>
    <w:rsid w:val="3B750477"/>
    <w:rsid w:val="3B7D557D"/>
    <w:rsid w:val="3B7F4E52"/>
    <w:rsid w:val="3B844B5E"/>
    <w:rsid w:val="3B9B1226"/>
    <w:rsid w:val="3B9E4F5D"/>
    <w:rsid w:val="3B9E639A"/>
    <w:rsid w:val="3B9F0DF3"/>
    <w:rsid w:val="3BB33BFE"/>
    <w:rsid w:val="3BB371F1"/>
    <w:rsid w:val="3BB865B6"/>
    <w:rsid w:val="3BCC416D"/>
    <w:rsid w:val="3BD02A31"/>
    <w:rsid w:val="3BD43DDD"/>
    <w:rsid w:val="3BDA29D0"/>
    <w:rsid w:val="3BE57EDC"/>
    <w:rsid w:val="3BE67ABD"/>
    <w:rsid w:val="3BEE04B3"/>
    <w:rsid w:val="3BFC0B7A"/>
    <w:rsid w:val="3C070B8D"/>
    <w:rsid w:val="3C0F1971"/>
    <w:rsid w:val="3C101822"/>
    <w:rsid w:val="3C10772C"/>
    <w:rsid w:val="3C17152E"/>
    <w:rsid w:val="3C273BBC"/>
    <w:rsid w:val="3C2D2B00"/>
    <w:rsid w:val="3C3D71E3"/>
    <w:rsid w:val="3C437AE7"/>
    <w:rsid w:val="3C4B08F9"/>
    <w:rsid w:val="3C575DCE"/>
    <w:rsid w:val="3C5D4D07"/>
    <w:rsid w:val="3C60501B"/>
    <w:rsid w:val="3C6978B0"/>
    <w:rsid w:val="3C920F92"/>
    <w:rsid w:val="3C9C5234"/>
    <w:rsid w:val="3CAC740C"/>
    <w:rsid w:val="3CBB1C58"/>
    <w:rsid w:val="3CBE7A55"/>
    <w:rsid w:val="3CC83746"/>
    <w:rsid w:val="3CCB7F4E"/>
    <w:rsid w:val="3CCD3451"/>
    <w:rsid w:val="3CD76F0F"/>
    <w:rsid w:val="3CDC07C9"/>
    <w:rsid w:val="3CE034EF"/>
    <w:rsid w:val="3CF35F6D"/>
    <w:rsid w:val="3CF43CC6"/>
    <w:rsid w:val="3D074938"/>
    <w:rsid w:val="3D0870C9"/>
    <w:rsid w:val="3D0E6439"/>
    <w:rsid w:val="3D1912D6"/>
    <w:rsid w:val="3D1E0ED8"/>
    <w:rsid w:val="3D296AB4"/>
    <w:rsid w:val="3D2972A3"/>
    <w:rsid w:val="3D2A6C91"/>
    <w:rsid w:val="3D3562F8"/>
    <w:rsid w:val="3D3D6D72"/>
    <w:rsid w:val="3D3E1186"/>
    <w:rsid w:val="3D471A96"/>
    <w:rsid w:val="3D595B76"/>
    <w:rsid w:val="3D5A2496"/>
    <w:rsid w:val="3D5F713C"/>
    <w:rsid w:val="3D751210"/>
    <w:rsid w:val="3D8D78A6"/>
    <w:rsid w:val="3D8F15CC"/>
    <w:rsid w:val="3D954E00"/>
    <w:rsid w:val="3DA07301"/>
    <w:rsid w:val="3DA60DBB"/>
    <w:rsid w:val="3DB42DAD"/>
    <w:rsid w:val="3DB70E50"/>
    <w:rsid w:val="3DBD4357"/>
    <w:rsid w:val="3DBD7EB3"/>
    <w:rsid w:val="3DC079A3"/>
    <w:rsid w:val="3DCA6F60"/>
    <w:rsid w:val="3DE10046"/>
    <w:rsid w:val="3DE356DF"/>
    <w:rsid w:val="3DE74B5F"/>
    <w:rsid w:val="3DF25CC4"/>
    <w:rsid w:val="3DF52EB3"/>
    <w:rsid w:val="3E09759C"/>
    <w:rsid w:val="3E0B6E71"/>
    <w:rsid w:val="3E0F72E0"/>
    <w:rsid w:val="3E1C72D0"/>
    <w:rsid w:val="3E216694"/>
    <w:rsid w:val="3E4B54BF"/>
    <w:rsid w:val="3E4C6769"/>
    <w:rsid w:val="3E537369"/>
    <w:rsid w:val="3E592BD7"/>
    <w:rsid w:val="3E647633"/>
    <w:rsid w:val="3E6B790F"/>
    <w:rsid w:val="3E725142"/>
    <w:rsid w:val="3E832EAB"/>
    <w:rsid w:val="3E8547BD"/>
    <w:rsid w:val="3EC7672F"/>
    <w:rsid w:val="3ED80F27"/>
    <w:rsid w:val="3F002D0E"/>
    <w:rsid w:val="3F0329D9"/>
    <w:rsid w:val="3F1473CF"/>
    <w:rsid w:val="3F17036B"/>
    <w:rsid w:val="3F1B6D68"/>
    <w:rsid w:val="3F206814"/>
    <w:rsid w:val="3F2435A5"/>
    <w:rsid w:val="3F28314F"/>
    <w:rsid w:val="3F2A54AE"/>
    <w:rsid w:val="3F302C3B"/>
    <w:rsid w:val="3F3452FF"/>
    <w:rsid w:val="3F3B19D7"/>
    <w:rsid w:val="3F400D9C"/>
    <w:rsid w:val="3F477B35"/>
    <w:rsid w:val="3F49635F"/>
    <w:rsid w:val="3F4A7E6C"/>
    <w:rsid w:val="3F4D34B9"/>
    <w:rsid w:val="3F500B1A"/>
    <w:rsid w:val="3F565079"/>
    <w:rsid w:val="3F5B3E28"/>
    <w:rsid w:val="3F5D3C35"/>
    <w:rsid w:val="3F67370F"/>
    <w:rsid w:val="3F6D021D"/>
    <w:rsid w:val="3F716775"/>
    <w:rsid w:val="3F732F1F"/>
    <w:rsid w:val="3F79605C"/>
    <w:rsid w:val="3F7A3E2D"/>
    <w:rsid w:val="3F7A6160"/>
    <w:rsid w:val="3F7B6278"/>
    <w:rsid w:val="3F880EB0"/>
    <w:rsid w:val="3F9E6AAE"/>
    <w:rsid w:val="3FA54DF8"/>
    <w:rsid w:val="3FAA26B9"/>
    <w:rsid w:val="3FB13A83"/>
    <w:rsid w:val="3FB5178A"/>
    <w:rsid w:val="3FBB674B"/>
    <w:rsid w:val="3FC7326B"/>
    <w:rsid w:val="3FC96FE3"/>
    <w:rsid w:val="3FCD213F"/>
    <w:rsid w:val="3FCD3549"/>
    <w:rsid w:val="3FD05DB3"/>
    <w:rsid w:val="3FD12A24"/>
    <w:rsid w:val="3FDF2363"/>
    <w:rsid w:val="3FDF6807"/>
    <w:rsid w:val="3FF02B7B"/>
    <w:rsid w:val="3FF603C6"/>
    <w:rsid w:val="3FFD6511"/>
    <w:rsid w:val="40122037"/>
    <w:rsid w:val="4013200C"/>
    <w:rsid w:val="4024246B"/>
    <w:rsid w:val="402B37FA"/>
    <w:rsid w:val="402B4333"/>
    <w:rsid w:val="404058E2"/>
    <w:rsid w:val="40472403"/>
    <w:rsid w:val="40510816"/>
    <w:rsid w:val="406519B3"/>
    <w:rsid w:val="406B0D2C"/>
    <w:rsid w:val="407451A1"/>
    <w:rsid w:val="40752CC7"/>
    <w:rsid w:val="40776A3F"/>
    <w:rsid w:val="407F6445"/>
    <w:rsid w:val="408259D6"/>
    <w:rsid w:val="40882E6C"/>
    <w:rsid w:val="40884444"/>
    <w:rsid w:val="408D50F6"/>
    <w:rsid w:val="408E2B77"/>
    <w:rsid w:val="409D1564"/>
    <w:rsid w:val="409E6703"/>
    <w:rsid w:val="40B376D3"/>
    <w:rsid w:val="40B7508E"/>
    <w:rsid w:val="40BA2742"/>
    <w:rsid w:val="40BA4B7E"/>
    <w:rsid w:val="40C6265F"/>
    <w:rsid w:val="40C93A5B"/>
    <w:rsid w:val="40E27F15"/>
    <w:rsid w:val="40E611D1"/>
    <w:rsid w:val="40EF400E"/>
    <w:rsid w:val="41007633"/>
    <w:rsid w:val="41024F18"/>
    <w:rsid w:val="41032081"/>
    <w:rsid w:val="41046754"/>
    <w:rsid w:val="4108086F"/>
    <w:rsid w:val="4110479E"/>
    <w:rsid w:val="41255C51"/>
    <w:rsid w:val="41383010"/>
    <w:rsid w:val="413A50CC"/>
    <w:rsid w:val="413B181B"/>
    <w:rsid w:val="4140041C"/>
    <w:rsid w:val="41410DFB"/>
    <w:rsid w:val="414A5F02"/>
    <w:rsid w:val="414C1CB1"/>
    <w:rsid w:val="414E29EF"/>
    <w:rsid w:val="416071D4"/>
    <w:rsid w:val="416C40CA"/>
    <w:rsid w:val="4171348E"/>
    <w:rsid w:val="417816C8"/>
    <w:rsid w:val="419A54FE"/>
    <w:rsid w:val="41AC55E2"/>
    <w:rsid w:val="41AC774B"/>
    <w:rsid w:val="41B4021C"/>
    <w:rsid w:val="41BB6EE4"/>
    <w:rsid w:val="41BC2D26"/>
    <w:rsid w:val="41D337F8"/>
    <w:rsid w:val="41D43A1D"/>
    <w:rsid w:val="41E00614"/>
    <w:rsid w:val="41EF0857"/>
    <w:rsid w:val="41F23969"/>
    <w:rsid w:val="41F61BE6"/>
    <w:rsid w:val="41F9564C"/>
    <w:rsid w:val="41FA7045"/>
    <w:rsid w:val="41FC24F7"/>
    <w:rsid w:val="420A5691"/>
    <w:rsid w:val="42342D2C"/>
    <w:rsid w:val="423C0527"/>
    <w:rsid w:val="426D64F2"/>
    <w:rsid w:val="42775F1B"/>
    <w:rsid w:val="427A45C5"/>
    <w:rsid w:val="427B0293"/>
    <w:rsid w:val="42870A90"/>
    <w:rsid w:val="428B1C17"/>
    <w:rsid w:val="42A17AE2"/>
    <w:rsid w:val="42A6360C"/>
    <w:rsid w:val="42BF647C"/>
    <w:rsid w:val="42CC7BA3"/>
    <w:rsid w:val="42DA37E3"/>
    <w:rsid w:val="42DE7687"/>
    <w:rsid w:val="42EC0495"/>
    <w:rsid w:val="42F27CA6"/>
    <w:rsid w:val="42F43F27"/>
    <w:rsid w:val="42F44377"/>
    <w:rsid w:val="42F9198D"/>
    <w:rsid w:val="42F93CB4"/>
    <w:rsid w:val="43035AFF"/>
    <w:rsid w:val="430673EB"/>
    <w:rsid w:val="43170066"/>
    <w:rsid w:val="431726E2"/>
    <w:rsid w:val="431B5DA8"/>
    <w:rsid w:val="431F6C99"/>
    <w:rsid w:val="43212C92"/>
    <w:rsid w:val="43236033"/>
    <w:rsid w:val="43246B60"/>
    <w:rsid w:val="43252390"/>
    <w:rsid w:val="43257338"/>
    <w:rsid w:val="432E58E0"/>
    <w:rsid w:val="4332664E"/>
    <w:rsid w:val="43384F80"/>
    <w:rsid w:val="433F5238"/>
    <w:rsid w:val="4341276F"/>
    <w:rsid w:val="43457D5F"/>
    <w:rsid w:val="434C5E8F"/>
    <w:rsid w:val="434E19E0"/>
    <w:rsid w:val="43530D81"/>
    <w:rsid w:val="4355293C"/>
    <w:rsid w:val="4358397B"/>
    <w:rsid w:val="4360090E"/>
    <w:rsid w:val="436C448B"/>
    <w:rsid w:val="437E00E5"/>
    <w:rsid w:val="437F73D1"/>
    <w:rsid w:val="43B14016"/>
    <w:rsid w:val="43CD4BC8"/>
    <w:rsid w:val="43D1290A"/>
    <w:rsid w:val="43D403D5"/>
    <w:rsid w:val="43D63A7D"/>
    <w:rsid w:val="43E3619A"/>
    <w:rsid w:val="43E81218"/>
    <w:rsid w:val="43E93204"/>
    <w:rsid w:val="43EE0E59"/>
    <w:rsid w:val="43F90F5C"/>
    <w:rsid w:val="43F96674"/>
    <w:rsid w:val="44007FA0"/>
    <w:rsid w:val="440700DA"/>
    <w:rsid w:val="440B5E1C"/>
    <w:rsid w:val="441E7867"/>
    <w:rsid w:val="442F13DF"/>
    <w:rsid w:val="44342C20"/>
    <w:rsid w:val="443676BD"/>
    <w:rsid w:val="443A35FD"/>
    <w:rsid w:val="44463BE1"/>
    <w:rsid w:val="4456696C"/>
    <w:rsid w:val="445B0C46"/>
    <w:rsid w:val="44631132"/>
    <w:rsid w:val="446B0669"/>
    <w:rsid w:val="448736B2"/>
    <w:rsid w:val="448A3658"/>
    <w:rsid w:val="44913E48"/>
    <w:rsid w:val="449D0A3E"/>
    <w:rsid w:val="44A761AF"/>
    <w:rsid w:val="44AB4F09"/>
    <w:rsid w:val="44AC00B9"/>
    <w:rsid w:val="44B30262"/>
    <w:rsid w:val="44B738AE"/>
    <w:rsid w:val="44B7644A"/>
    <w:rsid w:val="44BF2763"/>
    <w:rsid w:val="44C264AA"/>
    <w:rsid w:val="44C766E4"/>
    <w:rsid w:val="44C77D71"/>
    <w:rsid w:val="44C85ABB"/>
    <w:rsid w:val="44D24A75"/>
    <w:rsid w:val="44E07058"/>
    <w:rsid w:val="44ED5522"/>
    <w:rsid w:val="44FE4640"/>
    <w:rsid w:val="45085EB8"/>
    <w:rsid w:val="450D38DF"/>
    <w:rsid w:val="45120AE5"/>
    <w:rsid w:val="45191E0F"/>
    <w:rsid w:val="452D78B1"/>
    <w:rsid w:val="45313B95"/>
    <w:rsid w:val="453C5E40"/>
    <w:rsid w:val="453D4124"/>
    <w:rsid w:val="45435142"/>
    <w:rsid w:val="45551A9A"/>
    <w:rsid w:val="45576E3F"/>
    <w:rsid w:val="456357E4"/>
    <w:rsid w:val="4566136E"/>
    <w:rsid w:val="456F23DB"/>
    <w:rsid w:val="4587329F"/>
    <w:rsid w:val="458A4B1F"/>
    <w:rsid w:val="458D718C"/>
    <w:rsid w:val="459832F1"/>
    <w:rsid w:val="45A3503E"/>
    <w:rsid w:val="45A55DFD"/>
    <w:rsid w:val="45B460E5"/>
    <w:rsid w:val="45B84A42"/>
    <w:rsid w:val="45B85A57"/>
    <w:rsid w:val="45D25D77"/>
    <w:rsid w:val="45DD09A1"/>
    <w:rsid w:val="45E1035A"/>
    <w:rsid w:val="45FC61B8"/>
    <w:rsid w:val="46054AED"/>
    <w:rsid w:val="46084AF2"/>
    <w:rsid w:val="460906FB"/>
    <w:rsid w:val="46165B2A"/>
    <w:rsid w:val="4619280E"/>
    <w:rsid w:val="461A7A90"/>
    <w:rsid w:val="462B7D03"/>
    <w:rsid w:val="46340F2E"/>
    <w:rsid w:val="463D4C31"/>
    <w:rsid w:val="464862C8"/>
    <w:rsid w:val="46530B4E"/>
    <w:rsid w:val="46560EA5"/>
    <w:rsid w:val="465D07D8"/>
    <w:rsid w:val="465F5FAB"/>
    <w:rsid w:val="4662784A"/>
    <w:rsid w:val="46631F3C"/>
    <w:rsid w:val="46641814"/>
    <w:rsid w:val="4664461E"/>
    <w:rsid w:val="46657C04"/>
    <w:rsid w:val="4666669C"/>
    <w:rsid w:val="46667BA8"/>
    <w:rsid w:val="466C691A"/>
    <w:rsid w:val="46841CE6"/>
    <w:rsid w:val="46924A56"/>
    <w:rsid w:val="469D0882"/>
    <w:rsid w:val="469D4D26"/>
    <w:rsid w:val="46AF0258"/>
    <w:rsid w:val="46B20D6A"/>
    <w:rsid w:val="46BB51AC"/>
    <w:rsid w:val="46C61A2D"/>
    <w:rsid w:val="46C73C2B"/>
    <w:rsid w:val="46CA0433"/>
    <w:rsid w:val="46D20BD3"/>
    <w:rsid w:val="46F34946"/>
    <w:rsid w:val="46F53476"/>
    <w:rsid w:val="470628CB"/>
    <w:rsid w:val="470773B2"/>
    <w:rsid w:val="47134FE8"/>
    <w:rsid w:val="471A00C0"/>
    <w:rsid w:val="471A5C34"/>
    <w:rsid w:val="471C49BA"/>
    <w:rsid w:val="471E2616"/>
    <w:rsid w:val="471E59EC"/>
    <w:rsid w:val="47225597"/>
    <w:rsid w:val="47281FAA"/>
    <w:rsid w:val="472A5ECE"/>
    <w:rsid w:val="473016F6"/>
    <w:rsid w:val="473A6169"/>
    <w:rsid w:val="473C453F"/>
    <w:rsid w:val="473D5543"/>
    <w:rsid w:val="47411B55"/>
    <w:rsid w:val="474433F3"/>
    <w:rsid w:val="474471C6"/>
    <w:rsid w:val="47487969"/>
    <w:rsid w:val="474B0D7A"/>
    <w:rsid w:val="474B7A4F"/>
    <w:rsid w:val="4757051F"/>
    <w:rsid w:val="47640F76"/>
    <w:rsid w:val="47733284"/>
    <w:rsid w:val="47734B98"/>
    <w:rsid w:val="47783581"/>
    <w:rsid w:val="4779309D"/>
    <w:rsid w:val="47797541"/>
    <w:rsid w:val="477C0DDF"/>
    <w:rsid w:val="477C780F"/>
    <w:rsid w:val="4780737E"/>
    <w:rsid w:val="4783216D"/>
    <w:rsid w:val="479779C7"/>
    <w:rsid w:val="47982056"/>
    <w:rsid w:val="4799729B"/>
    <w:rsid w:val="47A26341"/>
    <w:rsid w:val="47A53E92"/>
    <w:rsid w:val="47A82E38"/>
    <w:rsid w:val="47B16CDB"/>
    <w:rsid w:val="47B57E4D"/>
    <w:rsid w:val="47B65AB2"/>
    <w:rsid w:val="47B71A68"/>
    <w:rsid w:val="47BB3218"/>
    <w:rsid w:val="47BE1EED"/>
    <w:rsid w:val="47C20506"/>
    <w:rsid w:val="47C52A22"/>
    <w:rsid w:val="47C55AC6"/>
    <w:rsid w:val="47CF53B3"/>
    <w:rsid w:val="47D93B3C"/>
    <w:rsid w:val="47DC1A5E"/>
    <w:rsid w:val="47DC5461"/>
    <w:rsid w:val="47DE22F4"/>
    <w:rsid w:val="47E0065D"/>
    <w:rsid w:val="47E67906"/>
    <w:rsid w:val="47EB386F"/>
    <w:rsid w:val="47F00006"/>
    <w:rsid w:val="47F168D3"/>
    <w:rsid w:val="47F25917"/>
    <w:rsid w:val="47F40975"/>
    <w:rsid w:val="47FE17F4"/>
    <w:rsid w:val="48030BB8"/>
    <w:rsid w:val="4808661D"/>
    <w:rsid w:val="480A1DDA"/>
    <w:rsid w:val="480B3877"/>
    <w:rsid w:val="48174852"/>
    <w:rsid w:val="48212BE3"/>
    <w:rsid w:val="482C047C"/>
    <w:rsid w:val="4835224D"/>
    <w:rsid w:val="4838060A"/>
    <w:rsid w:val="48474F49"/>
    <w:rsid w:val="484B5AD6"/>
    <w:rsid w:val="484F3DFE"/>
    <w:rsid w:val="48733F90"/>
    <w:rsid w:val="48741AB6"/>
    <w:rsid w:val="48743864"/>
    <w:rsid w:val="487835F2"/>
    <w:rsid w:val="487B2914"/>
    <w:rsid w:val="487C5215"/>
    <w:rsid w:val="48902211"/>
    <w:rsid w:val="48976474"/>
    <w:rsid w:val="48981C49"/>
    <w:rsid w:val="489D2DBB"/>
    <w:rsid w:val="48A4239B"/>
    <w:rsid w:val="48A531BC"/>
    <w:rsid w:val="48A57EC2"/>
    <w:rsid w:val="48CB5A3A"/>
    <w:rsid w:val="48DA7B6B"/>
    <w:rsid w:val="48DB2DE5"/>
    <w:rsid w:val="48EC4D48"/>
    <w:rsid w:val="48FE58C8"/>
    <w:rsid w:val="49002F54"/>
    <w:rsid w:val="490B7DA5"/>
    <w:rsid w:val="491237A9"/>
    <w:rsid w:val="4913723D"/>
    <w:rsid w:val="49155047"/>
    <w:rsid w:val="491D1B81"/>
    <w:rsid w:val="491F139E"/>
    <w:rsid w:val="494D47E1"/>
    <w:rsid w:val="495B2217"/>
    <w:rsid w:val="496B4C67"/>
    <w:rsid w:val="497A30FC"/>
    <w:rsid w:val="497F7A00"/>
    <w:rsid w:val="49816086"/>
    <w:rsid w:val="49817730"/>
    <w:rsid w:val="49855FD9"/>
    <w:rsid w:val="49867FEF"/>
    <w:rsid w:val="49874854"/>
    <w:rsid w:val="49921B40"/>
    <w:rsid w:val="49932E45"/>
    <w:rsid w:val="49957F36"/>
    <w:rsid w:val="49AD5280"/>
    <w:rsid w:val="49B2093A"/>
    <w:rsid w:val="49B83F7E"/>
    <w:rsid w:val="49BA2BF9"/>
    <w:rsid w:val="49C12AD9"/>
    <w:rsid w:val="49C64593"/>
    <w:rsid w:val="49CD3F23"/>
    <w:rsid w:val="49E14AEA"/>
    <w:rsid w:val="49EC224C"/>
    <w:rsid w:val="49FF7834"/>
    <w:rsid w:val="4A003B32"/>
    <w:rsid w:val="4A036434"/>
    <w:rsid w:val="4A0465C1"/>
    <w:rsid w:val="4A0A4200"/>
    <w:rsid w:val="4A163263"/>
    <w:rsid w:val="4A272EF1"/>
    <w:rsid w:val="4A2A683B"/>
    <w:rsid w:val="4A2A68D0"/>
    <w:rsid w:val="4A2C272C"/>
    <w:rsid w:val="4A3835D3"/>
    <w:rsid w:val="4A3A2226"/>
    <w:rsid w:val="4A3E503E"/>
    <w:rsid w:val="4A3F1980"/>
    <w:rsid w:val="4A45195C"/>
    <w:rsid w:val="4A4A0970"/>
    <w:rsid w:val="4A532E7E"/>
    <w:rsid w:val="4A58343D"/>
    <w:rsid w:val="4A5D13C8"/>
    <w:rsid w:val="4A5F5A11"/>
    <w:rsid w:val="4A600544"/>
    <w:rsid w:val="4A617E1F"/>
    <w:rsid w:val="4A65319D"/>
    <w:rsid w:val="4A73689B"/>
    <w:rsid w:val="4A7C4FC1"/>
    <w:rsid w:val="4A826C22"/>
    <w:rsid w:val="4A9174E4"/>
    <w:rsid w:val="4AA8710A"/>
    <w:rsid w:val="4ACC05C3"/>
    <w:rsid w:val="4ACF3DA7"/>
    <w:rsid w:val="4AFD3FE5"/>
    <w:rsid w:val="4B0233A9"/>
    <w:rsid w:val="4B180E1F"/>
    <w:rsid w:val="4B1D01E3"/>
    <w:rsid w:val="4B1E25CC"/>
    <w:rsid w:val="4B477F0D"/>
    <w:rsid w:val="4B50680B"/>
    <w:rsid w:val="4B5D4A84"/>
    <w:rsid w:val="4B614574"/>
    <w:rsid w:val="4B7847A0"/>
    <w:rsid w:val="4B7A3E8A"/>
    <w:rsid w:val="4B7F4334"/>
    <w:rsid w:val="4B80136B"/>
    <w:rsid w:val="4B814144"/>
    <w:rsid w:val="4B827E91"/>
    <w:rsid w:val="4B866A83"/>
    <w:rsid w:val="4B8C2BFF"/>
    <w:rsid w:val="4B8F1FD5"/>
    <w:rsid w:val="4B92038C"/>
    <w:rsid w:val="4B944949"/>
    <w:rsid w:val="4B9701A6"/>
    <w:rsid w:val="4B9C7936"/>
    <w:rsid w:val="4BA27013"/>
    <w:rsid w:val="4BAD5A0B"/>
    <w:rsid w:val="4BB357BD"/>
    <w:rsid w:val="4BB87F0C"/>
    <w:rsid w:val="4BC0566F"/>
    <w:rsid w:val="4BC14205"/>
    <w:rsid w:val="4BC525E7"/>
    <w:rsid w:val="4BD0753A"/>
    <w:rsid w:val="4BD96800"/>
    <w:rsid w:val="4BDA5A90"/>
    <w:rsid w:val="4BF00726"/>
    <w:rsid w:val="4BF02924"/>
    <w:rsid w:val="4BF821AF"/>
    <w:rsid w:val="4BFC1FBA"/>
    <w:rsid w:val="4BFE6267"/>
    <w:rsid w:val="4C04422D"/>
    <w:rsid w:val="4C093232"/>
    <w:rsid w:val="4C293D83"/>
    <w:rsid w:val="4C2A2851"/>
    <w:rsid w:val="4C2C4B82"/>
    <w:rsid w:val="4C3E6663"/>
    <w:rsid w:val="4C4652C2"/>
    <w:rsid w:val="4C4F1127"/>
    <w:rsid w:val="4C650797"/>
    <w:rsid w:val="4C742085"/>
    <w:rsid w:val="4C75097F"/>
    <w:rsid w:val="4C752B7D"/>
    <w:rsid w:val="4C856040"/>
    <w:rsid w:val="4C893AEA"/>
    <w:rsid w:val="4C8B5807"/>
    <w:rsid w:val="4C9149E5"/>
    <w:rsid w:val="4C9E688E"/>
    <w:rsid w:val="4CA02E7A"/>
    <w:rsid w:val="4CA23096"/>
    <w:rsid w:val="4CAA1F4A"/>
    <w:rsid w:val="4CB73A60"/>
    <w:rsid w:val="4CC44899"/>
    <w:rsid w:val="4CC517CB"/>
    <w:rsid w:val="4CC70E29"/>
    <w:rsid w:val="4CCE79E7"/>
    <w:rsid w:val="4CE95A78"/>
    <w:rsid w:val="4CF07404"/>
    <w:rsid w:val="4D076EAC"/>
    <w:rsid w:val="4D077EEE"/>
    <w:rsid w:val="4D2A13A7"/>
    <w:rsid w:val="4D2D012D"/>
    <w:rsid w:val="4D352FBB"/>
    <w:rsid w:val="4D35515A"/>
    <w:rsid w:val="4D3A5540"/>
    <w:rsid w:val="4D3D2DBF"/>
    <w:rsid w:val="4D4E28D6"/>
    <w:rsid w:val="4D5A74CD"/>
    <w:rsid w:val="4D5C7DD6"/>
    <w:rsid w:val="4D5F0F87"/>
    <w:rsid w:val="4D624D8F"/>
    <w:rsid w:val="4D754306"/>
    <w:rsid w:val="4D783DB5"/>
    <w:rsid w:val="4D930C30"/>
    <w:rsid w:val="4D942FD5"/>
    <w:rsid w:val="4D9C26EE"/>
    <w:rsid w:val="4D9D1909"/>
    <w:rsid w:val="4DA00C19"/>
    <w:rsid w:val="4DB210B7"/>
    <w:rsid w:val="4DBB1491"/>
    <w:rsid w:val="4DC24D9D"/>
    <w:rsid w:val="4DC3281F"/>
    <w:rsid w:val="4DC40DEA"/>
    <w:rsid w:val="4DCB0F30"/>
    <w:rsid w:val="4DD908F3"/>
    <w:rsid w:val="4DDA6DE0"/>
    <w:rsid w:val="4DDF79D2"/>
    <w:rsid w:val="4DE025B2"/>
    <w:rsid w:val="4DE317A7"/>
    <w:rsid w:val="4DE60D60"/>
    <w:rsid w:val="4DE82D2A"/>
    <w:rsid w:val="4DF57B76"/>
    <w:rsid w:val="4DFF2684"/>
    <w:rsid w:val="4E04568A"/>
    <w:rsid w:val="4E065E6C"/>
    <w:rsid w:val="4E0C137B"/>
    <w:rsid w:val="4E151645"/>
    <w:rsid w:val="4E1B6731"/>
    <w:rsid w:val="4E1C1FB4"/>
    <w:rsid w:val="4E1C4782"/>
    <w:rsid w:val="4E1D7B05"/>
    <w:rsid w:val="4E1E2257"/>
    <w:rsid w:val="4E2B70BB"/>
    <w:rsid w:val="4E341177"/>
    <w:rsid w:val="4E410911"/>
    <w:rsid w:val="4E481A1B"/>
    <w:rsid w:val="4E4A122E"/>
    <w:rsid w:val="4E4A6E87"/>
    <w:rsid w:val="4E4D0DDF"/>
    <w:rsid w:val="4E607225"/>
    <w:rsid w:val="4E657E2A"/>
    <w:rsid w:val="4E6A7C4E"/>
    <w:rsid w:val="4E7D0D54"/>
    <w:rsid w:val="4E7D2F52"/>
    <w:rsid w:val="4E7E71EB"/>
    <w:rsid w:val="4E9C1120"/>
    <w:rsid w:val="4EA56E6D"/>
    <w:rsid w:val="4EAA4484"/>
    <w:rsid w:val="4EAF3848"/>
    <w:rsid w:val="4EBA0BB9"/>
    <w:rsid w:val="4EC20999"/>
    <w:rsid w:val="4EC866B8"/>
    <w:rsid w:val="4EC86752"/>
    <w:rsid w:val="4ECD3EE9"/>
    <w:rsid w:val="4ED26C2D"/>
    <w:rsid w:val="4EDF237F"/>
    <w:rsid w:val="4EE47996"/>
    <w:rsid w:val="4EE72FE2"/>
    <w:rsid w:val="4EEA4CA5"/>
    <w:rsid w:val="4EED2932"/>
    <w:rsid w:val="4F041DE6"/>
    <w:rsid w:val="4F070434"/>
    <w:rsid w:val="4F0A3E3B"/>
    <w:rsid w:val="4F11546E"/>
    <w:rsid w:val="4F225C3F"/>
    <w:rsid w:val="4F275969"/>
    <w:rsid w:val="4F2E29BF"/>
    <w:rsid w:val="4F324AC9"/>
    <w:rsid w:val="4F36771D"/>
    <w:rsid w:val="4F3A18BA"/>
    <w:rsid w:val="4F3F3010"/>
    <w:rsid w:val="4F481721"/>
    <w:rsid w:val="4F5C1529"/>
    <w:rsid w:val="4F842A19"/>
    <w:rsid w:val="4F8B568E"/>
    <w:rsid w:val="4F9C11AB"/>
    <w:rsid w:val="4FA36286"/>
    <w:rsid w:val="4FAC5BC3"/>
    <w:rsid w:val="4FAE58AE"/>
    <w:rsid w:val="4FBD0C85"/>
    <w:rsid w:val="4FC357E8"/>
    <w:rsid w:val="4FC43269"/>
    <w:rsid w:val="4FD15D48"/>
    <w:rsid w:val="4FDF1F0B"/>
    <w:rsid w:val="4FE57021"/>
    <w:rsid w:val="4FE76F18"/>
    <w:rsid w:val="4FEC493D"/>
    <w:rsid w:val="4FFD46C8"/>
    <w:rsid w:val="50033E4B"/>
    <w:rsid w:val="50170AF5"/>
    <w:rsid w:val="50257E0B"/>
    <w:rsid w:val="502B7297"/>
    <w:rsid w:val="502D7B09"/>
    <w:rsid w:val="50357D7D"/>
    <w:rsid w:val="503731B6"/>
    <w:rsid w:val="5039786D"/>
    <w:rsid w:val="503A35E5"/>
    <w:rsid w:val="503D7E93"/>
    <w:rsid w:val="50517375"/>
    <w:rsid w:val="505C355C"/>
    <w:rsid w:val="505E5DEC"/>
    <w:rsid w:val="507A3B28"/>
    <w:rsid w:val="50A07754"/>
    <w:rsid w:val="50B057F0"/>
    <w:rsid w:val="50B67110"/>
    <w:rsid w:val="50BB4726"/>
    <w:rsid w:val="50BC3FFA"/>
    <w:rsid w:val="50C1350C"/>
    <w:rsid w:val="50D70E34"/>
    <w:rsid w:val="50DA763F"/>
    <w:rsid w:val="50E3106D"/>
    <w:rsid w:val="50EB1ADC"/>
    <w:rsid w:val="50EF4CA2"/>
    <w:rsid w:val="50F352E5"/>
    <w:rsid w:val="50FB4B23"/>
    <w:rsid w:val="5116059E"/>
    <w:rsid w:val="51162C16"/>
    <w:rsid w:val="5119458E"/>
    <w:rsid w:val="511A360D"/>
    <w:rsid w:val="51263C43"/>
    <w:rsid w:val="512F1FEA"/>
    <w:rsid w:val="513444D8"/>
    <w:rsid w:val="513A06B3"/>
    <w:rsid w:val="514349B6"/>
    <w:rsid w:val="515526FB"/>
    <w:rsid w:val="51553796"/>
    <w:rsid w:val="515D3A2F"/>
    <w:rsid w:val="51622DF4"/>
    <w:rsid w:val="516528E4"/>
    <w:rsid w:val="516E79EA"/>
    <w:rsid w:val="517F0E73"/>
    <w:rsid w:val="517F5754"/>
    <w:rsid w:val="51810791"/>
    <w:rsid w:val="51853C5B"/>
    <w:rsid w:val="5188593A"/>
    <w:rsid w:val="5189577F"/>
    <w:rsid w:val="519061E2"/>
    <w:rsid w:val="5194412F"/>
    <w:rsid w:val="51956D25"/>
    <w:rsid w:val="51A02C4A"/>
    <w:rsid w:val="51AE099D"/>
    <w:rsid w:val="51B7313F"/>
    <w:rsid w:val="51D07D5D"/>
    <w:rsid w:val="51D442CE"/>
    <w:rsid w:val="51D6105F"/>
    <w:rsid w:val="51D830B6"/>
    <w:rsid w:val="51DD06CC"/>
    <w:rsid w:val="51DD691E"/>
    <w:rsid w:val="51E235E4"/>
    <w:rsid w:val="51E95CCC"/>
    <w:rsid w:val="51FB0739"/>
    <w:rsid w:val="5203159A"/>
    <w:rsid w:val="521141D3"/>
    <w:rsid w:val="5212481A"/>
    <w:rsid w:val="521F2A93"/>
    <w:rsid w:val="522105B9"/>
    <w:rsid w:val="52210B4A"/>
    <w:rsid w:val="523B4F77"/>
    <w:rsid w:val="52440452"/>
    <w:rsid w:val="525261BA"/>
    <w:rsid w:val="5254412B"/>
    <w:rsid w:val="52551F21"/>
    <w:rsid w:val="52566E26"/>
    <w:rsid w:val="525748A7"/>
    <w:rsid w:val="526441CF"/>
    <w:rsid w:val="52684B42"/>
    <w:rsid w:val="527728CF"/>
    <w:rsid w:val="527D6035"/>
    <w:rsid w:val="527E1EAF"/>
    <w:rsid w:val="528277F2"/>
    <w:rsid w:val="5285182E"/>
    <w:rsid w:val="529472A2"/>
    <w:rsid w:val="52972F71"/>
    <w:rsid w:val="5298570C"/>
    <w:rsid w:val="529E60AD"/>
    <w:rsid w:val="52A56BA5"/>
    <w:rsid w:val="52A64448"/>
    <w:rsid w:val="52AD3FB1"/>
    <w:rsid w:val="52AD62F0"/>
    <w:rsid w:val="52B4142D"/>
    <w:rsid w:val="52B7716F"/>
    <w:rsid w:val="52B85BC6"/>
    <w:rsid w:val="52BB6B4A"/>
    <w:rsid w:val="52C022C3"/>
    <w:rsid w:val="52D65176"/>
    <w:rsid w:val="52E2243E"/>
    <w:rsid w:val="52ED0A0D"/>
    <w:rsid w:val="52FD1026"/>
    <w:rsid w:val="52FD5035"/>
    <w:rsid w:val="530A54F1"/>
    <w:rsid w:val="53100AD5"/>
    <w:rsid w:val="531371D9"/>
    <w:rsid w:val="5314011E"/>
    <w:rsid w:val="531437B1"/>
    <w:rsid w:val="532042F0"/>
    <w:rsid w:val="53273C7B"/>
    <w:rsid w:val="532E5804"/>
    <w:rsid w:val="53322A44"/>
    <w:rsid w:val="533A7098"/>
    <w:rsid w:val="533D2B12"/>
    <w:rsid w:val="533E7C30"/>
    <w:rsid w:val="53400FA2"/>
    <w:rsid w:val="534F0AA1"/>
    <w:rsid w:val="534F5EA9"/>
    <w:rsid w:val="5357444A"/>
    <w:rsid w:val="535D069F"/>
    <w:rsid w:val="536B5EE9"/>
    <w:rsid w:val="53702915"/>
    <w:rsid w:val="53730201"/>
    <w:rsid w:val="53786A90"/>
    <w:rsid w:val="538708F0"/>
    <w:rsid w:val="53925529"/>
    <w:rsid w:val="53AE4E59"/>
    <w:rsid w:val="53B77CE7"/>
    <w:rsid w:val="53B84F4D"/>
    <w:rsid w:val="53BA0C6B"/>
    <w:rsid w:val="53D9414F"/>
    <w:rsid w:val="53DF24DA"/>
    <w:rsid w:val="53EB70D0"/>
    <w:rsid w:val="53F1045F"/>
    <w:rsid w:val="540B1521"/>
    <w:rsid w:val="54142C7E"/>
    <w:rsid w:val="54157FE2"/>
    <w:rsid w:val="541879C0"/>
    <w:rsid w:val="541D2F0E"/>
    <w:rsid w:val="54227938"/>
    <w:rsid w:val="54297BF9"/>
    <w:rsid w:val="543211F5"/>
    <w:rsid w:val="54387E3C"/>
    <w:rsid w:val="54442C85"/>
    <w:rsid w:val="544B4013"/>
    <w:rsid w:val="544C74F6"/>
    <w:rsid w:val="54502464"/>
    <w:rsid w:val="545F21A9"/>
    <w:rsid w:val="5463135D"/>
    <w:rsid w:val="54670FA8"/>
    <w:rsid w:val="54774E08"/>
    <w:rsid w:val="547B54A6"/>
    <w:rsid w:val="547E6196"/>
    <w:rsid w:val="54921C42"/>
    <w:rsid w:val="54994D7E"/>
    <w:rsid w:val="54A23167"/>
    <w:rsid w:val="54A7379A"/>
    <w:rsid w:val="54AE00FE"/>
    <w:rsid w:val="54C55B73"/>
    <w:rsid w:val="54D12FF9"/>
    <w:rsid w:val="54D47B64"/>
    <w:rsid w:val="54DB5397"/>
    <w:rsid w:val="54E16F47"/>
    <w:rsid w:val="54EF2BF0"/>
    <w:rsid w:val="54F154CB"/>
    <w:rsid w:val="54F9586E"/>
    <w:rsid w:val="551C775D"/>
    <w:rsid w:val="55203A36"/>
    <w:rsid w:val="55287EB0"/>
    <w:rsid w:val="552A59D6"/>
    <w:rsid w:val="55384960"/>
    <w:rsid w:val="553A4AD6"/>
    <w:rsid w:val="553B2061"/>
    <w:rsid w:val="553E1482"/>
    <w:rsid w:val="55456CB4"/>
    <w:rsid w:val="5551168A"/>
    <w:rsid w:val="556043C4"/>
    <w:rsid w:val="55617913"/>
    <w:rsid w:val="556709D9"/>
    <w:rsid w:val="556814E4"/>
    <w:rsid w:val="556876AD"/>
    <w:rsid w:val="55700164"/>
    <w:rsid w:val="55771CFC"/>
    <w:rsid w:val="5578285F"/>
    <w:rsid w:val="5579695E"/>
    <w:rsid w:val="55831ECE"/>
    <w:rsid w:val="559D504D"/>
    <w:rsid w:val="55A27C63"/>
    <w:rsid w:val="55A80605"/>
    <w:rsid w:val="55A82434"/>
    <w:rsid w:val="55B442A9"/>
    <w:rsid w:val="55B66725"/>
    <w:rsid w:val="55B94FAC"/>
    <w:rsid w:val="55C62F77"/>
    <w:rsid w:val="55C77CEC"/>
    <w:rsid w:val="55CA0F67"/>
    <w:rsid w:val="55CE2806"/>
    <w:rsid w:val="55E31481"/>
    <w:rsid w:val="55E95892"/>
    <w:rsid w:val="55EA33B8"/>
    <w:rsid w:val="55EB4A8B"/>
    <w:rsid w:val="55EC35D4"/>
    <w:rsid w:val="55F03770"/>
    <w:rsid w:val="55F66B04"/>
    <w:rsid w:val="56004989"/>
    <w:rsid w:val="56011C43"/>
    <w:rsid w:val="56014986"/>
    <w:rsid w:val="56076851"/>
    <w:rsid w:val="560A1435"/>
    <w:rsid w:val="560A4FFD"/>
    <w:rsid w:val="561B7A15"/>
    <w:rsid w:val="56262642"/>
    <w:rsid w:val="563D580C"/>
    <w:rsid w:val="56407A44"/>
    <w:rsid w:val="5656482C"/>
    <w:rsid w:val="5657607B"/>
    <w:rsid w:val="5664713F"/>
    <w:rsid w:val="56764AC9"/>
    <w:rsid w:val="567E54E5"/>
    <w:rsid w:val="567F1D52"/>
    <w:rsid w:val="56885905"/>
    <w:rsid w:val="568B4B9B"/>
    <w:rsid w:val="568D16D4"/>
    <w:rsid w:val="56955A19"/>
    <w:rsid w:val="569D04AE"/>
    <w:rsid w:val="56B37DC4"/>
    <w:rsid w:val="56C20BE3"/>
    <w:rsid w:val="56C37E91"/>
    <w:rsid w:val="56CA0A6A"/>
    <w:rsid w:val="56D227CA"/>
    <w:rsid w:val="56D61235"/>
    <w:rsid w:val="56D95B38"/>
    <w:rsid w:val="56E11585"/>
    <w:rsid w:val="56F664B8"/>
    <w:rsid w:val="56FB3ACE"/>
    <w:rsid w:val="56FD5545"/>
    <w:rsid w:val="57062473"/>
    <w:rsid w:val="57087F99"/>
    <w:rsid w:val="570A5ABF"/>
    <w:rsid w:val="5710659A"/>
    <w:rsid w:val="57131D4C"/>
    <w:rsid w:val="571376E9"/>
    <w:rsid w:val="571921A6"/>
    <w:rsid w:val="571E5A7A"/>
    <w:rsid w:val="572037A2"/>
    <w:rsid w:val="57204800"/>
    <w:rsid w:val="57226B03"/>
    <w:rsid w:val="572B3A7A"/>
    <w:rsid w:val="574B2EB2"/>
    <w:rsid w:val="574E08FC"/>
    <w:rsid w:val="575E453D"/>
    <w:rsid w:val="575F1D66"/>
    <w:rsid w:val="57623B4D"/>
    <w:rsid w:val="57715504"/>
    <w:rsid w:val="57737C95"/>
    <w:rsid w:val="577862CB"/>
    <w:rsid w:val="57844525"/>
    <w:rsid w:val="578C3B2F"/>
    <w:rsid w:val="578F5BFA"/>
    <w:rsid w:val="579637F7"/>
    <w:rsid w:val="57A13024"/>
    <w:rsid w:val="57A46AA6"/>
    <w:rsid w:val="57B22DCB"/>
    <w:rsid w:val="57BB4C14"/>
    <w:rsid w:val="57D3536C"/>
    <w:rsid w:val="57EC73CC"/>
    <w:rsid w:val="57ED3CC2"/>
    <w:rsid w:val="57FF00AA"/>
    <w:rsid w:val="57FF05EB"/>
    <w:rsid w:val="58276B45"/>
    <w:rsid w:val="582A3F3F"/>
    <w:rsid w:val="58500EA9"/>
    <w:rsid w:val="585225F3"/>
    <w:rsid w:val="58633B93"/>
    <w:rsid w:val="586837D2"/>
    <w:rsid w:val="587C29ED"/>
    <w:rsid w:val="58810003"/>
    <w:rsid w:val="58853907"/>
    <w:rsid w:val="589D185F"/>
    <w:rsid w:val="589D3A33"/>
    <w:rsid w:val="58B10512"/>
    <w:rsid w:val="58B32187"/>
    <w:rsid w:val="58B74ECA"/>
    <w:rsid w:val="58BC1FBA"/>
    <w:rsid w:val="58BD34CA"/>
    <w:rsid w:val="58C03462"/>
    <w:rsid w:val="58C47EF0"/>
    <w:rsid w:val="58C64872"/>
    <w:rsid w:val="58DB7E0B"/>
    <w:rsid w:val="58DC7930"/>
    <w:rsid w:val="58DE5456"/>
    <w:rsid w:val="58E2665F"/>
    <w:rsid w:val="58F76517"/>
    <w:rsid w:val="58FC59CA"/>
    <w:rsid w:val="58FD4339"/>
    <w:rsid w:val="59001493"/>
    <w:rsid w:val="59012EF2"/>
    <w:rsid w:val="59034B0E"/>
    <w:rsid w:val="590B5B1F"/>
    <w:rsid w:val="59123351"/>
    <w:rsid w:val="592866D1"/>
    <w:rsid w:val="5929009C"/>
    <w:rsid w:val="5934305A"/>
    <w:rsid w:val="59353454"/>
    <w:rsid w:val="59413C36"/>
    <w:rsid w:val="5944063D"/>
    <w:rsid w:val="59513D66"/>
    <w:rsid w:val="5957015C"/>
    <w:rsid w:val="59583EDB"/>
    <w:rsid w:val="5963315C"/>
    <w:rsid w:val="596411B7"/>
    <w:rsid w:val="59740BE0"/>
    <w:rsid w:val="59787A0E"/>
    <w:rsid w:val="59812CE5"/>
    <w:rsid w:val="59815B2B"/>
    <w:rsid w:val="59820767"/>
    <w:rsid w:val="598C197E"/>
    <w:rsid w:val="599124C8"/>
    <w:rsid w:val="5999291B"/>
    <w:rsid w:val="59AC5554"/>
    <w:rsid w:val="59AD6BD6"/>
    <w:rsid w:val="59B03B31"/>
    <w:rsid w:val="59BB12F3"/>
    <w:rsid w:val="59C06909"/>
    <w:rsid w:val="59C363FA"/>
    <w:rsid w:val="59C56616"/>
    <w:rsid w:val="59C60E2A"/>
    <w:rsid w:val="59D25F85"/>
    <w:rsid w:val="59DF55BC"/>
    <w:rsid w:val="59E06FAB"/>
    <w:rsid w:val="59E720E8"/>
    <w:rsid w:val="59F2429E"/>
    <w:rsid w:val="59F86512"/>
    <w:rsid w:val="5A026F22"/>
    <w:rsid w:val="5A0709DC"/>
    <w:rsid w:val="5A0A1945"/>
    <w:rsid w:val="5A0D09B6"/>
    <w:rsid w:val="5A201CF2"/>
    <w:rsid w:val="5A2259A3"/>
    <w:rsid w:val="5A315A59"/>
    <w:rsid w:val="5A403EEE"/>
    <w:rsid w:val="5A4178A0"/>
    <w:rsid w:val="5A567846"/>
    <w:rsid w:val="5A647BDD"/>
    <w:rsid w:val="5A6E1669"/>
    <w:rsid w:val="5A720F9E"/>
    <w:rsid w:val="5A735AF1"/>
    <w:rsid w:val="5AAB580B"/>
    <w:rsid w:val="5AAE2453"/>
    <w:rsid w:val="5AAF67F0"/>
    <w:rsid w:val="5AB133D7"/>
    <w:rsid w:val="5AB87F28"/>
    <w:rsid w:val="5AB94067"/>
    <w:rsid w:val="5ABB1768"/>
    <w:rsid w:val="5ABF6B4D"/>
    <w:rsid w:val="5AC0592A"/>
    <w:rsid w:val="5AC210F3"/>
    <w:rsid w:val="5AD34C11"/>
    <w:rsid w:val="5AE86A30"/>
    <w:rsid w:val="5AEA6A34"/>
    <w:rsid w:val="5AEC372E"/>
    <w:rsid w:val="5AF75103"/>
    <w:rsid w:val="5AFB7281"/>
    <w:rsid w:val="5B024C95"/>
    <w:rsid w:val="5B04717B"/>
    <w:rsid w:val="5B050295"/>
    <w:rsid w:val="5B0D2022"/>
    <w:rsid w:val="5B11543D"/>
    <w:rsid w:val="5B171E82"/>
    <w:rsid w:val="5B1909C7"/>
    <w:rsid w:val="5B222411"/>
    <w:rsid w:val="5B245915"/>
    <w:rsid w:val="5B280C0A"/>
    <w:rsid w:val="5B3D2E36"/>
    <w:rsid w:val="5B435A44"/>
    <w:rsid w:val="5B4361C9"/>
    <w:rsid w:val="5B446778"/>
    <w:rsid w:val="5B4638CB"/>
    <w:rsid w:val="5B465534"/>
    <w:rsid w:val="5B4E455A"/>
    <w:rsid w:val="5B600722"/>
    <w:rsid w:val="5B6466FE"/>
    <w:rsid w:val="5B6572CF"/>
    <w:rsid w:val="5B6B35E0"/>
    <w:rsid w:val="5B781A77"/>
    <w:rsid w:val="5B7B3430"/>
    <w:rsid w:val="5B821531"/>
    <w:rsid w:val="5B8223B2"/>
    <w:rsid w:val="5B825CAE"/>
    <w:rsid w:val="5B836FB3"/>
    <w:rsid w:val="5B920779"/>
    <w:rsid w:val="5B922527"/>
    <w:rsid w:val="5BA474E8"/>
    <w:rsid w:val="5BB13D97"/>
    <w:rsid w:val="5BBE6F7B"/>
    <w:rsid w:val="5BCE032C"/>
    <w:rsid w:val="5BE1154B"/>
    <w:rsid w:val="5BE54D4D"/>
    <w:rsid w:val="5BE57F51"/>
    <w:rsid w:val="5BE9319E"/>
    <w:rsid w:val="5BF136F2"/>
    <w:rsid w:val="5BF32685"/>
    <w:rsid w:val="5BFA55FD"/>
    <w:rsid w:val="5BFB2A8E"/>
    <w:rsid w:val="5BFD2097"/>
    <w:rsid w:val="5BFF437E"/>
    <w:rsid w:val="5C001B87"/>
    <w:rsid w:val="5C0057AE"/>
    <w:rsid w:val="5C0D1BAE"/>
    <w:rsid w:val="5C0F6B97"/>
    <w:rsid w:val="5C11209A"/>
    <w:rsid w:val="5C2277FF"/>
    <w:rsid w:val="5C3018BE"/>
    <w:rsid w:val="5C436442"/>
    <w:rsid w:val="5C45126F"/>
    <w:rsid w:val="5C466C57"/>
    <w:rsid w:val="5C471564"/>
    <w:rsid w:val="5C472574"/>
    <w:rsid w:val="5C474772"/>
    <w:rsid w:val="5C4C0928"/>
    <w:rsid w:val="5C4F78DA"/>
    <w:rsid w:val="5C554AC8"/>
    <w:rsid w:val="5C58551F"/>
    <w:rsid w:val="5C594DF3"/>
    <w:rsid w:val="5C6B5807"/>
    <w:rsid w:val="5C7659A5"/>
    <w:rsid w:val="5C765BF7"/>
    <w:rsid w:val="5C8A31FF"/>
    <w:rsid w:val="5C9974A8"/>
    <w:rsid w:val="5CA442C0"/>
    <w:rsid w:val="5CAB38A1"/>
    <w:rsid w:val="5CB73694"/>
    <w:rsid w:val="5CC04E72"/>
    <w:rsid w:val="5CC46711"/>
    <w:rsid w:val="5CC608C4"/>
    <w:rsid w:val="5CCC5AC5"/>
    <w:rsid w:val="5CD268D5"/>
    <w:rsid w:val="5CD821BC"/>
    <w:rsid w:val="5CE13766"/>
    <w:rsid w:val="5CE312A0"/>
    <w:rsid w:val="5CEA5519"/>
    <w:rsid w:val="5CF214D0"/>
    <w:rsid w:val="5CFB6F38"/>
    <w:rsid w:val="5CFD1C22"/>
    <w:rsid w:val="5D015BB7"/>
    <w:rsid w:val="5D111C3D"/>
    <w:rsid w:val="5D1E6ACF"/>
    <w:rsid w:val="5D2B62B4"/>
    <w:rsid w:val="5D2E5553"/>
    <w:rsid w:val="5D395350"/>
    <w:rsid w:val="5D39757E"/>
    <w:rsid w:val="5D3D699F"/>
    <w:rsid w:val="5D3E2967"/>
    <w:rsid w:val="5D415FB3"/>
    <w:rsid w:val="5D456C14"/>
    <w:rsid w:val="5D613BDC"/>
    <w:rsid w:val="5D6D0B56"/>
    <w:rsid w:val="5D8414EE"/>
    <w:rsid w:val="5D861C18"/>
    <w:rsid w:val="5D8F6D1E"/>
    <w:rsid w:val="5D942216"/>
    <w:rsid w:val="5D995DEF"/>
    <w:rsid w:val="5D9D1FEE"/>
    <w:rsid w:val="5D9E6D08"/>
    <w:rsid w:val="5DAB1E3B"/>
    <w:rsid w:val="5DB062C3"/>
    <w:rsid w:val="5DB20ED4"/>
    <w:rsid w:val="5DC50BB3"/>
    <w:rsid w:val="5DC80259"/>
    <w:rsid w:val="5DCF35BF"/>
    <w:rsid w:val="5DD067F8"/>
    <w:rsid w:val="5DDB6408"/>
    <w:rsid w:val="5DDF522C"/>
    <w:rsid w:val="5DE7421F"/>
    <w:rsid w:val="5DF21B1D"/>
    <w:rsid w:val="5DF523E6"/>
    <w:rsid w:val="5DFD480A"/>
    <w:rsid w:val="5DFE63FB"/>
    <w:rsid w:val="5E175D30"/>
    <w:rsid w:val="5E1A20EF"/>
    <w:rsid w:val="5E2A30DF"/>
    <w:rsid w:val="5E2D1110"/>
    <w:rsid w:val="5E2E50AE"/>
    <w:rsid w:val="5E34606B"/>
    <w:rsid w:val="5E3A018A"/>
    <w:rsid w:val="5E65041E"/>
    <w:rsid w:val="5E72057F"/>
    <w:rsid w:val="5E92021F"/>
    <w:rsid w:val="5E9465B6"/>
    <w:rsid w:val="5EA24952"/>
    <w:rsid w:val="5EBA228C"/>
    <w:rsid w:val="5EC60009"/>
    <w:rsid w:val="5EC856C7"/>
    <w:rsid w:val="5ED846F5"/>
    <w:rsid w:val="5EE60976"/>
    <w:rsid w:val="5EF60559"/>
    <w:rsid w:val="5EFB03E4"/>
    <w:rsid w:val="5F0F0C6D"/>
    <w:rsid w:val="5F1C2834"/>
    <w:rsid w:val="5F1F39A6"/>
    <w:rsid w:val="5F20199D"/>
    <w:rsid w:val="5F2711D9"/>
    <w:rsid w:val="5F2931A3"/>
    <w:rsid w:val="5F334021"/>
    <w:rsid w:val="5F46108A"/>
    <w:rsid w:val="5F463D55"/>
    <w:rsid w:val="5F6A335E"/>
    <w:rsid w:val="5F6D0775"/>
    <w:rsid w:val="5F744CAA"/>
    <w:rsid w:val="5F752C58"/>
    <w:rsid w:val="5F7B2695"/>
    <w:rsid w:val="5F8B4527"/>
    <w:rsid w:val="5F983BE5"/>
    <w:rsid w:val="5FA50265"/>
    <w:rsid w:val="5FA61F0C"/>
    <w:rsid w:val="5FB15CD0"/>
    <w:rsid w:val="5FBD2B20"/>
    <w:rsid w:val="5FBD6373"/>
    <w:rsid w:val="5FC14780"/>
    <w:rsid w:val="5FC32A4D"/>
    <w:rsid w:val="5FD0361E"/>
    <w:rsid w:val="5FD11532"/>
    <w:rsid w:val="5FDA20D0"/>
    <w:rsid w:val="5FE33352"/>
    <w:rsid w:val="5FEB6E02"/>
    <w:rsid w:val="5FF13CC0"/>
    <w:rsid w:val="5FF32DB7"/>
    <w:rsid w:val="5FF40A7C"/>
    <w:rsid w:val="5FFB509F"/>
    <w:rsid w:val="60142119"/>
    <w:rsid w:val="601654D5"/>
    <w:rsid w:val="601E6C25"/>
    <w:rsid w:val="602E410D"/>
    <w:rsid w:val="603B33EE"/>
    <w:rsid w:val="604C498D"/>
    <w:rsid w:val="604D4978"/>
    <w:rsid w:val="604D4C6F"/>
    <w:rsid w:val="60542387"/>
    <w:rsid w:val="605C71A6"/>
    <w:rsid w:val="60663A3F"/>
    <w:rsid w:val="60695F4D"/>
    <w:rsid w:val="606A72AE"/>
    <w:rsid w:val="60731C59"/>
    <w:rsid w:val="60732927"/>
    <w:rsid w:val="6096437F"/>
    <w:rsid w:val="60A34153"/>
    <w:rsid w:val="60B06C30"/>
    <w:rsid w:val="60B45981"/>
    <w:rsid w:val="60BA0556"/>
    <w:rsid w:val="60BF3DBF"/>
    <w:rsid w:val="60C16AE5"/>
    <w:rsid w:val="60C21DAE"/>
    <w:rsid w:val="60CB76B5"/>
    <w:rsid w:val="60CC2038"/>
    <w:rsid w:val="60D14A72"/>
    <w:rsid w:val="60DA41F1"/>
    <w:rsid w:val="60E5134B"/>
    <w:rsid w:val="60EB7DF8"/>
    <w:rsid w:val="60EE1FAE"/>
    <w:rsid w:val="60F01C18"/>
    <w:rsid w:val="6103281B"/>
    <w:rsid w:val="611A085E"/>
    <w:rsid w:val="611D2893"/>
    <w:rsid w:val="61232C21"/>
    <w:rsid w:val="61283090"/>
    <w:rsid w:val="612A20D5"/>
    <w:rsid w:val="61397A8E"/>
    <w:rsid w:val="613B0F6B"/>
    <w:rsid w:val="613F43F1"/>
    <w:rsid w:val="614D672E"/>
    <w:rsid w:val="614F3BA1"/>
    <w:rsid w:val="615A1480"/>
    <w:rsid w:val="615A62D6"/>
    <w:rsid w:val="617A1BEC"/>
    <w:rsid w:val="618036ED"/>
    <w:rsid w:val="61907509"/>
    <w:rsid w:val="619B7087"/>
    <w:rsid w:val="619C5EAE"/>
    <w:rsid w:val="619F2CB5"/>
    <w:rsid w:val="61A94127"/>
    <w:rsid w:val="61B01959"/>
    <w:rsid w:val="61B054B5"/>
    <w:rsid w:val="61BE5D5C"/>
    <w:rsid w:val="61C83E7A"/>
    <w:rsid w:val="61D1258B"/>
    <w:rsid w:val="61DF404A"/>
    <w:rsid w:val="61E0242D"/>
    <w:rsid w:val="61E37639"/>
    <w:rsid w:val="61E7472F"/>
    <w:rsid w:val="61EB0BE3"/>
    <w:rsid w:val="61ED3E04"/>
    <w:rsid w:val="61F546E1"/>
    <w:rsid w:val="61F622F2"/>
    <w:rsid w:val="61FE437F"/>
    <w:rsid w:val="6204625D"/>
    <w:rsid w:val="6212107F"/>
    <w:rsid w:val="62134334"/>
    <w:rsid w:val="621517BC"/>
    <w:rsid w:val="621532F2"/>
    <w:rsid w:val="6237616D"/>
    <w:rsid w:val="623F295C"/>
    <w:rsid w:val="62487C4B"/>
    <w:rsid w:val="624D6CDB"/>
    <w:rsid w:val="624D7956"/>
    <w:rsid w:val="62546789"/>
    <w:rsid w:val="625D4A96"/>
    <w:rsid w:val="62600C89"/>
    <w:rsid w:val="626764BC"/>
    <w:rsid w:val="62845474"/>
    <w:rsid w:val="629047BC"/>
    <w:rsid w:val="62933882"/>
    <w:rsid w:val="629E5C56"/>
    <w:rsid w:val="62A3501A"/>
    <w:rsid w:val="62AF4177"/>
    <w:rsid w:val="62B06376"/>
    <w:rsid w:val="62B9215C"/>
    <w:rsid w:val="62B965EC"/>
    <w:rsid w:val="62C63284"/>
    <w:rsid w:val="62D81AA0"/>
    <w:rsid w:val="62D90A3C"/>
    <w:rsid w:val="62DA0E9D"/>
    <w:rsid w:val="62F5562E"/>
    <w:rsid w:val="62F60D96"/>
    <w:rsid w:val="62F95CF8"/>
    <w:rsid w:val="6303092A"/>
    <w:rsid w:val="63051831"/>
    <w:rsid w:val="63123361"/>
    <w:rsid w:val="632A1297"/>
    <w:rsid w:val="633B5F5A"/>
    <w:rsid w:val="633F4D43"/>
    <w:rsid w:val="634001E3"/>
    <w:rsid w:val="63422A85"/>
    <w:rsid w:val="63450875"/>
    <w:rsid w:val="63542BF4"/>
    <w:rsid w:val="63576530"/>
    <w:rsid w:val="635C1D12"/>
    <w:rsid w:val="635D233B"/>
    <w:rsid w:val="636522D0"/>
    <w:rsid w:val="636F760A"/>
    <w:rsid w:val="6370679C"/>
    <w:rsid w:val="637E2D0B"/>
    <w:rsid w:val="6397692D"/>
    <w:rsid w:val="639F01FD"/>
    <w:rsid w:val="639F658B"/>
    <w:rsid w:val="63AD6150"/>
    <w:rsid w:val="63B133E3"/>
    <w:rsid w:val="63B470A4"/>
    <w:rsid w:val="63B55005"/>
    <w:rsid w:val="63BB72F4"/>
    <w:rsid w:val="63BE16FF"/>
    <w:rsid w:val="63C713C1"/>
    <w:rsid w:val="63CE52D9"/>
    <w:rsid w:val="63D50037"/>
    <w:rsid w:val="63DC6A36"/>
    <w:rsid w:val="63E678B4"/>
    <w:rsid w:val="63F06D02"/>
    <w:rsid w:val="63F313D6"/>
    <w:rsid w:val="63F87992"/>
    <w:rsid w:val="640B10C9"/>
    <w:rsid w:val="640E3A07"/>
    <w:rsid w:val="6416019A"/>
    <w:rsid w:val="641B57B0"/>
    <w:rsid w:val="64260D50"/>
    <w:rsid w:val="642C22C0"/>
    <w:rsid w:val="64300B2F"/>
    <w:rsid w:val="643728BE"/>
    <w:rsid w:val="643E04B9"/>
    <w:rsid w:val="643E4FFA"/>
    <w:rsid w:val="643F2304"/>
    <w:rsid w:val="64406FC4"/>
    <w:rsid w:val="644C161A"/>
    <w:rsid w:val="64531499"/>
    <w:rsid w:val="645E3E65"/>
    <w:rsid w:val="64606E97"/>
    <w:rsid w:val="6492430D"/>
    <w:rsid w:val="64985C1E"/>
    <w:rsid w:val="649B399A"/>
    <w:rsid w:val="649D342E"/>
    <w:rsid w:val="649E5EE6"/>
    <w:rsid w:val="64A137DB"/>
    <w:rsid w:val="64C75896"/>
    <w:rsid w:val="64E50534"/>
    <w:rsid w:val="64E5191A"/>
    <w:rsid w:val="64EF67EA"/>
    <w:rsid w:val="64FD143E"/>
    <w:rsid w:val="65017E44"/>
    <w:rsid w:val="650642CC"/>
    <w:rsid w:val="650E02E7"/>
    <w:rsid w:val="650F05F9"/>
    <w:rsid w:val="650F4D1E"/>
    <w:rsid w:val="651915C4"/>
    <w:rsid w:val="651B2C0F"/>
    <w:rsid w:val="651E3A73"/>
    <w:rsid w:val="65275AF4"/>
    <w:rsid w:val="65336B29"/>
    <w:rsid w:val="6549634D"/>
    <w:rsid w:val="654A5282"/>
    <w:rsid w:val="654D1197"/>
    <w:rsid w:val="65502AFE"/>
    <w:rsid w:val="655A44EB"/>
    <w:rsid w:val="656126BB"/>
    <w:rsid w:val="656A4536"/>
    <w:rsid w:val="65757482"/>
    <w:rsid w:val="65767E03"/>
    <w:rsid w:val="65790D87"/>
    <w:rsid w:val="657D7DA4"/>
    <w:rsid w:val="658945C8"/>
    <w:rsid w:val="6591642E"/>
    <w:rsid w:val="659402A7"/>
    <w:rsid w:val="65966309"/>
    <w:rsid w:val="65982E30"/>
    <w:rsid w:val="65A166C8"/>
    <w:rsid w:val="65A50949"/>
    <w:rsid w:val="65A55D12"/>
    <w:rsid w:val="65B91612"/>
    <w:rsid w:val="65CE3D15"/>
    <w:rsid w:val="65D95929"/>
    <w:rsid w:val="65DB38F0"/>
    <w:rsid w:val="65E3744A"/>
    <w:rsid w:val="65E93BF9"/>
    <w:rsid w:val="65FA1B93"/>
    <w:rsid w:val="6606479E"/>
    <w:rsid w:val="660758C0"/>
    <w:rsid w:val="66141761"/>
    <w:rsid w:val="66285F62"/>
    <w:rsid w:val="6635242D"/>
    <w:rsid w:val="6637403D"/>
    <w:rsid w:val="664A1A2C"/>
    <w:rsid w:val="664B7EA3"/>
    <w:rsid w:val="664D7777"/>
    <w:rsid w:val="66557471"/>
    <w:rsid w:val="66642A17"/>
    <w:rsid w:val="667016B7"/>
    <w:rsid w:val="668C29E2"/>
    <w:rsid w:val="66911341"/>
    <w:rsid w:val="66925AD1"/>
    <w:rsid w:val="66967370"/>
    <w:rsid w:val="66CA0BA6"/>
    <w:rsid w:val="66D71736"/>
    <w:rsid w:val="66E848F8"/>
    <w:rsid w:val="66F12B72"/>
    <w:rsid w:val="66F2031E"/>
    <w:rsid w:val="66FB5425"/>
    <w:rsid w:val="66FD119D"/>
    <w:rsid w:val="66FE3167"/>
    <w:rsid w:val="670C1694"/>
    <w:rsid w:val="670C7632"/>
    <w:rsid w:val="671059A6"/>
    <w:rsid w:val="67114C48"/>
    <w:rsid w:val="6718068C"/>
    <w:rsid w:val="67187834"/>
    <w:rsid w:val="671F493B"/>
    <w:rsid w:val="67204DEC"/>
    <w:rsid w:val="6720747F"/>
    <w:rsid w:val="67220C03"/>
    <w:rsid w:val="67261D48"/>
    <w:rsid w:val="6728304C"/>
    <w:rsid w:val="672B2A1C"/>
    <w:rsid w:val="672C1ED0"/>
    <w:rsid w:val="67316DA2"/>
    <w:rsid w:val="67331A1D"/>
    <w:rsid w:val="6740552D"/>
    <w:rsid w:val="6747066A"/>
    <w:rsid w:val="67487CFE"/>
    <w:rsid w:val="674A146F"/>
    <w:rsid w:val="674E548A"/>
    <w:rsid w:val="675D0D5C"/>
    <w:rsid w:val="676D025A"/>
    <w:rsid w:val="67717495"/>
    <w:rsid w:val="67726944"/>
    <w:rsid w:val="678078BC"/>
    <w:rsid w:val="678533E6"/>
    <w:rsid w:val="678C42CF"/>
    <w:rsid w:val="67911887"/>
    <w:rsid w:val="679126CC"/>
    <w:rsid w:val="67955879"/>
    <w:rsid w:val="679C4AE9"/>
    <w:rsid w:val="67A55E99"/>
    <w:rsid w:val="67B018BF"/>
    <w:rsid w:val="67C717AB"/>
    <w:rsid w:val="67C72187"/>
    <w:rsid w:val="67CB3B5A"/>
    <w:rsid w:val="67D05B38"/>
    <w:rsid w:val="67D92E70"/>
    <w:rsid w:val="67DB7004"/>
    <w:rsid w:val="67DF6AF4"/>
    <w:rsid w:val="67E36959"/>
    <w:rsid w:val="67E433FF"/>
    <w:rsid w:val="67E461F3"/>
    <w:rsid w:val="67E54704"/>
    <w:rsid w:val="67F01238"/>
    <w:rsid w:val="67FD3DF7"/>
    <w:rsid w:val="680229AF"/>
    <w:rsid w:val="68034990"/>
    <w:rsid w:val="68064081"/>
    <w:rsid w:val="68150768"/>
    <w:rsid w:val="681D3CF8"/>
    <w:rsid w:val="6821558E"/>
    <w:rsid w:val="68220CE6"/>
    <w:rsid w:val="682664D1"/>
    <w:rsid w:val="68326D82"/>
    <w:rsid w:val="68490412"/>
    <w:rsid w:val="685525C8"/>
    <w:rsid w:val="68573DCC"/>
    <w:rsid w:val="685E30C9"/>
    <w:rsid w:val="68662D72"/>
    <w:rsid w:val="68694610"/>
    <w:rsid w:val="686F7A04"/>
    <w:rsid w:val="68724A4F"/>
    <w:rsid w:val="687A71FD"/>
    <w:rsid w:val="687F5BE1"/>
    <w:rsid w:val="68825161"/>
    <w:rsid w:val="688651C2"/>
    <w:rsid w:val="68901130"/>
    <w:rsid w:val="68927B0C"/>
    <w:rsid w:val="689D7088"/>
    <w:rsid w:val="68A41360"/>
    <w:rsid w:val="68AA388D"/>
    <w:rsid w:val="68AC0C4A"/>
    <w:rsid w:val="68B85A05"/>
    <w:rsid w:val="68D27805"/>
    <w:rsid w:val="68D65A63"/>
    <w:rsid w:val="68E40DA4"/>
    <w:rsid w:val="68E5013A"/>
    <w:rsid w:val="68E63EB3"/>
    <w:rsid w:val="68F04B99"/>
    <w:rsid w:val="69083E29"/>
    <w:rsid w:val="691809A6"/>
    <w:rsid w:val="69180BE9"/>
    <w:rsid w:val="69282D7C"/>
    <w:rsid w:val="69351FE5"/>
    <w:rsid w:val="6936532B"/>
    <w:rsid w:val="693E188A"/>
    <w:rsid w:val="693E3CEF"/>
    <w:rsid w:val="695D51EA"/>
    <w:rsid w:val="6963380A"/>
    <w:rsid w:val="697257F6"/>
    <w:rsid w:val="697A6F98"/>
    <w:rsid w:val="697C48C9"/>
    <w:rsid w:val="698C09F6"/>
    <w:rsid w:val="698C764A"/>
    <w:rsid w:val="69933E04"/>
    <w:rsid w:val="69992CD3"/>
    <w:rsid w:val="69A01157"/>
    <w:rsid w:val="69A139F3"/>
    <w:rsid w:val="69AB6013"/>
    <w:rsid w:val="69AC2BBD"/>
    <w:rsid w:val="69AF08C5"/>
    <w:rsid w:val="69B41B59"/>
    <w:rsid w:val="69D84B34"/>
    <w:rsid w:val="69ED7A83"/>
    <w:rsid w:val="69F16493"/>
    <w:rsid w:val="69F61CD8"/>
    <w:rsid w:val="69F875E7"/>
    <w:rsid w:val="69FF2830"/>
    <w:rsid w:val="6A0445F0"/>
    <w:rsid w:val="6A0546FF"/>
    <w:rsid w:val="6A10568B"/>
    <w:rsid w:val="6A2A5760"/>
    <w:rsid w:val="6A2F5543"/>
    <w:rsid w:val="6A3A65D4"/>
    <w:rsid w:val="6A3C022E"/>
    <w:rsid w:val="6A3F1ACC"/>
    <w:rsid w:val="6A413A96"/>
    <w:rsid w:val="6A4152AA"/>
    <w:rsid w:val="6A4423BD"/>
    <w:rsid w:val="6A470981"/>
    <w:rsid w:val="6A483EEE"/>
    <w:rsid w:val="6A4D243B"/>
    <w:rsid w:val="6A554655"/>
    <w:rsid w:val="6A615DFE"/>
    <w:rsid w:val="6A635C1D"/>
    <w:rsid w:val="6A6908F7"/>
    <w:rsid w:val="6A7A48B2"/>
    <w:rsid w:val="6A8C42A6"/>
    <w:rsid w:val="6A9661EC"/>
    <w:rsid w:val="6A97418A"/>
    <w:rsid w:val="6AA1457D"/>
    <w:rsid w:val="6AAE3893"/>
    <w:rsid w:val="6AB31885"/>
    <w:rsid w:val="6AB8633D"/>
    <w:rsid w:val="6AC36D45"/>
    <w:rsid w:val="6AC60F39"/>
    <w:rsid w:val="6AD13013"/>
    <w:rsid w:val="6ADC37BF"/>
    <w:rsid w:val="6AE663EC"/>
    <w:rsid w:val="6AF61702"/>
    <w:rsid w:val="6AFC39F5"/>
    <w:rsid w:val="6B005740"/>
    <w:rsid w:val="6B0655A6"/>
    <w:rsid w:val="6B0D36E2"/>
    <w:rsid w:val="6B0D3978"/>
    <w:rsid w:val="6B105EB6"/>
    <w:rsid w:val="6B1152C2"/>
    <w:rsid w:val="6B1E16E2"/>
    <w:rsid w:val="6B2747CF"/>
    <w:rsid w:val="6B503E4F"/>
    <w:rsid w:val="6B514C91"/>
    <w:rsid w:val="6B533A81"/>
    <w:rsid w:val="6B6320BC"/>
    <w:rsid w:val="6B686E01"/>
    <w:rsid w:val="6B6A2B79"/>
    <w:rsid w:val="6B6D4417"/>
    <w:rsid w:val="6B702B61"/>
    <w:rsid w:val="6B7B2FE6"/>
    <w:rsid w:val="6B7B6F11"/>
    <w:rsid w:val="6B7D2C66"/>
    <w:rsid w:val="6B7E03D2"/>
    <w:rsid w:val="6B7E3E65"/>
    <w:rsid w:val="6B7F3AF9"/>
    <w:rsid w:val="6B80414A"/>
    <w:rsid w:val="6B986C93"/>
    <w:rsid w:val="6BA441BE"/>
    <w:rsid w:val="6BAA4A2F"/>
    <w:rsid w:val="6BAB7CA9"/>
    <w:rsid w:val="6BAE234B"/>
    <w:rsid w:val="6BB26283"/>
    <w:rsid w:val="6BBB1626"/>
    <w:rsid w:val="6BC350F9"/>
    <w:rsid w:val="6BC66908"/>
    <w:rsid w:val="6BCA186A"/>
    <w:rsid w:val="6BD90F62"/>
    <w:rsid w:val="6BD91AAD"/>
    <w:rsid w:val="6BD94198"/>
    <w:rsid w:val="6BE446D9"/>
    <w:rsid w:val="6BF33F2A"/>
    <w:rsid w:val="6BF50F9C"/>
    <w:rsid w:val="6BF665EC"/>
    <w:rsid w:val="6BFF358E"/>
    <w:rsid w:val="6C00528B"/>
    <w:rsid w:val="6C026743"/>
    <w:rsid w:val="6C027255"/>
    <w:rsid w:val="6C0D6CD2"/>
    <w:rsid w:val="6C0E4753"/>
    <w:rsid w:val="6C182BA5"/>
    <w:rsid w:val="6C1F7998"/>
    <w:rsid w:val="6C271DDA"/>
    <w:rsid w:val="6C2A1649"/>
    <w:rsid w:val="6C2B2308"/>
    <w:rsid w:val="6C2E3BA6"/>
    <w:rsid w:val="6C303D8F"/>
    <w:rsid w:val="6C3B4A04"/>
    <w:rsid w:val="6C3D64DF"/>
    <w:rsid w:val="6C3F4006"/>
    <w:rsid w:val="6C4471AC"/>
    <w:rsid w:val="6C465394"/>
    <w:rsid w:val="6C477139"/>
    <w:rsid w:val="6C4C427B"/>
    <w:rsid w:val="6C4E553D"/>
    <w:rsid w:val="6C4F430C"/>
    <w:rsid w:val="6C632227"/>
    <w:rsid w:val="6C700348"/>
    <w:rsid w:val="6C7964CA"/>
    <w:rsid w:val="6C8E6327"/>
    <w:rsid w:val="6CA25CCC"/>
    <w:rsid w:val="6CAC0C7E"/>
    <w:rsid w:val="6CBC13F4"/>
    <w:rsid w:val="6CCA1EC0"/>
    <w:rsid w:val="6CDA5DAB"/>
    <w:rsid w:val="6CDB1A25"/>
    <w:rsid w:val="6CDB7444"/>
    <w:rsid w:val="6CE60925"/>
    <w:rsid w:val="6CE661B9"/>
    <w:rsid w:val="6CF13645"/>
    <w:rsid w:val="6CF748E0"/>
    <w:rsid w:val="6CFE30CF"/>
    <w:rsid w:val="6D084167"/>
    <w:rsid w:val="6D0A2B07"/>
    <w:rsid w:val="6D0C502C"/>
    <w:rsid w:val="6D0E597B"/>
    <w:rsid w:val="6D4D7D33"/>
    <w:rsid w:val="6D621B82"/>
    <w:rsid w:val="6D637604"/>
    <w:rsid w:val="6D6F7BC6"/>
    <w:rsid w:val="6D773892"/>
    <w:rsid w:val="6D7868A8"/>
    <w:rsid w:val="6D792961"/>
    <w:rsid w:val="6D82064E"/>
    <w:rsid w:val="6D837B38"/>
    <w:rsid w:val="6D8F2D6B"/>
    <w:rsid w:val="6D947DD3"/>
    <w:rsid w:val="6D9640F9"/>
    <w:rsid w:val="6D9B170F"/>
    <w:rsid w:val="6DA13E19"/>
    <w:rsid w:val="6DAE42DF"/>
    <w:rsid w:val="6DB30580"/>
    <w:rsid w:val="6DB36A59"/>
    <w:rsid w:val="6DBC51E2"/>
    <w:rsid w:val="6DD5660D"/>
    <w:rsid w:val="6DDB6D0C"/>
    <w:rsid w:val="6DDD1535"/>
    <w:rsid w:val="6DDF7F0A"/>
    <w:rsid w:val="6DE50E26"/>
    <w:rsid w:val="6DE53448"/>
    <w:rsid w:val="6DE568D8"/>
    <w:rsid w:val="6E025E88"/>
    <w:rsid w:val="6E056B89"/>
    <w:rsid w:val="6E20323A"/>
    <w:rsid w:val="6E240E0E"/>
    <w:rsid w:val="6E386F5E"/>
    <w:rsid w:val="6E3D5707"/>
    <w:rsid w:val="6E4B4EE4"/>
    <w:rsid w:val="6E556E89"/>
    <w:rsid w:val="6E5673E4"/>
    <w:rsid w:val="6E5A0C83"/>
    <w:rsid w:val="6E5A7B9C"/>
    <w:rsid w:val="6E5F273D"/>
    <w:rsid w:val="6E662815"/>
    <w:rsid w:val="6E693893"/>
    <w:rsid w:val="6E725242"/>
    <w:rsid w:val="6E752944"/>
    <w:rsid w:val="6E7A1325"/>
    <w:rsid w:val="6E7E0108"/>
    <w:rsid w:val="6E7F6AD7"/>
    <w:rsid w:val="6E810905"/>
    <w:rsid w:val="6E8201DA"/>
    <w:rsid w:val="6E8B2C58"/>
    <w:rsid w:val="6E954C3C"/>
    <w:rsid w:val="6E9D4600"/>
    <w:rsid w:val="6EA04ECD"/>
    <w:rsid w:val="6EA0700B"/>
    <w:rsid w:val="6EB105AA"/>
    <w:rsid w:val="6EBC693B"/>
    <w:rsid w:val="6EC45F46"/>
    <w:rsid w:val="6EC635FB"/>
    <w:rsid w:val="6ECB0452"/>
    <w:rsid w:val="6F0D3F47"/>
    <w:rsid w:val="6F154A4C"/>
    <w:rsid w:val="6F220697"/>
    <w:rsid w:val="6F27037A"/>
    <w:rsid w:val="6F2A5A57"/>
    <w:rsid w:val="6F304C4E"/>
    <w:rsid w:val="6F305E87"/>
    <w:rsid w:val="6F32063C"/>
    <w:rsid w:val="6F4B2CC1"/>
    <w:rsid w:val="6F5D6BA5"/>
    <w:rsid w:val="6F655ACF"/>
    <w:rsid w:val="6F6A75EB"/>
    <w:rsid w:val="6F6C7BC8"/>
    <w:rsid w:val="6F8C5F50"/>
    <w:rsid w:val="6F983F00"/>
    <w:rsid w:val="6FA046F1"/>
    <w:rsid w:val="6FAD1286"/>
    <w:rsid w:val="6FBA3AB1"/>
    <w:rsid w:val="6FC25058"/>
    <w:rsid w:val="6FCC795E"/>
    <w:rsid w:val="6FDC4815"/>
    <w:rsid w:val="6FDD3A95"/>
    <w:rsid w:val="6FDD3D2F"/>
    <w:rsid w:val="6FE2091C"/>
    <w:rsid w:val="6FED1473"/>
    <w:rsid w:val="70001CFE"/>
    <w:rsid w:val="70007246"/>
    <w:rsid w:val="700613A9"/>
    <w:rsid w:val="700C0883"/>
    <w:rsid w:val="700E2A65"/>
    <w:rsid w:val="70182BA3"/>
    <w:rsid w:val="70194B6E"/>
    <w:rsid w:val="701E3F32"/>
    <w:rsid w:val="702459EC"/>
    <w:rsid w:val="7045295A"/>
    <w:rsid w:val="705C2670"/>
    <w:rsid w:val="70652BE2"/>
    <w:rsid w:val="70654C88"/>
    <w:rsid w:val="7068230F"/>
    <w:rsid w:val="707535FA"/>
    <w:rsid w:val="707C3099"/>
    <w:rsid w:val="708A0FD3"/>
    <w:rsid w:val="709B37D5"/>
    <w:rsid w:val="70A24B63"/>
    <w:rsid w:val="70A266F9"/>
    <w:rsid w:val="70A47C72"/>
    <w:rsid w:val="70AE52B6"/>
    <w:rsid w:val="70B9783B"/>
    <w:rsid w:val="70C3061E"/>
    <w:rsid w:val="70C64CF5"/>
    <w:rsid w:val="70CD633E"/>
    <w:rsid w:val="70D32F6E"/>
    <w:rsid w:val="70D80585"/>
    <w:rsid w:val="70DC5D68"/>
    <w:rsid w:val="70DD513B"/>
    <w:rsid w:val="70DD6D25"/>
    <w:rsid w:val="70ED20D3"/>
    <w:rsid w:val="70EF7B22"/>
    <w:rsid w:val="70FE50C2"/>
    <w:rsid w:val="710032F2"/>
    <w:rsid w:val="71070572"/>
    <w:rsid w:val="71170D19"/>
    <w:rsid w:val="711E6125"/>
    <w:rsid w:val="71235CA4"/>
    <w:rsid w:val="7126791B"/>
    <w:rsid w:val="71285068"/>
    <w:rsid w:val="712D14C2"/>
    <w:rsid w:val="71357785"/>
    <w:rsid w:val="71365D4B"/>
    <w:rsid w:val="713752AB"/>
    <w:rsid w:val="713C2699"/>
    <w:rsid w:val="714025F2"/>
    <w:rsid w:val="714300F4"/>
    <w:rsid w:val="714D39D8"/>
    <w:rsid w:val="715120D5"/>
    <w:rsid w:val="71573D01"/>
    <w:rsid w:val="715A71EC"/>
    <w:rsid w:val="715B0096"/>
    <w:rsid w:val="715B2707"/>
    <w:rsid w:val="716A7A8E"/>
    <w:rsid w:val="717946DC"/>
    <w:rsid w:val="71826745"/>
    <w:rsid w:val="7189050D"/>
    <w:rsid w:val="718D136F"/>
    <w:rsid w:val="718D75C1"/>
    <w:rsid w:val="718F244F"/>
    <w:rsid w:val="71924DDF"/>
    <w:rsid w:val="719402E3"/>
    <w:rsid w:val="71951A3C"/>
    <w:rsid w:val="71973F9C"/>
    <w:rsid w:val="719F22A0"/>
    <w:rsid w:val="719F40F5"/>
    <w:rsid w:val="71AB7A47"/>
    <w:rsid w:val="71B10189"/>
    <w:rsid w:val="71B92164"/>
    <w:rsid w:val="71BA2A1D"/>
    <w:rsid w:val="71BF565B"/>
    <w:rsid w:val="71C60F7C"/>
    <w:rsid w:val="71C6563A"/>
    <w:rsid w:val="71CA430E"/>
    <w:rsid w:val="71CB63B4"/>
    <w:rsid w:val="71D2144C"/>
    <w:rsid w:val="71D60F68"/>
    <w:rsid w:val="71FA6D8D"/>
    <w:rsid w:val="71FB09CF"/>
    <w:rsid w:val="71FD448F"/>
    <w:rsid w:val="720F2993"/>
    <w:rsid w:val="7212022A"/>
    <w:rsid w:val="72121874"/>
    <w:rsid w:val="72144817"/>
    <w:rsid w:val="72473609"/>
    <w:rsid w:val="724827AA"/>
    <w:rsid w:val="724F4299"/>
    <w:rsid w:val="72501D1B"/>
    <w:rsid w:val="725846F3"/>
    <w:rsid w:val="725F4256"/>
    <w:rsid w:val="7265409A"/>
    <w:rsid w:val="726A2779"/>
    <w:rsid w:val="72750781"/>
    <w:rsid w:val="727644F9"/>
    <w:rsid w:val="727E1346"/>
    <w:rsid w:val="72860B42"/>
    <w:rsid w:val="7286564E"/>
    <w:rsid w:val="72882BA4"/>
    <w:rsid w:val="72A0751B"/>
    <w:rsid w:val="72B91FED"/>
    <w:rsid w:val="72B9250E"/>
    <w:rsid w:val="72D27981"/>
    <w:rsid w:val="72D51220"/>
    <w:rsid w:val="72DB66A8"/>
    <w:rsid w:val="72E0733C"/>
    <w:rsid w:val="72E476B5"/>
    <w:rsid w:val="72F17497"/>
    <w:rsid w:val="72F21524"/>
    <w:rsid w:val="72FB43B2"/>
    <w:rsid w:val="72FD6DEE"/>
    <w:rsid w:val="731152FD"/>
    <w:rsid w:val="731E1024"/>
    <w:rsid w:val="731F4036"/>
    <w:rsid w:val="73223D39"/>
    <w:rsid w:val="732F669B"/>
    <w:rsid w:val="73414BC7"/>
    <w:rsid w:val="73473427"/>
    <w:rsid w:val="734844B1"/>
    <w:rsid w:val="73491F32"/>
    <w:rsid w:val="735F60A9"/>
    <w:rsid w:val="7361482B"/>
    <w:rsid w:val="736B1B84"/>
    <w:rsid w:val="737C1CFA"/>
    <w:rsid w:val="73927CFE"/>
    <w:rsid w:val="73927DC3"/>
    <w:rsid w:val="7395275D"/>
    <w:rsid w:val="739A13E8"/>
    <w:rsid w:val="73A225C1"/>
    <w:rsid w:val="73AE71CC"/>
    <w:rsid w:val="73B34679"/>
    <w:rsid w:val="73C1222C"/>
    <w:rsid w:val="73C35201"/>
    <w:rsid w:val="73C4767E"/>
    <w:rsid w:val="73C90737"/>
    <w:rsid w:val="73CE687D"/>
    <w:rsid w:val="73CF5C6F"/>
    <w:rsid w:val="73DE2921"/>
    <w:rsid w:val="73F27BAF"/>
    <w:rsid w:val="73FA64D3"/>
    <w:rsid w:val="73FB07D0"/>
    <w:rsid w:val="73FB2F08"/>
    <w:rsid w:val="73FE1225"/>
    <w:rsid w:val="74055B25"/>
    <w:rsid w:val="74055B35"/>
    <w:rsid w:val="74086CFF"/>
    <w:rsid w:val="741A6FB5"/>
    <w:rsid w:val="741D22B8"/>
    <w:rsid w:val="7434641A"/>
    <w:rsid w:val="743957DE"/>
    <w:rsid w:val="744213B0"/>
    <w:rsid w:val="744547F2"/>
    <w:rsid w:val="744C188B"/>
    <w:rsid w:val="744C72C0"/>
    <w:rsid w:val="744D6489"/>
    <w:rsid w:val="744F6DB0"/>
    <w:rsid w:val="74534AF2"/>
    <w:rsid w:val="7460720F"/>
    <w:rsid w:val="74645ABA"/>
    <w:rsid w:val="74795BDB"/>
    <w:rsid w:val="747A5E3E"/>
    <w:rsid w:val="74831487"/>
    <w:rsid w:val="748922C2"/>
    <w:rsid w:val="749E5641"/>
    <w:rsid w:val="74A2126A"/>
    <w:rsid w:val="74B82BA7"/>
    <w:rsid w:val="74BA1EE2"/>
    <w:rsid w:val="74CE5F27"/>
    <w:rsid w:val="74CE62B0"/>
    <w:rsid w:val="74D06143"/>
    <w:rsid w:val="74D44721"/>
    <w:rsid w:val="74DE6FE1"/>
    <w:rsid w:val="74E8615B"/>
    <w:rsid w:val="74F76D24"/>
    <w:rsid w:val="74FE3C7E"/>
    <w:rsid w:val="75017085"/>
    <w:rsid w:val="75023E22"/>
    <w:rsid w:val="750A70BD"/>
    <w:rsid w:val="75146CE8"/>
    <w:rsid w:val="752F5452"/>
    <w:rsid w:val="75341EF6"/>
    <w:rsid w:val="75360B18"/>
    <w:rsid w:val="75387844"/>
    <w:rsid w:val="753D30AC"/>
    <w:rsid w:val="753E12B9"/>
    <w:rsid w:val="753F37EF"/>
    <w:rsid w:val="75446CDC"/>
    <w:rsid w:val="754D1238"/>
    <w:rsid w:val="755328D0"/>
    <w:rsid w:val="75555A8B"/>
    <w:rsid w:val="756225A2"/>
    <w:rsid w:val="75632FB2"/>
    <w:rsid w:val="756A5957"/>
    <w:rsid w:val="756B2EB1"/>
    <w:rsid w:val="757F7954"/>
    <w:rsid w:val="75821FCE"/>
    <w:rsid w:val="7585185D"/>
    <w:rsid w:val="759B56CF"/>
    <w:rsid w:val="75AD1FE0"/>
    <w:rsid w:val="75C31F60"/>
    <w:rsid w:val="75C865CB"/>
    <w:rsid w:val="75CE3776"/>
    <w:rsid w:val="75D4705E"/>
    <w:rsid w:val="75D5244D"/>
    <w:rsid w:val="75D70141"/>
    <w:rsid w:val="75DA14E0"/>
    <w:rsid w:val="75DC65AA"/>
    <w:rsid w:val="75E30B36"/>
    <w:rsid w:val="75FA2A49"/>
    <w:rsid w:val="75FF1B3B"/>
    <w:rsid w:val="76067792"/>
    <w:rsid w:val="76070B31"/>
    <w:rsid w:val="760C3798"/>
    <w:rsid w:val="76164029"/>
    <w:rsid w:val="7618684D"/>
    <w:rsid w:val="761D6AB0"/>
    <w:rsid w:val="762322A2"/>
    <w:rsid w:val="76344CCC"/>
    <w:rsid w:val="763A2285"/>
    <w:rsid w:val="763D608D"/>
    <w:rsid w:val="764A7798"/>
    <w:rsid w:val="76503BAF"/>
    <w:rsid w:val="765406AD"/>
    <w:rsid w:val="76590E90"/>
    <w:rsid w:val="765D4B25"/>
    <w:rsid w:val="76772602"/>
    <w:rsid w:val="767C65F2"/>
    <w:rsid w:val="767D7C04"/>
    <w:rsid w:val="768B2837"/>
    <w:rsid w:val="76930962"/>
    <w:rsid w:val="76A8502D"/>
    <w:rsid w:val="76B231C9"/>
    <w:rsid w:val="76B4114C"/>
    <w:rsid w:val="76B807C3"/>
    <w:rsid w:val="76BF2371"/>
    <w:rsid w:val="76C2244A"/>
    <w:rsid w:val="76C528D7"/>
    <w:rsid w:val="76D44A02"/>
    <w:rsid w:val="76E557A9"/>
    <w:rsid w:val="76E92D61"/>
    <w:rsid w:val="76FA4766"/>
    <w:rsid w:val="77011E7D"/>
    <w:rsid w:val="771147F0"/>
    <w:rsid w:val="771B30F6"/>
    <w:rsid w:val="77264CEF"/>
    <w:rsid w:val="772949E2"/>
    <w:rsid w:val="773536A3"/>
    <w:rsid w:val="77364257"/>
    <w:rsid w:val="77366865"/>
    <w:rsid w:val="775D6EE5"/>
    <w:rsid w:val="775D7A36"/>
    <w:rsid w:val="77613082"/>
    <w:rsid w:val="77642B72"/>
    <w:rsid w:val="776B03F9"/>
    <w:rsid w:val="777C610E"/>
    <w:rsid w:val="778C0789"/>
    <w:rsid w:val="77966C4C"/>
    <w:rsid w:val="779C52E8"/>
    <w:rsid w:val="77CB0E43"/>
    <w:rsid w:val="77CB7519"/>
    <w:rsid w:val="77CE2CC8"/>
    <w:rsid w:val="77E757C4"/>
    <w:rsid w:val="77F42C65"/>
    <w:rsid w:val="77FA5285"/>
    <w:rsid w:val="780C59DA"/>
    <w:rsid w:val="78104AA8"/>
    <w:rsid w:val="781E1C75"/>
    <w:rsid w:val="78286129"/>
    <w:rsid w:val="78304C13"/>
    <w:rsid w:val="783152AD"/>
    <w:rsid w:val="783201C2"/>
    <w:rsid w:val="783469B8"/>
    <w:rsid w:val="783E1615"/>
    <w:rsid w:val="78480063"/>
    <w:rsid w:val="78543E22"/>
    <w:rsid w:val="7859415D"/>
    <w:rsid w:val="785B7D01"/>
    <w:rsid w:val="785C7CED"/>
    <w:rsid w:val="785D0042"/>
    <w:rsid w:val="78615151"/>
    <w:rsid w:val="786457EE"/>
    <w:rsid w:val="7867788D"/>
    <w:rsid w:val="78695516"/>
    <w:rsid w:val="786E4245"/>
    <w:rsid w:val="786F7A21"/>
    <w:rsid w:val="7875144E"/>
    <w:rsid w:val="788B039C"/>
    <w:rsid w:val="788B1B55"/>
    <w:rsid w:val="788B6280"/>
    <w:rsid w:val="788F3C1F"/>
    <w:rsid w:val="78941C3A"/>
    <w:rsid w:val="78976633"/>
    <w:rsid w:val="789B436E"/>
    <w:rsid w:val="789D1A6F"/>
    <w:rsid w:val="78A04C36"/>
    <w:rsid w:val="78AC5BFA"/>
    <w:rsid w:val="78B720A9"/>
    <w:rsid w:val="78BA1B37"/>
    <w:rsid w:val="78E01EDD"/>
    <w:rsid w:val="78F16349"/>
    <w:rsid w:val="78F47F26"/>
    <w:rsid w:val="78F85C68"/>
    <w:rsid w:val="79013419"/>
    <w:rsid w:val="79093110"/>
    <w:rsid w:val="79102FB2"/>
    <w:rsid w:val="79115107"/>
    <w:rsid w:val="791471C8"/>
    <w:rsid w:val="791E4FA3"/>
    <w:rsid w:val="791F45C7"/>
    <w:rsid w:val="79217ACA"/>
    <w:rsid w:val="79291653"/>
    <w:rsid w:val="792C22B7"/>
    <w:rsid w:val="79352A18"/>
    <w:rsid w:val="793B5B55"/>
    <w:rsid w:val="79470B9A"/>
    <w:rsid w:val="79512818"/>
    <w:rsid w:val="795332BF"/>
    <w:rsid w:val="796614B8"/>
    <w:rsid w:val="79764DDF"/>
    <w:rsid w:val="797A0886"/>
    <w:rsid w:val="7984574E"/>
    <w:rsid w:val="798812F4"/>
    <w:rsid w:val="798961F5"/>
    <w:rsid w:val="799B65F3"/>
    <w:rsid w:val="79B43898"/>
    <w:rsid w:val="79C161D9"/>
    <w:rsid w:val="79C869EB"/>
    <w:rsid w:val="79CB512B"/>
    <w:rsid w:val="79CB7D59"/>
    <w:rsid w:val="79D60872"/>
    <w:rsid w:val="79D73ACF"/>
    <w:rsid w:val="79DF1182"/>
    <w:rsid w:val="7A100D8F"/>
    <w:rsid w:val="7A1268B5"/>
    <w:rsid w:val="7A320D06"/>
    <w:rsid w:val="7A344A7E"/>
    <w:rsid w:val="7A37509B"/>
    <w:rsid w:val="7A4D726C"/>
    <w:rsid w:val="7A4F4CB9"/>
    <w:rsid w:val="7A560C6E"/>
    <w:rsid w:val="7A6A66F1"/>
    <w:rsid w:val="7A6C6A81"/>
    <w:rsid w:val="7A807CC3"/>
    <w:rsid w:val="7A88301C"/>
    <w:rsid w:val="7A965738"/>
    <w:rsid w:val="7A993E33"/>
    <w:rsid w:val="7A9E31F4"/>
    <w:rsid w:val="7AA15E8B"/>
    <w:rsid w:val="7AA716F4"/>
    <w:rsid w:val="7AAA7638"/>
    <w:rsid w:val="7AB67B89"/>
    <w:rsid w:val="7ABF07F0"/>
    <w:rsid w:val="7ABF5581"/>
    <w:rsid w:val="7ACF21A2"/>
    <w:rsid w:val="7ADC09E4"/>
    <w:rsid w:val="7ADD0951"/>
    <w:rsid w:val="7AF46D32"/>
    <w:rsid w:val="7AF75AAB"/>
    <w:rsid w:val="7AFD0B4D"/>
    <w:rsid w:val="7B027FE0"/>
    <w:rsid w:val="7B046B46"/>
    <w:rsid w:val="7B0A3A31"/>
    <w:rsid w:val="7B0D1531"/>
    <w:rsid w:val="7B1F7A3D"/>
    <w:rsid w:val="7B2E453D"/>
    <w:rsid w:val="7B3F4198"/>
    <w:rsid w:val="7B50141F"/>
    <w:rsid w:val="7B5876EA"/>
    <w:rsid w:val="7B5B3EF1"/>
    <w:rsid w:val="7B6273C9"/>
    <w:rsid w:val="7B643141"/>
    <w:rsid w:val="7B6627AC"/>
    <w:rsid w:val="7B675786"/>
    <w:rsid w:val="7B6E7B2F"/>
    <w:rsid w:val="7B7B1ED8"/>
    <w:rsid w:val="7B827DC9"/>
    <w:rsid w:val="7B8A017D"/>
    <w:rsid w:val="7B8D2885"/>
    <w:rsid w:val="7BAF5F2E"/>
    <w:rsid w:val="7BB42EB4"/>
    <w:rsid w:val="7BC56E95"/>
    <w:rsid w:val="7BCE4A5E"/>
    <w:rsid w:val="7BD1454E"/>
    <w:rsid w:val="7BE44282"/>
    <w:rsid w:val="7BE72DF5"/>
    <w:rsid w:val="7BE7545F"/>
    <w:rsid w:val="7C030BAC"/>
    <w:rsid w:val="7C084414"/>
    <w:rsid w:val="7C0E74EC"/>
    <w:rsid w:val="7C276ABD"/>
    <w:rsid w:val="7C2F7BF3"/>
    <w:rsid w:val="7C330D65"/>
    <w:rsid w:val="7C3611F8"/>
    <w:rsid w:val="7C443E6F"/>
    <w:rsid w:val="7C501FBB"/>
    <w:rsid w:val="7C5A2796"/>
    <w:rsid w:val="7C5A6013"/>
    <w:rsid w:val="7C63789C"/>
    <w:rsid w:val="7C664024"/>
    <w:rsid w:val="7C687527"/>
    <w:rsid w:val="7C6D6D57"/>
    <w:rsid w:val="7C7C270C"/>
    <w:rsid w:val="7C800451"/>
    <w:rsid w:val="7C8810E0"/>
    <w:rsid w:val="7C8B67E2"/>
    <w:rsid w:val="7C8C5E29"/>
    <w:rsid w:val="7C9156A7"/>
    <w:rsid w:val="7C9435E0"/>
    <w:rsid w:val="7C975E78"/>
    <w:rsid w:val="7C9C44FE"/>
    <w:rsid w:val="7CAD58D7"/>
    <w:rsid w:val="7CC243DD"/>
    <w:rsid w:val="7CC44FA7"/>
    <w:rsid w:val="7CE34539"/>
    <w:rsid w:val="7CEE6886"/>
    <w:rsid w:val="7CF05691"/>
    <w:rsid w:val="7CF428E7"/>
    <w:rsid w:val="7D002024"/>
    <w:rsid w:val="7D027725"/>
    <w:rsid w:val="7D032FA8"/>
    <w:rsid w:val="7D0C1CE2"/>
    <w:rsid w:val="7D0F483D"/>
    <w:rsid w:val="7D192609"/>
    <w:rsid w:val="7D19734A"/>
    <w:rsid w:val="7D197F5B"/>
    <w:rsid w:val="7D20389B"/>
    <w:rsid w:val="7D206CD5"/>
    <w:rsid w:val="7D28576D"/>
    <w:rsid w:val="7D3746FC"/>
    <w:rsid w:val="7D453655"/>
    <w:rsid w:val="7D4F1BCF"/>
    <w:rsid w:val="7D5D42EC"/>
    <w:rsid w:val="7D772F67"/>
    <w:rsid w:val="7D7776E4"/>
    <w:rsid w:val="7D781125"/>
    <w:rsid w:val="7D7F24B4"/>
    <w:rsid w:val="7D801F34"/>
    <w:rsid w:val="7D8A2C07"/>
    <w:rsid w:val="7D952517"/>
    <w:rsid w:val="7D95306A"/>
    <w:rsid w:val="7D9D7924"/>
    <w:rsid w:val="7DA41F1A"/>
    <w:rsid w:val="7DAC6B74"/>
    <w:rsid w:val="7DAF3D55"/>
    <w:rsid w:val="7DB12889"/>
    <w:rsid w:val="7DB165C4"/>
    <w:rsid w:val="7DC0487A"/>
    <w:rsid w:val="7DC600E3"/>
    <w:rsid w:val="7DC861E9"/>
    <w:rsid w:val="7DD32800"/>
    <w:rsid w:val="7DDF1692"/>
    <w:rsid w:val="7DF05160"/>
    <w:rsid w:val="7DF73FD2"/>
    <w:rsid w:val="7E066731"/>
    <w:rsid w:val="7E0A24D6"/>
    <w:rsid w:val="7E0C7AC0"/>
    <w:rsid w:val="7E132DE5"/>
    <w:rsid w:val="7E150331"/>
    <w:rsid w:val="7E1F5A45"/>
    <w:rsid w:val="7E315C19"/>
    <w:rsid w:val="7E3D58EA"/>
    <w:rsid w:val="7E3F4068"/>
    <w:rsid w:val="7E4913B2"/>
    <w:rsid w:val="7E494870"/>
    <w:rsid w:val="7E531252"/>
    <w:rsid w:val="7E59068F"/>
    <w:rsid w:val="7E6F25BE"/>
    <w:rsid w:val="7E7E5B40"/>
    <w:rsid w:val="7E8A256F"/>
    <w:rsid w:val="7E8F5FB2"/>
    <w:rsid w:val="7E9401E1"/>
    <w:rsid w:val="7E977CD1"/>
    <w:rsid w:val="7E994343"/>
    <w:rsid w:val="7EA424F8"/>
    <w:rsid w:val="7EA45C98"/>
    <w:rsid w:val="7EA66EB4"/>
    <w:rsid w:val="7EA76821"/>
    <w:rsid w:val="7EC271BB"/>
    <w:rsid w:val="7EC843B5"/>
    <w:rsid w:val="7EC90406"/>
    <w:rsid w:val="7ED739DC"/>
    <w:rsid w:val="7EDB73B0"/>
    <w:rsid w:val="7EDC1B88"/>
    <w:rsid w:val="7EE06CB6"/>
    <w:rsid w:val="7EE34CC4"/>
    <w:rsid w:val="7EE50A3C"/>
    <w:rsid w:val="7EF40C80"/>
    <w:rsid w:val="7EFC4B7B"/>
    <w:rsid w:val="7F0B7D77"/>
    <w:rsid w:val="7F1A7F5F"/>
    <w:rsid w:val="7F1B445E"/>
    <w:rsid w:val="7F1D6663"/>
    <w:rsid w:val="7F2464A6"/>
    <w:rsid w:val="7F262D4B"/>
    <w:rsid w:val="7F27742A"/>
    <w:rsid w:val="7F2F7F0A"/>
    <w:rsid w:val="7F34047B"/>
    <w:rsid w:val="7F402117"/>
    <w:rsid w:val="7F4B6365"/>
    <w:rsid w:val="7F51026F"/>
    <w:rsid w:val="7F536173"/>
    <w:rsid w:val="7F5F5006"/>
    <w:rsid w:val="7F6E4DE1"/>
    <w:rsid w:val="7F7052A0"/>
    <w:rsid w:val="7F7B314F"/>
    <w:rsid w:val="7F7B6EB5"/>
    <w:rsid w:val="7F820039"/>
    <w:rsid w:val="7F873528"/>
    <w:rsid w:val="7F930498"/>
    <w:rsid w:val="7F9E4FC7"/>
    <w:rsid w:val="7F9F7384"/>
    <w:rsid w:val="7FAB1C02"/>
    <w:rsid w:val="7FAE7080"/>
    <w:rsid w:val="7FB53E5F"/>
    <w:rsid w:val="7FBA5A25"/>
    <w:rsid w:val="7FBB79EF"/>
    <w:rsid w:val="7FCC39AA"/>
    <w:rsid w:val="7FCE693F"/>
    <w:rsid w:val="7FD34305"/>
    <w:rsid w:val="7FD80840"/>
    <w:rsid w:val="7FDC23D1"/>
    <w:rsid w:val="7FDE455C"/>
    <w:rsid w:val="7FE707E4"/>
    <w:rsid w:val="7FE83145"/>
    <w:rsid w:val="7FEC33A0"/>
    <w:rsid w:val="7FF32CE5"/>
    <w:rsid w:val="7FF56A5D"/>
    <w:rsid w:val="7FFB2C86"/>
    <w:rsid w:val="7FFE3B39"/>
    <w:rsid w:val="F7BF5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link w:val="23"/>
    <w:qFormat/>
    <w:uiPriority w:val="0"/>
    <w:pPr>
      <w:adjustRightInd w:val="0"/>
      <w:spacing w:line="600" w:lineRule="exact"/>
      <w:ind w:firstLine="760" w:firstLineChars="200"/>
      <w:jc w:val="left"/>
      <w:outlineLvl w:val="0"/>
    </w:pPr>
    <w:rPr>
      <w:rFonts w:hint="eastAsia" w:ascii="宋体" w:hAnsi="宋体" w:eastAsia="黑体"/>
      <w:kern w:val="44"/>
      <w:szCs w:val="48"/>
    </w:rPr>
  </w:style>
  <w:style w:type="paragraph" w:styleId="4">
    <w:name w:val="heading 2"/>
    <w:basedOn w:val="1"/>
    <w:next w:val="1"/>
    <w:link w:val="22"/>
    <w:unhideWhenUsed/>
    <w:qFormat/>
    <w:uiPriority w:val="0"/>
    <w:pPr>
      <w:keepNext/>
      <w:keepLines/>
      <w:spacing w:line="600" w:lineRule="exact"/>
      <w:ind w:firstLine="640" w:firstLineChars="200"/>
      <w:outlineLvl w:val="1"/>
    </w:pPr>
    <w:rPr>
      <w:rFonts w:ascii="Arial" w:hAnsi="Arial" w:eastAsia="楷体"/>
      <w:szCs w:val="22"/>
    </w:rPr>
  </w:style>
  <w:style w:type="paragraph" w:styleId="5">
    <w:name w:val="heading 4"/>
    <w:basedOn w:val="1"/>
    <w:next w:val="1"/>
    <w:unhideWhenUsed/>
    <w:qFormat/>
    <w:uiPriority w:val="0"/>
    <w:pPr>
      <w:keepNext/>
      <w:keepLines/>
      <w:ind w:firstLine="640" w:firstLineChars="200"/>
      <w:outlineLvl w:val="3"/>
    </w:pPr>
    <w:rPr>
      <w:rFonts w:ascii="Times New Roman" w:hAnsi="Times New Roman" w:eastAsia="方正小标宋简体" w:cstheme="majorBidi"/>
      <w:bCs/>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6">
    <w:name w:val="Document Map"/>
    <w:basedOn w:val="1"/>
    <w:qFormat/>
    <w:uiPriority w:val="0"/>
    <w:rPr>
      <w:rFonts w:ascii="Microsoft YaHei UI" w:eastAsia="Microsoft YaHei UI"/>
      <w:sz w:val="18"/>
      <w:szCs w:val="18"/>
    </w:rPr>
  </w:style>
  <w:style w:type="paragraph" w:styleId="7">
    <w:name w:val="annotation text"/>
    <w:basedOn w:val="1"/>
    <w:qFormat/>
    <w:uiPriority w:val="0"/>
    <w:pPr>
      <w:jc w:val="left"/>
    </w:pPr>
  </w:style>
  <w:style w:type="paragraph" w:styleId="8">
    <w:name w:val="Body Text"/>
    <w:basedOn w:val="1"/>
    <w:next w:val="9"/>
    <w:link w:val="26"/>
    <w:unhideWhenUsed/>
    <w:qFormat/>
    <w:uiPriority w:val="99"/>
    <w:pPr>
      <w:ind w:firstLine="420"/>
    </w:pPr>
    <w:rPr>
      <w:rFonts w:ascii="仿宋" w:hAnsi="仿宋"/>
    </w:rPr>
  </w:style>
  <w:style w:type="paragraph" w:styleId="9">
    <w:name w:val="Title"/>
    <w:basedOn w:val="1"/>
    <w:next w:val="1"/>
    <w:qFormat/>
    <w:uiPriority w:val="0"/>
    <w:pPr>
      <w:widowControl w:val="0"/>
      <w:spacing w:line="480" w:lineRule="auto"/>
      <w:jc w:val="center"/>
      <w:outlineLvl w:val="0"/>
    </w:pPr>
    <w:rPr>
      <w:rFonts w:ascii="Times New Roman" w:hAnsi="Times New Roman" w:eastAsia="方正小标宋简体" w:cs="Times New Roman"/>
      <w:bCs/>
      <w:kern w:val="2"/>
      <w:sz w:val="36"/>
      <w:szCs w:val="32"/>
      <w:lang w:val="en-US" w:eastAsia="zh-CN" w:bidi="ar-SA"/>
    </w:rPr>
  </w:style>
  <w:style w:type="paragraph" w:styleId="10">
    <w:name w:val="Body Text Indent"/>
    <w:basedOn w:val="1"/>
    <w:qFormat/>
    <w:uiPriority w:val="0"/>
    <w:pPr>
      <w:spacing w:after="120"/>
      <w:ind w:left="420" w:leftChars="200"/>
    </w:p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footnote text"/>
    <w:basedOn w:val="1"/>
    <w:qFormat/>
    <w:uiPriority w:val="0"/>
    <w:pPr>
      <w:snapToGrid w:val="0"/>
      <w:jc w:val="left"/>
    </w:pPr>
    <w:rPr>
      <w:sz w:val="18"/>
    </w:rPr>
  </w:style>
  <w:style w:type="paragraph" w:styleId="13">
    <w:name w:val="Normal (Web)"/>
    <w:basedOn w:val="1"/>
    <w:qFormat/>
    <w:uiPriority w:val="0"/>
    <w:rPr>
      <w:sz w:val="24"/>
    </w:rPr>
  </w:style>
  <w:style w:type="paragraph" w:styleId="14">
    <w:name w:val="Body Text First Indent 2"/>
    <w:basedOn w:val="10"/>
    <w:qFormat/>
    <w:uiPriority w:val="0"/>
    <w:pPr>
      <w:ind w:left="200"/>
    </w:p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22"/>
    <w:rPr>
      <w:b/>
      <w:bCs/>
    </w:rPr>
  </w:style>
  <w:style w:type="character" w:styleId="19">
    <w:name w:val="Emphasis"/>
    <w:basedOn w:val="17"/>
    <w:qFormat/>
    <w:uiPriority w:val="0"/>
    <w:rPr>
      <w:i/>
    </w:rPr>
  </w:style>
  <w:style w:type="character" w:styleId="20">
    <w:name w:val="Hyperlink"/>
    <w:basedOn w:val="17"/>
    <w:qFormat/>
    <w:uiPriority w:val="0"/>
    <w:rPr>
      <w:color w:val="0000FF"/>
      <w:u w:val="single"/>
    </w:rPr>
  </w:style>
  <w:style w:type="character" w:styleId="21">
    <w:name w:val="footnote reference"/>
    <w:basedOn w:val="17"/>
    <w:qFormat/>
    <w:uiPriority w:val="0"/>
    <w:rPr>
      <w:vertAlign w:val="superscript"/>
    </w:rPr>
  </w:style>
  <w:style w:type="character" w:customStyle="1" w:styleId="22">
    <w:name w:val="标题 2 字符"/>
    <w:basedOn w:val="17"/>
    <w:link w:val="4"/>
    <w:qFormat/>
    <w:uiPriority w:val="9"/>
    <w:rPr>
      <w:rFonts w:ascii="Arial" w:hAnsi="Arial" w:eastAsia="楷体" w:cstheme="majorBidi"/>
      <w:b/>
      <w:bCs/>
      <w:sz w:val="32"/>
      <w:szCs w:val="22"/>
    </w:rPr>
  </w:style>
  <w:style w:type="character" w:customStyle="1" w:styleId="23">
    <w:name w:val="标题 1 字符"/>
    <w:link w:val="3"/>
    <w:qFormat/>
    <w:uiPriority w:val="0"/>
    <w:rPr>
      <w:rFonts w:hint="eastAsia" w:ascii="宋体" w:hAnsi="宋体" w:eastAsia="黑体" w:cs="宋体"/>
      <w:kern w:val="44"/>
      <w:sz w:val="32"/>
      <w:szCs w:val="48"/>
      <w:lang w:bidi="ar"/>
    </w:rPr>
  </w:style>
  <w:style w:type="paragraph" w:customStyle="1" w:styleId="24">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25">
    <w:name w:val="修订1"/>
    <w:hidden/>
    <w:semiHidden/>
    <w:qFormat/>
    <w:uiPriority w:val="99"/>
    <w:rPr>
      <w:rFonts w:ascii="Calibri" w:hAnsi="Calibri" w:eastAsia="宋体" w:cs="Times New Roman"/>
      <w:kern w:val="2"/>
      <w:sz w:val="21"/>
      <w:szCs w:val="24"/>
      <w:lang w:val="en-US" w:eastAsia="zh-CN" w:bidi="ar-SA"/>
    </w:rPr>
  </w:style>
  <w:style w:type="character" w:customStyle="1" w:styleId="26">
    <w:name w:val="正文文本 字符"/>
    <w:basedOn w:val="17"/>
    <w:link w:val="8"/>
    <w:qFormat/>
    <w:uiPriority w:val="99"/>
    <w:rPr>
      <w:rFonts w:ascii="仿宋" w:hAnsi="仿宋" w:eastAsia="仿宋_GB2312"/>
      <w:kern w:val="2"/>
      <w:sz w:val="32"/>
      <w:szCs w:val="24"/>
    </w:rPr>
  </w:style>
  <w:style w:type="paragraph" w:styleId="27">
    <w:name w:val="List Paragraph"/>
    <w:basedOn w:val="1"/>
    <w:qFormat/>
    <w:uiPriority w:val="99"/>
    <w:pPr>
      <w:ind w:firstLine="420" w:firstLineChars="200"/>
    </w:pPr>
  </w:style>
  <w:style w:type="paragraph" w:customStyle="1" w:styleId="28">
    <w:name w:val="Revision"/>
    <w:hidden/>
    <w:semiHidden/>
    <w:qFormat/>
    <w:uiPriority w:val="99"/>
    <w:rPr>
      <w:rFonts w:ascii="Calibri" w:hAnsi="Calibri" w:eastAsia="宋体" w:cs="Times New Roman"/>
      <w:kern w:val="2"/>
      <w:sz w:val="21"/>
      <w:szCs w:val="24"/>
      <w:lang w:val="en-US" w:eastAsia="zh-CN" w:bidi="ar-SA"/>
    </w:rPr>
  </w:style>
  <w:style w:type="character" w:customStyle="1" w:styleId="29">
    <w:name w:val="font21"/>
    <w:basedOn w:val="17"/>
    <w:qFormat/>
    <w:uiPriority w:val="0"/>
    <w:rPr>
      <w:rFonts w:ascii="方正仿宋_GB2312" w:hAnsi="方正仿宋_GB2312" w:eastAsia="方正仿宋_GB2312" w:cs="方正仿宋_GB2312"/>
      <w:color w:val="000000"/>
      <w:sz w:val="32"/>
      <w:szCs w:val="32"/>
      <w:u w:val="none"/>
    </w:rPr>
  </w:style>
  <w:style w:type="character" w:customStyle="1" w:styleId="30">
    <w:name w:val="font31"/>
    <w:basedOn w:val="17"/>
    <w:qFormat/>
    <w:uiPriority w:val="0"/>
    <w:rPr>
      <w:rFonts w:hint="default" w:ascii="Times New Roman" w:hAnsi="Times New Roman" w:cs="Times New Roman"/>
      <w:color w:val="000000"/>
      <w:sz w:val="36"/>
      <w:szCs w:val="36"/>
      <w:u w:val="none"/>
    </w:rPr>
  </w:style>
  <w:style w:type="character" w:customStyle="1" w:styleId="31">
    <w:name w:val="font61"/>
    <w:basedOn w:val="17"/>
    <w:qFormat/>
    <w:uiPriority w:val="0"/>
    <w:rPr>
      <w:rFonts w:ascii="楷体" w:hAnsi="楷体" w:eastAsia="楷体" w:cs="楷体"/>
      <w:color w:val="000000"/>
      <w:sz w:val="24"/>
      <w:szCs w:val="24"/>
      <w:u w:val="none"/>
    </w:rPr>
  </w:style>
  <w:style w:type="character" w:customStyle="1" w:styleId="32">
    <w:name w:val="font11"/>
    <w:basedOn w:val="17"/>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header" Target="header3.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10610</Words>
  <Characters>11274</Characters>
  <Lines>64</Lines>
  <Paragraphs>18</Paragraphs>
  <TotalTime>26</TotalTime>
  <ScaleCrop>false</ScaleCrop>
  <LinksUpToDate>false</LinksUpToDate>
  <CharactersWithSpaces>11966</CharactersWithSpaces>
  <Application>WPS Office_11.8.2.9520_F1E327BC-269C-435d-A152-05C5408002CA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2024-04-15T22:56:00Z</dcterms:created>
  <dc:creator>g</dc:creator>
  <cp:lastModifiedBy>朱晋莹</cp:lastModifiedBy>
  <cp:lastPrinted>2025-12-01T09:22:24Z</cp:lastPrinted>
  <dcterms:modified xsi:type="dcterms:W3CDTF">2025-12-01T09:22:35Z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2052-11.8.2.9520</vt:lpwstr>
  </property>
  <property fmtid="{D5CDD505-2E9C-101B-9397-08002B2CF9AE}" pid="3" name="ICV">
    <vt:lpwstr>8378E2037982425BB49327B89AC37995_13</vt:lpwstr>
  </property>
  <property fmtid="{D5CDD505-2E9C-101B-9397-08002B2CF9AE}" pid="4" name="KSOTemplateDocerSaveRecord">
    <vt:lpwstr>eyJoZGlkIjoiNWFlMzUyZjZmNTYzNGM3NWE0MjZmOGEyZmIyYWExMWMiLCJ1c2VySWQiOiI0MzgwMjc1NzUifQ==</vt:lpwstr>
  </property>
</Properties>
</file>