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ind w:firstLine="0"/>
        <w:outlineLvl w:val="0"/>
        <w:rPr>
          <w:ins w:id="14" w:author="朱晋莹" w:date="2025-06-26T17:24:46Z"/>
          <w:rStyle w:val="12"/>
          <w:rFonts w:hint="eastAsia" w:eastAsia="宋体"/>
          <w:lang w:val="en-US" w:eastAsia="zh-CN"/>
        </w:rPr>
      </w:pPr>
      <w:r>
        <w:rPr>
          <w:rStyle w:val="12"/>
          <w:rFonts w:ascii="黑体" w:hAnsi="黑体" w:eastAsia="黑体" w:cs="黑体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lang w:val="zh-TW" w:eastAsia="zh-CN"/>
        </w:rPr>
        <w:t>件</w:t>
      </w:r>
      <w:r>
        <w:rPr>
          <w:rStyle w:val="12"/>
          <w:rFonts w:hint="eastAsia" w:eastAsia="宋体"/>
          <w:lang w:val="en-US" w:eastAsia="zh-CN"/>
        </w:rPr>
        <w:t>6</w:t>
      </w:r>
    </w:p>
    <w:p>
      <w:pPr>
        <w:pStyle w:val="3"/>
        <w:spacing w:after="0"/>
        <w:ind w:firstLine="0"/>
        <w:outlineLvl w:val="0"/>
        <w:rPr>
          <w:rStyle w:val="12"/>
          <w:rFonts w:hint="eastAsia" w:ascii="黑体" w:hAnsi="黑体" w:eastAsia="宋体" w:cs="黑体"/>
          <w:lang w:eastAsia="zh-CN"/>
          <w:rPrChange w:id="15" w:author="朱晋莹" w:date="2025-06-26T17:24:44Z">
            <w:rPr>
              <w:rStyle w:val="12"/>
              <w:rFonts w:hint="eastAsia" w:ascii="黑体" w:hAnsi="黑体" w:eastAsia="宋体" w:cs="黑体"/>
              <w:lang w:eastAsia="zh-CN"/>
            </w:rPr>
          </w:rPrChange>
        </w:rPr>
      </w:pPr>
    </w:p>
    <w:p>
      <w:pPr>
        <w:pStyle w:val="3"/>
        <w:spacing w:after="0"/>
        <w:ind w:firstLine="0"/>
        <w:jc w:val="center"/>
        <w:outlineLvl w:val="0"/>
        <w:rPr>
          <w:ins w:id="17" w:author="朱晋莹" w:date="2025-06-26T17:24:51Z"/>
          <w:rStyle w:val="12"/>
          <w:rFonts w:hint="eastAsia" w:ascii="黑体" w:hAnsi="黑体" w:eastAsia="宋体" w:cs="黑体"/>
          <w:lang w:eastAsia="zh-CN"/>
        </w:rPr>
        <w:pPrChange w:id="16" w:author="朱晋莹" w:date="2025-06-26T17:24:55Z">
          <w:pPr>
            <w:pStyle w:val="3"/>
            <w:spacing w:after="0"/>
            <w:ind w:firstLine="0"/>
            <w:outlineLvl w:val="0"/>
          </w:pPr>
        </w:pPrChange>
      </w:pPr>
      <w:r>
        <w:rPr>
          <w:rStyle w:val="12"/>
          <w:rFonts w:ascii="方正小标宋简体" w:hAnsi="方正小标宋简体" w:eastAsia="方正小标宋简体" w:cs="方正小标宋简体"/>
          <w:sz w:val="44"/>
          <w:szCs w:val="44"/>
          <w:lang w:val="zh-TW" w:eastAsia="zh-TW"/>
          <w:rPrChange w:id="18" w:author="朱晋莹" w:date="2025-06-26T17:24:44Z">
            <w:rPr>
              <w:rStyle w:val="12"/>
              <w:rFonts w:ascii="方正小标宋简体" w:hAnsi="方正小标宋简体" w:eastAsia="方正小标宋简体" w:cs="方正小标宋简体"/>
              <w:sz w:val="36"/>
              <w:szCs w:val="36"/>
              <w:lang w:val="zh-TW" w:eastAsia="zh-TW"/>
            </w:rPr>
          </w:rPrChange>
        </w:rPr>
        <w:t>领航级智能工厂项目推荐汇总表</w:t>
      </w:r>
    </w:p>
    <w:p>
      <w:pPr>
        <w:spacing w:line="340" w:lineRule="exact"/>
        <w:ind w:firstLine="0"/>
        <w:jc w:val="center"/>
        <w:rPr>
          <w:rStyle w:val="12"/>
          <w:rFonts w:hint="default"/>
          <w:sz w:val="44"/>
          <w:szCs w:val="44"/>
          <w:lang w:val="zh-TW" w:eastAsia="zh-TW"/>
          <w:rPrChange w:id="20" w:author="朱晋莹" w:date="2025-06-26T17:24:44Z">
            <w:rPr>
              <w:rStyle w:val="12"/>
              <w:rFonts w:hint="default"/>
              <w:sz w:val="36"/>
              <w:szCs w:val="36"/>
              <w:lang w:val="zh-TW" w:eastAsia="zh-TW"/>
            </w:rPr>
          </w:rPrChange>
        </w:rPr>
        <w:pPrChange w:id="19" w:author="朱晋莹" w:date="2025-06-26T17:25:03Z">
          <w:pPr>
            <w:ind w:firstLine="0"/>
            <w:jc w:val="center"/>
          </w:pPr>
        </w:pPrChange>
      </w:pPr>
    </w:p>
    <w:p>
      <w:pPr>
        <w:spacing w:before="240" w:beforeLines="100" w:after="120" w:afterLines="50"/>
        <w:ind w:firstLine="0"/>
        <w:rPr>
          <w:rStyle w:val="12"/>
          <w:rFonts w:hint="default"/>
          <w:b/>
          <w:bCs/>
          <w:sz w:val="24"/>
          <w:szCs w:val="24"/>
          <w:lang w:val="zh-TW" w:eastAsia="zh-TW"/>
        </w:rPr>
      </w:pPr>
      <w:r>
        <w:rPr>
          <w:rStyle w:val="12"/>
          <w:rFonts w:ascii="黑体" w:hAnsi="黑体" w:eastAsia="黑体" w:cs="黑体"/>
          <w:sz w:val="30"/>
          <w:szCs w:val="30"/>
          <w:lang w:val="zh-TW" w:eastAsia="zh-TW"/>
        </w:rPr>
        <w:t>推荐单位（盖章）：</w:t>
      </w:r>
    </w:p>
    <w:tbl>
      <w:tblPr>
        <w:tblStyle w:val="10"/>
        <w:tblW w:w="1532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629"/>
        <w:gridCol w:w="1773"/>
        <w:gridCol w:w="3979"/>
        <w:gridCol w:w="4000"/>
        <w:gridCol w:w="1413"/>
        <w:gridCol w:w="167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申报单位名称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领航级智能工厂项目名称</w:t>
            </w: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涉及典型场景实例（罗列）</w:t>
            </w: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重点探索的未来制造模式清单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联系人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联系方式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（手机号）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示例：</w:t>
            </w:r>
          </w:p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生产作业（环节名）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人机协同作业（场景名）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多机协同的发动机壳体柔性加工与检测（实例名）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2.……</w:t>
            </w: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after="0" w:line="280" w:lineRule="exact"/>
              <w:ind w:firstLine="0"/>
              <w:jc w:val="left"/>
              <w:rPr>
                <w:rStyle w:val="12"/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hint="eastAsia" w:eastAsia="仿宋_GB2312"/>
                <w:sz w:val="24"/>
                <w:szCs w:val="24"/>
                <w:lang w:val="zh-TW" w:eastAsia="zh-CN"/>
              </w:rPr>
              <w:t>示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例：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Style w:val="12"/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1.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研发模式创新</w:t>
            </w:r>
            <w:r>
              <w:rPr>
                <w:rStyle w:val="12"/>
                <w:rFonts w:eastAsia="仿宋_GB2312"/>
                <w:sz w:val="24"/>
                <w:szCs w:val="24"/>
              </w:rPr>
              <w:t>-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创成式设计；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生产方式创新</w:t>
            </w:r>
            <w:r>
              <w:rPr>
                <w:rStyle w:val="12"/>
                <w:rFonts w:eastAsia="仿宋_GB2312"/>
                <w:sz w:val="24"/>
                <w:szCs w:val="24"/>
              </w:rPr>
              <w:t>-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可重构柔性制造</w:t>
            </w:r>
            <w:r>
              <w:rPr>
                <w:rStyle w:val="12"/>
                <w:rFonts w:eastAsia="仿宋_GB2312"/>
                <w:sz w:val="24"/>
                <w:szCs w:val="24"/>
              </w:rPr>
              <w:t>……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0"/>
        <w:jc w:val="center"/>
        <w:rPr>
          <w:rStyle w:val="12"/>
          <w:rFonts w:hint="default"/>
          <w:b/>
          <w:bCs/>
          <w:sz w:val="24"/>
          <w:szCs w:val="24"/>
          <w:lang w:val="zh-TW" w:eastAsia="zh-TW"/>
        </w:rPr>
      </w:pPr>
    </w:p>
    <w:p>
      <w:pPr>
        <w:pStyle w:val="3"/>
        <w:spacing w:after="0"/>
        <w:ind w:firstLine="0"/>
        <w:jc w:val="left"/>
        <w:rPr>
          <w:del w:id="21" w:author="朱晋莹" w:date="2025-06-26T17:25:09Z"/>
        </w:rPr>
      </w:pPr>
      <w:del w:id="22" w:author="朱晋莹" w:date="2025-06-26T17:25:09Z">
        <w:bookmarkStart w:id="0" w:name="_GoBack"/>
        <w:bookmarkEnd w:id="0"/>
        <w:r>
          <w:rPr>
            <w:rStyle w:val="12"/>
            <w:rFonts w:ascii="仿宋_GB2312" w:hAnsi="仿宋_GB2312" w:eastAsia="仿宋_GB2312" w:cs="仿宋_GB2312"/>
            <w:sz w:val="18"/>
            <w:szCs w:val="18"/>
            <w:lang w:val="zh-TW" w:eastAsia="zh-TW"/>
          </w:rPr>
          <w:delText>注：</w:delText>
        </w:r>
      </w:del>
      <w:del w:id="23" w:author="朱晋莹" w:date="2025-06-26T17:25:09Z">
        <w:r>
          <w:rPr>
            <w:rStyle w:val="12"/>
            <w:sz w:val="18"/>
            <w:szCs w:val="18"/>
          </w:rPr>
          <w:delText>1.</w:delText>
        </w:r>
      </w:del>
      <w:del w:id="24" w:author="朱晋莹" w:date="2025-06-26T17:25:09Z">
        <w:r>
          <w:rPr>
            <w:rStyle w:val="12"/>
            <w:rFonts w:ascii="仿宋_GB2312" w:hAnsi="仿宋_GB2312" w:eastAsia="仿宋_GB2312" w:cs="仿宋_GB2312"/>
            <w:sz w:val="18"/>
            <w:szCs w:val="18"/>
            <w:lang w:val="zh-TW" w:eastAsia="zh-TW"/>
          </w:rPr>
          <w:delText>推荐的领航级智能工厂项目按优先次序排名；</w:delText>
        </w:r>
      </w:del>
      <w:del w:id="25" w:author="朱晋莹" w:date="2025-06-26T17:25:09Z">
        <w:r>
          <w:rPr>
            <w:rStyle w:val="12"/>
            <w:sz w:val="18"/>
            <w:szCs w:val="18"/>
          </w:rPr>
          <w:delText>2.</w:delText>
        </w:r>
      </w:del>
      <w:del w:id="26" w:author="朱晋莹" w:date="2025-06-26T17:25:09Z">
        <w:r>
          <w:rPr>
            <w:rStyle w:val="12"/>
            <w:rFonts w:ascii="仿宋_GB2312" w:hAnsi="仿宋_GB2312" w:eastAsia="仿宋_GB2312" w:cs="仿宋_GB2312"/>
            <w:sz w:val="18"/>
            <w:szCs w:val="18"/>
            <w:lang w:val="zh-TW" w:eastAsia="zh-TW"/>
          </w:rPr>
          <w:delText>推荐数量不超过通知中规定的上限。</w:delText>
        </w:r>
      </w:del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6840" w:h="11900" w:orient="landscape"/>
      <w:pgMar w:top="1440" w:right="1800" w:bottom="1440" w:left="1800" w:header="0" w:footer="989" w:gutter="0"/>
      <w:pgNumType w:fmt="numberInDash" w:start="29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 Sans CJK JP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/>
      <w:jc w:val="center"/>
      <w:rPr>
        <w:rFonts w:hint="eastAsia"/>
        <w:sz w:val="24"/>
        <w:szCs w:val="24"/>
      </w:rPr>
    </w:pPr>
    <w:ins w:id="0" w:author="朱晋莹" w:date="2025-06-26T16:58:34Z"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24536853"/>
                              <w:docPartObj>
                                <w:docPartGallery w:val="autotext"/>
                              </w:docPartObj>
                            </w:sdtPr>
                            <w:sdtEndP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sdtEndPr>
                            <w:sdtContent>
                              <w:p>
                                <w:pPr>
                                  <w:pStyle w:val="4"/>
                                  <w:ind w:firstLine="0"/>
                                  <w:jc w:val="center"/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2" w:author="朱晋莹" w:date="2025-06-26T16:58:4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w:pP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3" w:author="朱晋莹" w:date="2025-06-26T16:58:4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4" w:author="朱晋莹" w:date="2025-06-26T16:58:4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instrText xml:space="preserve">PAGE   \* MERGEFORMAT</w:instrText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5" w:author="朱晋莹" w:date="2025-06-26T16:58:4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lang w:val="zh-CN"/>
                                    <w:rPrChange w:id="6" w:author="朱晋莹" w:date="2025-06-26T16:58:43Z">
                                      <w:rPr>
                                        <w:sz w:val="24"/>
                                        <w:szCs w:val="24"/>
                                        <w:lang w:val="zh-CN"/>
                                      </w:rPr>
                                    </w:rPrChange>
                                  </w:rPr>
                                  <w:t>2</w:t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7" w:author="朱晋莹" w:date="2025-06-26T16:58:4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38100" rtlCol="0" fromWordArt="false" anchor="t" anchorCtr="false" forceAA="false" upright="false" compatLnSpc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BbjXUj0AAAAAUBAAAPAAAAAAAAAAEAIAAAADgAAABk&#10;cnMvZG93bnJldi54bWxQSwECFAAUAAAACACHTuJAUiZ5czECAABQBAAADgAAAAAAAAABACAAAAA1&#10;AQAAZHJzL2Uyb0RvYy54bWxQSwUGAAAAAAYABgBZAQAA2AUAAAAA&#10;">
                <v:fill on="f" focussize="0,0"/>
                <v:stroke on="f" weight="1pt" miterlimit="4" joinstyle="miter"/>
                <v:imagedata o:title=""/>
                <o:lock v:ext="edit" aspectratio="f"/>
                <v:textbox inset="0mm,0mm,0mm,0mm" style="mso-fit-shape-to-text:t;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id w:val="1924536853"/>
                        <w:docPartObj>
                          <w:docPartGallery w:val="autotext"/>
                        </w:docPartObj>
                      </w:sdtPr>
                      <w:sdtEndP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</w:sdtEndPr>
                      <w:sdtContent>
                        <w:p>
                          <w:pPr>
                            <w:pStyle w:val="4"/>
                            <w:ind w:firstLine="0"/>
                            <w:jc w:val="center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8" w:author="朱晋莹" w:date="2025-06-26T16:58:4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9" w:author="朱晋莹" w:date="2025-06-26T16:58:4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0" w:author="朱晋莹" w:date="2025-06-26T16:58:4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1" w:author="朱晋莹" w:date="2025-06-26T16:58:4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zh-CN"/>
                              <w:rPrChange w:id="12" w:author="朱晋莹" w:date="2025-06-26T16:58:43Z">
                                <w:rPr>
                                  <w:sz w:val="24"/>
                                  <w:szCs w:val="24"/>
                                  <w:lang w:val="zh-CN"/>
                                </w:rPr>
                              </w:rPrChange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3" w:author="朱晋莹" w:date="2025-06-26T16:58:4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end"/>
                          </w:r>
                        </w:p>
                      </w:sdtContent>
                    </w:sdt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ins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2865120</wp:posOffset>
              </wp:positionH>
              <wp:positionV relativeFrom="page">
                <wp:posOffset>9833610</wp:posOffset>
              </wp:positionV>
              <wp:extent cx="831850" cy="127000"/>
              <wp:effectExtent l="0" t="0" r="0" b="0"/>
              <wp:wrapNone/>
              <wp:docPr id="4" name="officeArt object" descr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31850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12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 PAGE </w:instrText>
                          </w:r>
                          <w:r>
                            <w:rPr>
                              <w:rStyle w:val="12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1</w:t>
                          </w:r>
                          <w:r>
                            <w:rPr>
                              <w:rStyle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文本框 2" type="#_x0000_t202" style="position:absolute;left:0pt;margin-left:225.6pt;margin-top:774.3pt;height:10pt;width:65.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DJ1s1DXAAAADQEAAA8AAAAAAAAAAQAgAAAAOAAAAGRycy9kb3ducmV2&#10;LnhtbFBLAQIUABQAAAAIAIdO4kDHL4g95wEAAKsDAAAOAAAAAAAAAAEAIAAAADwBAABkcnMvZTJv&#10;RG9jLnhtbFBLBQYAAAAABgAGAFkBAACV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  <w:r>
                      <w:rPr>
                        <w:rStyle w:val="12"/>
                      </w:rPr>
                      <w:fldChar w:fldCharType="begin"/>
                    </w:r>
                    <w:r>
                      <w:rPr>
                        <w:rStyle w:val="12"/>
                      </w:rPr>
                      <w:instrText xml:space="preserve"> PAGE </w:instrText>
                    </w:r>
                    <w:r>
                      <w:rPr>
                        <w:rStyle w:val="12"/>
                      </w:rPr>
                      <w:fldChar w:fldCharType="separate"/>
                    </w:r>
                    <w:r>
                      <w:rPr>
                        <w:rStyle w:val="12"/>
                      </w:rPr>
                      <w:t>1</w:t>
                    </w:r>
                    <w:r>
                      <w:rPr>
                        <w:rStyle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晋莹">
    <w15:presenceInfo w15:providerId="None" w15:userId="朱晋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true"/>
  <w:bordersDoNotSurroundHeader w:val="false"/>
  <w:bordersDoNotSurroundFooter w:val="false"/>
  <w:revisionView w:markup="0"/>
  <w:trackRevisions w:val="tru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4111287B"/>
    <w:rsid w:val="43915C81"/>
    <w:rsid w:val="460F7104"/>
    <w:rsid w:val="4E560EF5"/>
    <w:rsid w:val="52275B38"/>
    <w:rsid w:val="5AFE49CF"/>
    <w:rsid w:val="5C002745"/>
    <w:rsid w:val="5FFF803A"/>
    <w:rsid w:val="649C5F21"/>
    <w:rsid w:val="690A143E"/>
    <w:rsid w:val="6A486BF3"/>
    <w:rsid w:val="6B893139"/>
    <w:rsid w:val="6CBB3CF2"/>
    <w:rsid w:val="6D577C3C"/>
    <w:rsid w:val="721F3461"/>
    <w:rsid w:val="75D75B59"/>
    <w:rsid w:val="7DAB3962"/>
    <w:rsid w:val="7EFF7B9D"/>
    <w:rsid w:val="7FE6F2D6"/>
    <w:rsid w:val="AEAF99A4"/>
    <w:rsid w:val="AEFD294E"/>
    <w:rsid w:val="B7EBB421"/>
    <w:rsid w:val="BFB6A7CA"/>
    <w:rsid w:val="DDE4BECC"/>
    <w:rsid w:val="DECD705B"/>
    <w:rsid w:val="F1FF2DB7"/>
    <w:rsid w:val="F3576497"/>
    <w:rsid w:val="FF599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219</Characters>
  <Lines>77</Lines>
  <Paragraphs>59</Paragraphs>
  <TotalTime>0</TotalTime>
  <ScaleCrop>false</ScaleCrop>
  <LinksUpToDate>false</LinksUpToDate>
  <CharactersWithSpaces>219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2025-04-30T04:08:00Z</dcterms:created>
  <dc:creator>yefeihu</dc:creator>
  <cp:lastModifiedBy>朱晋莹</cp:lastModifiedBy>
  <cp:lastPrinted>2025-06-26T17:25:19Z</cp:lastPrinted>
  <dcterms:modified xsi:type="dcterms:W3CDTF">2025-06-26T17:25:26Z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eyJoZGlkIjoiNDRlNTA3YmE0NmRhNjNjYTVjZTZkOWNiZDlhY2EyNTciLCJ1c2VySWQiOiI0NTM4NjU1OTEifQ==</vt:lpwstr>
  </property>
</Properties>
</file>